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5B4D" w:rsidRPr="006F5AA1" w:rsidRDefault="00655B4D" w:rsidP="00655B4D">
      <w:pPr>
        <w:rPr>
          <w:rFonts w:ascii="Arial" w:eastAsia="Times New Roman" w:hAnsi="Arial"/>
          <w:sz w:val="24"/>
        </w:rPr>
      </w:pPr>
    </w:p>
    <w:p w:rsidR="00655B4D" w:rsidRPr="006F5AA1" w:rsidRDefault="00655B4D" w:rsidP="00655B4D">
      <w:pPr>
        <w:rPr>
          <w:rFonts w:ascii="Arial" w:eastAsia="Times New Roman" w:hAnsi="Arial"/>
          <w:sz w:val="24"/>
        </w:rPr>
      </w:pPr>
    </w:p>
    <w:p w:rsidR="00655B4D" w:rsidRPr="006F5AA1" w:rsidRDefault="00655B4D" w:rsidP="00655B4D">
      <w:pPr>
        <w:rPr>
          <w:rFonts w:ascii="Arial" w:eastAsia="Times New Roman" w:hAnsi="Arial"/>
          <w:sz w:val="24"/>
        </w:rPr>
      </w:pPr>
    </w:p>
    <w:p w:rsidR="00655B4D" w:rsidRPr="006F5AA1" w:rsidRDefault="00655B4D" w:rsidP="00655B4D">
      <w:pPr>
        <w:rPr>
          <w:rFonts w:ascii="Arial" w:eastAsia="Times New Roman" w:hAnsi="Arial"/>
          <w:sz w:val="24"/>
        </w:rPr>
      </w:pPr>
    </w:p>
    <w:p w:rsidR="00655B4D" w:rsidRPr="006F5AA1" w:rsidRDefault="00655B4D" w:rsidP="00655B4D">
      <w:pPr>
        <w:rPr>
          <w:rFonts w:ascii="Arial" w:eastAsia="Times New Roman" w:hAnsi="Arial"/>
          <w:sz w:val="24"/>
        </w:rPr>
      </w:pPr>
    </w:p>
    <w:p w:rsidR="00655B4D" w:rsidRPr="006F5AA1" w:rsidRDefault="00655B4D" w:rsidP="00655B4D">
      <w:pPr>
        <w:rPr>
          <w:rFonts w:ascii="Arial" w:eastAsia="Times New Roman" w:hAnsi="Arial"/>
          <w:sz w:val="24"/>
        </w:rPr>
      </w:pPr>
    </w:p>
    <w:p w:rsidR="00655B4D" w:rsidRPr="006F5AA1" w:rsidRDefault="00655B4D" w:rsidP="00655B4D">
      <w:pPr>
        <w:rPr>
          <w:rFonts w:ascii="Arial" w:eastAsia="Times New Roman" w:hAnsi="Arial"/>
          <w:sz w:val="24"/>
        </w:rPr>
      </w:pPr>
    </w:p>
    <w:p w:rsidR="00655B4D" w:rsidRPr="006F5AA1" w:rsidRDefault="00655B4D" w:rsidP="00655B4D">
      <w:pPr>
        <w:rPr>
          <w:rFonts w:ascii="Arial" w:eastAsia="Times New Roman" w:hAnsi="Arial"/>
          <w:sz w:val="24"/>
        </w:rPr>
      </w:pPr>
    </w:p>
    <w:p w:rsidR="00655B4D" w:rsidRPr="006F5AA1" w:rsidRDefault="00655B4D" w:rsidP="00655B4D">
      <w:pPr>
        <w:rPr>
          <w:rFonts w:ascii="Arial" w:eastAsia="Times New Roman" w:hAnsi="Arial"/>
          <w:sz w:val="24"/>
        </w:rPr>
      </w:pPr>
    </w:p>
    <w:p w:rsidR="00655B4D" w:rsidRPr="006F5AA1" w:rsidRDefault="00655B4D" w:rsidP="00655B4D">
      <w:pPr>
        <w:rPr>
          <w:rFonts w:ascii="Arial" w:eastAsia="Times New Roman" w:hAnsi="Arial"/>
          <w:sz w:val="24"/>
        </w:rPr>
      </w:pPr>
    </w:p>
    <w:p w:rsidR="00655B4D" w:rsidRPr="006F5AA1" w:rsidRDefault="00655B4D" w:rsidP="00655B4D">
      <w:pPr>
        <w:rPr>
          <w:rFonts w:ascii="Arial" w:eastAsia="Times New Roman" w:hAnsi="Arial"/>
          <w:sz w:val="24"/>
        </w:rPr>
      </w:pPr>
    </w:p>
    <w:p w:rsidR="00655B4D" w:rsidRPr="006F5AA1" w:rsidRDefault="00655B4D" w:rsidP="00655B4D">
      <w:pPr>
        <w:rPr>
          <w:rFonts w:ascii="Arial" w:eastAsia="Times New Roman" w:hAnsi="Arial"/>
          <w:sz w:val="24"/>
        </w:rPr>
      </w:pPr>
    </w:p>
    <w:p w:rsidR="00655B4D" w:rsidRPr="006F5AA1" w:rsidRDefault="00655B4D" w:rsidP="00655B4D">
      <w:pPr>
        <w:rPr>
          <w:rFonts w:ascii="Arial" w:eastAsia="Times New Roman" w:hAnsi="Arial"/>
          <w:sz w:val="24"/>
        </w:rPr>
      </w:pPr>
    </w:p>
    <w:p w:rsidR="00655B4D" w:rsidRPr="006F5AA1" w:rsidRDefault="00655B4D" w:rsidP="00655B4D">
      <w:pPr>
        <w:rPr>
          <w:rFonts w:ascii="Arial" w:eastAsia="Times New Roman" w:hAnsi="Arial"/>
          <w:sz w:val="24"/>
        </w:rPr>
      </w:pPr>
    </w:p>
    <w:p w:rsidR="00655B4D" w:rsidRPr="006F5AA1" w:rsidRDefault="00655B4D" w:rsidP="00655B4D">
      <w:pPr>
        <w:rPr>
          <w:rFonts w:ascii="Arial" w:eastAsia="Times New Roman" w:hAnsi="Arial"/>
          <w:sz w:val="24"/>
        </w:rPr>
      </w:pPr>
    </w:p>
    <w:p w:rsidR="00655B4D" w:rsidRPr="006F5AA1" w:rsidRDefault="00655B4D" w:rsidP="00655B4D">
      <w:pPr>
        <w:rPr>
          <w:rFonts w:ascii="Arial" w:eastAsia="Times New Roman" w:hAnsi="Arial"/>
          <w:sz w:val="24"/>
        </w:rPr>
      </w:pPr>
    </w:p>
    <w:p w:rsidR="00655B4D" w:rsidRPr="006F5AA1" w:rsidRDefault="00655B4D" w:rsidP="00655B4D">
      <w:pPr>
        <w:rPr>
          <w:rFonts w:ascii="Arial" w:eastAsia="Times New Roman" w:hAnsi="Arial"/>
          <w:sz w:val="24"/>
        </w:rPr>
      </w:pPr>
    </w:p>
    <w:p w:rsidR="00655B4D" w:rsidRPr="006F5AA1" w:rsidRDefault="00655B4D" w:rsidP="00655B4D">
      <w:pPr>
        <w:rPr>
          <w:rFonts w:ascii="Arial" w:eastAsia="Times New Roman" w:hAnsi="Arial"/>
          <w:sz w:val="24"/>
        </w:rPr>
      </w:pPr>
    </w:p>
    <w:p w:rsidR="00655B4D" w:rsidRPr="006F5AA1" w:rsidRDefault="00655B4D" w:rsidP="00655B4D">
      <w:pPr>
        <w:jc w:val="center"/>
        <w:rPr>
          <w:rFonts w:ascii="Arial" w:eastAsia="Arial" w:hAnsi="Arial"/>
          <w:b/>
          <w:sz w:val="40"/>
        </w:rPr>
      </w:pPr>
      <w:r w:rsidRPr="006F5AA1">
        <w:rPr>
          <w:rFonts w:ascii="Arial" w:eastAsia="Arial" w:hAnsi="Arial"/>
          <w:b/>
          <w:sz w:val="40"/>
        </w:rPr>
        <w:t xml:space="preserve">Особые условия международных перевозок (SCIC) </w:t>
      </w:r>
    </w:p>
    <w:p w:rsidR="00655B4D" w:rsidRPr="006F5AA1" w:rsidRDefault="00655B4D" w:rsidP="00655B4D">
      <w:pPr>
        <w:jc w:val="center"/>
        <w:rPr>
          <w:rFonts w:ascii="Arial" w:eastAsia="Arial" w:hAnsi="Arial"/>
          <w:b/>
          <w:sz w:val="40"/>
        </w:rPr>
      </w:pPr>
      <w:r w:rsidRPr="006F5AA1">
        <w:rPr>
          <w:rFonts w:ascii="Arial" w:eastAsia="Arial" w:hAnsi="Arial"/>
          <w:b/>
          <w:sz w:val="40"/>
        </w:rPr>
        <w:t xml:space="preserve">для поездок по проездным </w:t>
      </w:r>
      <w:r>
        <w:rPr>
          <w:rFonts w:ascii="Arial" w:eastAsia="Arial" w:hAnsi="Arial"/>
          <w:b/>
          <w:sz w:val="40"/>
          <w:lang w:val="ru-RU"/>
        </w:rPr>
        <w:t>документам</w:t>
      </w:r>
      <w:r w:rsidRPr="006F5AA1">
        <w:rPr>
          <w:rFonts w:ascii="Arial" w:eastAsia="Arial" w:hAnsi="Arial"/>
          <w:b/>
          <w:sz w:val="40"/>
        </w:rPr>
        <w:t xml:space="preserve"> в сообщении Восток-Запад </w:t>
      </w:r>
    </w:p>
    <w:p w:rsidR="00655B4D" w:rsidRPr="006F5AA1" w:rsidRDefault="00655B4D" w:rsidP="00655B4D">
      <w:pPr>
        <w:jc w:val="center"/>
        <w:rPr>
          <w:rFonts w:ascii="Arial" w:eastAsia="Arial" w:hAnsi="Arial"/>
          <w:b/>
          <w:sz w:val="40"/>
        </w:rPr>
      </w:pPr>
      <w:r w:rsidRPr="006F5AA1">
        <w:rPr>
          <w:rFonts w:ascii="Arial" w:eastAsia="Arial" w:hAnsi="Arial"/>
          <w:b/>
          <w:sz w:val="40"/>
        </w:rPr>
        <w:t>(EWT)</w:t>
      </w:r>
    </w:p>
    <w:p w:rsidR="00655B4D" w:rsidRPr="006F5AA1" w:rsidRDefault="00655B4D" w:rsidP="00655B4D">
      <w:pPr>
        <w:jc w:val="center"/>
        <w:rPr>
          <w:rFonts w:ascii="Arial" w:eastAsia="Times New Roman" w:hAnsi="Arial"/>
          <w:sz w:val="24"/>
        </w:rPr>
      </w:pPr>
    </w:p>
    <w:p w:rsidR="00655B4D" w:rsidRPr="006F5AA1" w:rsidRDefault="00655B4D" w:rsidP="00655B4D">
      <w:pPr>
        <w:jc w:val="center"/>
        <w:rPr>
          <w:rFonts w:ascii="Arial" w:eastAsia="Times New Roman" w:hAnsi="Arial"/>
          <w:sz w:val="24"/>
        </w:rPr>
      </w:pPr>
    </w:p>
    <w:p w:rsidR="00655B4D" w:rsidRPr="006F5AA1" w:rsidRDefault="00655B4D" w:rsidP="00655B4D">
      <w:pPr>
        <w:jc w:val="center"/>
        <w:rPr>
          <w:rFonts w:ascii="Arial" w:eastAsia="Times New Roman" w:hAnsi="Arial"/>
          <w:sz w:val="24"/>
        </w:rPr>
      </w:pPr>
    </w:p>
    <w:p w:rsidR="00655B4D" w:rsidRPr="006F5AA1" w:rsidRDefault="00655B4D" w:rsidP="00655B4D">
      <w:pPr>
        <w:rPr>
          <w:rFonts w:ascii="Arial" w:eastAsia="Times New Roman" w:hAnsi="Arial"/>
          <w:sz w:val="24"/>
        </w:rPr>
      </w:pPr>
    </w:p>
    <w:p w:rsidR="00655B4D" w:rsidRPr="006F5AA1" w:rsidRDefault="00655B4D" w:rsidP="00655B4D">
      <w:pPr>
        <w:rPr>
          <w:rFonts w:ascii="Arial" w:eastAsia="Times New Roman" w:hAnsi="Arial"/>
          <w:sz w:val="24"/>
        </w:rPr>
      </w:pPr>
    </w:p>
    <w:p w:rsidR="00655B4D" w:rsidRPr="006F5AA1" w:rsidRDefault="00655B4D" w:rsidP="00655B4D">
      <w:pPr>
        <w:rPr>
          <w:rFonts w:ascii="Arial" w:eastAsia="Times New Roman" w:hAnsi="Arial"/>
          <w:sz w:val="24"/>
        </w:rPr>
      </w:pPr>
    </w:p>
    <w:p w:rsidR="00655B4D" w:rsidRPr="006F5AA1" w:rsidRDefault="00655B4D" w:rsidP="00655B4D">
      <w:pPr>
        <w:rPr>
          <w:rFonts w:ascii="Arial" w:eastAsia="Times New Roman" w:hAnsi="Arial"/>
          <w:sz w:val="24"/>
        </w:rPr>
      </w:pPr>
    </w:p>
    <w:p w:rsidR="00655B4D" w:rsidRPr="006F5AA1" w:rsidRDefault="00655B4D" w:rsidP="00655B4D">
      <w:pPr>
        <w:rPr>
          <w:rFonts w:ascii="Arial" w:eastAsia="Times New Roman" w:hAnsi="Arial"/>
          <w:sz w:val="24"/>
        </w:rPr>
      </w:pPr>
    </w:p>
    <w:p w:rsidR="00655B4D" w:rsidRPr="006F5AA1" w:rsidRDefault="00655B4D" w:rsidP="00655B4D">
      <w:pPr>
        <w:rPr>
          <w:rFonts w:ascii="Arial" w:eastAsia="Times New Roman" w:hAnsi="Arial"/>
          <w:sz w:val="24"/>
        </w:rPr>
      </w:pPr>
    </w:p>
    <w:p w:rsidR="00655B4D" w:rsidRPr="006F5AA1" w:rsidRDefault="00655B4D" w:rsidP="00655B4D">
      <w:pPr>
        <w:rPr>
          <w:rFonts w:ascii="Arial" w:eastAsia="Times New Roman" w:hAnsi="Arial"/>
          <w:sz w:val="24"/>
        </w:rPr>
      </w:pPr>
    </w:p>
    <w:p w:rsidR="00655B4D" w:rsidRPr="006F5AA1" w:rsidRDefault="00655B4D" w:rsidP="00655B4D">
      <w:pPr>
        <w:jc w:val="center"/>
        <w:rPr>
          <w:rFonts w:ascii="Arial" w:eastAsia="Arial" w:hAnsi="Arial"/>
          <w:b/>
          <w:sz w:val="32"/>
        </w:rPr>
      </w:pPr>
      <w:r w:rsidRPr="006F5AA1">
        <w:rPr>
          <w:rFonts w:ascii="Arial" w:eastAsia="Arial" w:hAnsi="Arial"/>
          <w:b/>
          <w:sz w:val="32"/>
        </w:rPr>
        <w:t>Части I – III</w:t>
      </w:r>
    </w:p>
    <w:p w:rsidR="00655B4D" w:rsidRPr="006F5AA1" w:rsidRDefault="00655B4D" w:rsidP="00655B4D">
      <w:pPr>
        <w:rPr>
          <w:rFonts w:ascii="Arial" w:eastAsia="Times New Roman" w:hAnsi="Arial"/>
          <w:sz w:val="24"/>
        </w:rPr>
      </w:pPr>
    </w:p>
    <w:p w:rsidR="00655B4D" w:rsidRPr="006F5AA1" w:rsidRDefault="00655B4D" w:rsidP="00655B4D">
      <w:pPr>
        <w:jc w:val="center"/>
        <w:rPr>
          <w:rFonts w:ascii="Arial" w:eastAsia="Arial" w:hAnsi="Arial"/>
          <w:b/>
          <w:sz w:val="32"/>
        </w:rPr>
      </w:pPr>
      <w:r w:rsidRPr="006F5AA1">
        <w:rPr>
          <w:rFonts w:ascii="Arial" w:eastAsia="Arial" w:hAnsi="Arial"/>
          <w:b/>
          <w:sz w:val="32"/>
        </w:rPr>
        <w:t>Общие положения</w:t>
      </w:r>
    </w:p>
    <w:p w:rsidR="00655B4D" w:rsidRPr="006F5AA1" w:rsidRDefault="00655B4D" w:rsidP="00655B4D">
      <w:pPr>
        <w:jc w:val="center"/>
        <w:rPr>
          <w:rFonts w:ascii="Arial" w:eastAsia="Arial" w:hAnsi="Arial"/>
          <w:b/>
          <w:sz w:val="32"/>
        </w:rPr>
      </w:pPr>
      <w:r w:rsidRPr="006F5AA1">
        <w:rPr>
          <w:rFonts w:ascii="Arial" w:eastAsia="Arial" w:hAnsi="Arial"/>
          <w:b/>
          <w:sz w:val="32"/>
        </w:rPr>
        <w:t>Общие условия перевозки</w:t>
      </w:r>
    </w:p>
    <w:p w:rsidR="00655B4D" w:rsidRPr="006F5AA1" w:rsidRDefault="00655B4D" w:rsidP="00655B4D">
      <w:pPr>
        <w:jc w:val="center"/>
        <w:rPr>
          <w:rFonts w:ascii="Arial" w:eastAsia="Arial" w:hAnsi="Arial"/>
          <w:b/>
          <w:sz w:val="32"/>
        </w:rPr>
      </w:pPr>
      <w:r w:rsidRPr="006F5AA1">
        <w:rPr>
          <w:rFonts w:ascii="Arial" w:eastAsia="Arial" w:hAnsi="Arial"/>
          <w:b/>
          <w:sz w:val="32"/>
        </w:rPr>
        <w:t>Особые условия перевозки и тарифные условия</w:t>
      </w:r>
    </w:p>
    <w:p w:rsidR="00655B4D" w:rsidRPr="006F5AA1" w:rsidRDefault="00655B4D" w:rsidP="00655B4D">
      <w:pPr>
        <w:rPr>
          <w:rFonts w:ascii="Arial" w:eastAsia="Times New Roman" w:hAnsi="Arial"/>
          <w:sz w:val="24"/>
        </w:rPr>
      </w:pPr>
    </w:p>
    <w:p w:rsidR="00655B4D" w:rsidRPr="006F5AA1" w:rsidRDefault="00655B4D" w:rsidP="00655B4D">
      <w:pPr>
        <w:rPr>
          <w:rFonts w:ascii="Arial" w:eastAsia="Times New Roman" w:hAnsi="Arial"/>
          <w:sz w:val="24"/>
        </w:rPr>
      </w:pPr>
    </w:p>
    <w:p w:rsidR="00655B4D" w:rsidRPr="00EC3DD8" w:rsidRDefault="00655B4D" w:rsidP="00655B4D">
      <w:pPr>
        <w:jc w:val="center"/>
        <w:rPr>
          <w:rFonts w:ascii="Arial" w:hAnsi="Arial"/>
          <w:b/>
          <w:sz w:val="32"/>
          <w:rPrChange w:id="0" w:author="Кострицька Аліна Вікторівна" w:date="2021-12-03T10:47:00Z">
            <w:rPr>
              <w:rFonts w:ascii="Arial" w:hAnsi="Arial"/>
              <w:b/>
              <w:sz w:val="32"/>
              <w:highlight w:val="yellow"/>
              <w:lang w:val="ru-RU"/>
            </w:rPr>
          </w:rPrChange>
        </w:rPr>
      </w:pPr>
      <w:r w:rsidRPr="00EC3DD8">
        <w:rPr>
          <w:rFonts w:ascii="Arial" w:hAnsi="Arial"/>
          <w:b/>
          <w:sz w:val="32"/>
          <w:lang w:val="ru-RU"/>
          <w:rPrChange w:id="1" w:author="Кострицька Аліна Вікторівна" w:date="2021-12-03T10:47:00Z">
            <w:rPr>
              <w:rFonts w:ascii="Arial" w:hAnsi="Arial"/>
              <w:b/>
              <w:sz w:val="32"/>
              <w:highlight w:val="yellow"/>
              <w:lang w:val="ru-RU"/>
            </w:rPr>
          </w:rPrChange>
        </w:rPr>
        <w:t xml:space="preserve">ОКОНЧАТЕЛЬНАЯ версия </w:t>
      </w:r>
      <w:r w:rsidRPr="00EC3DD8">
        <w:rPr>
          <w:rFonts w:ascii="Arial" w:hAnsi="Arial"/>
          <w:b/>
          <w:sz w:val="32"/>
          <w:rPrChange w:id="2" w:author="Кострицька Аліна Вікторівна" w:date="2021-12-03T10:47:00Z">
            <w:rPr>
              <w:rFonts w:ascii="Arial" w:hAnsi="Arial"/>
              <w:b/>
              <w:sz w:val="32"/>
              <w:highlight w:val="yellow"/>
              <w:lang w:val="de-AT"/>
            </w:rPr>
          </w:rPrChange>
        </w:rPr>
        <w:t>3</w:t>
      </w:r>
    </w:p>
    <w:p w:rsidR="00655B4D" w:rsidRPr="006F5AA1" w:rsidRDefault="00655B4D" w:rsidP="00655B4D">
      <w:pPr>
        <w:jc w:val="center"/>
        <w:rPr>
          <w:rFonts w:ascii="Arial" w:hAnsi="Arial"/>
          <w:b/>
          <w:sz w:val="32"/>
          <w:lang w:val="ru-RU"/>
        </w:rPr>
      </w:pPr>
      <w:r w:rsidRPr="00EC3DD8">
        <w:rPr>
          <w:rFonts w:ascii="Arial" w:hAnsi="Arial"/>
          <w:b/>
          <w:sz w:val="32"/>
          <w:rPrChange w:id="3" w:author="Кострицька Аліна Вікторівна" w:date="2021-12-03T10:47:00Z">
            <w:rPr>
              <w:rFonts w:ascii="Arial" w:hAnsi="Arial"/>
              <w:b/>
              <w:sz w:val="32"/>
              <w:highlight w:val="yellow"/>
            </w:rPr>
          </w:rPrChange>
        </w:rPr>
        <w:t>26.10.2021</w:t>
      </w:r>
      <w:r w:rsidRPr="00EC3DD8">
        <w:rPr>
          <w:rFonts w:ascii="Arial" w:hAnsi="Arial"/>
          <w:b/>
          <w:sz w:val="32"/>
          <w:lang w:val="ru-RU"/>
          <w:rPrChange w:id="4" w:author="Кострицька Аліна Вікторівна" w:date="2021-12-03T10:47:00Z">
            <w:rPr>
              <w:rFonts w:ascii="Arial" w:hAnsi="Arial"/>
              <w:b/>
              <w:sz w:val="32"/>
              <w:highlight w:val="yellow"/>
              <w:lang w:val="ru-RU"/>
            </w:rPr>
          </w:rPrChange>
        </w:rPr>
        <w:t xml:space="preserve"> г.</w:t>
      </w:r>
    </w:p>
    <w:p w:rsidR="00655B4D" w:rsidRPr="006F5AA1" w:rsidRDefault="00655B4D" w:rsidP="00655B4D">
      <w:pPr>
        <w:rPr>
          <w:rFonts w:ascii="Arial" w:eastAsia="Times New Roman" w:hAnsi="Arial"/>
          <w:sz w:val="24"/>
        </w:rPr>
      </w:pPr>
    </w:p>
    <w:p w:rsidR="00655B4D" w:rsidRPr="006F5AA1" w:rsidRDefault="00655B4D" w:rsidP="00655B4D">
      <w:pPr>
        <w:rPr>
          <w:rFonts w:ascii="Arial" w:eastAsia="Times New Roman" w:hAnsi="Arial"/>
          <w:sz w:val="24"/>
        </w:rPr>
      </w:pPr>
    </w:p>
    <w:p w:rsidR="00655B4D" w:rsidRPr="006F5AA1" w:rsidRDefault="00655B4D" w:rsidP="00655B4D">
      <w:pPr>
        <w:rPr>
          <w:rFonts w:ascii="Arial" w:eastAsia="Times New Roman" w:hAnsi="Arial"/>
          <w:sz w:val="24"/>
        </w:rPr>
      </w:pPr>
    </w:p>
    <w:p w:rsidR="00655B4D" w:rsidRPr="006F5AA1" w:rsidRDefault="00655B4D" w:rsidP="00655B4D">
      <w:pPr>
        <w:rPr>
          <w:rFonts w:ascii="Arial" w:eastAsia="Times New Roman" w:hAnsi="Arial"/>
          <w:sz w:val="24"/>
        </w:rPr>
      </w:pPr>
    </w:p>
    <w:p w:rsidR="00655B4D" w:rsidRPr="006F5AA1" w:rsidRDefault="00655B4D" w:rsidP="00655B4D">
      <w:pPr>
        <w:rPr>
          <w:rFonts w:ascii="Arial" w:eastAsia="Times New Roman" w:hAnsi="Arial"/>
          <w:sz w:val="24"/>
        </w:rPr>
      </w:pPr>
    </w:p>
    <w:p w:rsidR="00655B4D" w:rsidRDefault="00655B4D" w:rsidP="00655B4D">
      <w:pPr>
        <w:spacing w:line="0" w:lineRule="atLeast"/>
        <w:jc w:val="center"/>
        <w:rPr>
          <w:rFonts w:ascii="Arial" w:eastAsia="Arial" w:hAnsi="Arial"/>
          <w:b/>
          <w:sz w:val="22"/>
        </w:rPr>
      </w:pPr>
      <w:r w:rsidRPr="006F5AA1">
        <w:rPr>
          <w:rFonts w:ascii="Arial" w:eastAsia="Arial" w:hAnsi="Arial"/>
          <w:b/>
          <w:sz w:val="22"/>
        </w:rPr>
        <w:t xml:space="preserve">Действует с </w:t>
      </w:r>
      <w:r w:rsidRPr="00EC3DD8">
        <w:rPr>
          <w:rFonts w:ascii="Arial" w:eastAsia="Arial" w:hAnsi="Arial"/>
          <w:b/>
          <w:sz w:val="22"/>
          <w:lang w:val="ru-RU"/>
        </w:rPr>
        <w:t>1</w:t>
      </w:r>
      <w:r w:rsidRPr="00EC3DD8">
        <w:rPr>
          <w:rFonts w:ascii="Arial" w:eastAsia="Arial" w:hAnsi="Arial"/>
          <w:b/>
          <w:sz w:val="22"/>
          <w:lang w:val="ru-RU"/>
          <w:rPrChange w:id="5" w:author="Кострицька Аліна Вікторівна" w:date="2021-12-03T10:49:00Z">
            <w:rPr>
              <w:rFonts w:ascii="Arial" w:eastAsia="Arial" w:hAnsi="Arial"/>
              <w:b/>
              <w:sz w:val="22"/>
              <w:highlight w:val="yellow"/>
              <w:lang w:val="ru-RU"/>
            </w:rPr>
          </w:rPrChange>
        </w:rPr>
        <w:t>2</w:t>
      </w:r>
      <w:r w:rsidRPr="00EC3DD8">
        <w:rPr>
          <w:rFonts w:ascii="Arial" w:eastAsia="Arial" w:hAnsi="Arial"/>
          <w:b/>
          <w:sz w:val="22"/>
        </w:rPr>
        <w:t xml:space="preserve"> декабря 202</w:t>
      </w:r>
      <w:r w:rsidRPr="00EC3DD8">
        <w:rPr>
          <w:rFonts w:ascii="Arial" w:eastAsia="Arial" w:hAnsi="Arial"/>
          <w:b/>
          <w:sz w:val="22"/>
          <w:rPrChange w:id="6" w:author="Кострицька Аліна Вікторівна" w:date="2021-12-03T10:49:00Z">
            <w:rPr>
              <w:rFonts w:ascii="Arial" w:eastAsia="Arial" w:hAnsi="Arial"/>
              <w:b/>
              <w:sz w:val="22"/>
              <w:highlight w:val="yellow"/>
            </w:rPr>
          </w:rPrChange>
        </w:rPr>
        <w:t>1</w:t>
      </w:r>
      <w:r w:rsidRPr="006F5AA1">
        <w:rPr>
          <w:rFonts w:ascii="Arial" w:eastAsia="Arial" w:hAnsi="Arial"/>
          <w:b/>
          <w:sz w:val="22"/>
        </w:rPr>
        <w:t xml:space="preserve"> г.</w:t>
      </w:r>
    </w:p>
    <w:p w:rsidR="00655B4D" w:rsidRPr="006F5AA1" w:rsidRDefault="00655B4D" w:rsidP="00655B4D">
      <w:pPr>
        <w:spacing w:line="0" w:lineRule="atLeast"/>
        <w:jc w:val="center"/>
        <w:rPr>
          <w:rFonts w:ascii="Arial" w:eastAsia="Arial" w:hAnsi="Arial"/>
          <w:b/>
          <w:sz w:val="22"/>
        </w:rPr>
      </w:pPr>
    </w:p>
    <w:p w:rsidR="00655B4D" w:rsidRPr="00212B74" w:rsidRDefault="00655B4D" w:rsidP="00655B4D">
      <w:pPr>
        <w:rPr>
          <w:rFonts w:ascii="Arial" w:eastAsia="Arial" w:hAnsi="Arial"/>
          <w:sz w:val="22"/>
          <w:szCs w:val="22"/>
        </w:rPr>
      </w:pPr>
      <w:r w:rsidRPr="006F5AA1">
        <w:rPr>
          <w:rFonts w:ascii="Arial" w:eastAsia="Arial" w:hAnsi="Arial"/>
          <w:sz w:val="22"/>
        </w:rPr>
        <w:br w:type="page"/>
      </w:r>
    </w:p>
    <w:p w:rsidR="00655B4D" w:rsidRPr="00212B74" w:rsidRDefault="00655B4D" w:rsidP="00655B4D">
      <w:pPr>
        <w:rPr>
          <w:rFonts w:ascii="Arial" w:eastAsia="Times New Roman" w:hAnsi="Arial"/>
          <w:sz w:val="22"/>
          <w:szCs w:val="22"/>
        </w:rPr>
      </w:pPr>
    </w:p>
    <w:p w:rsidR="00655B4D" w:rsidRPr="00212B74" w:rsidRDefault="00655B4D" w:rsidP="00655B4D">
      <w:pPr>
        <w:rPr>
          <w:rFonts w:ascii="Arial" w:eastAsia="Times New Roman" w:hAnsi="Arial"/>
          <w:sz w:val="22"/>
          <w:szCs w:val="22"/>
        </w:rPr>
      </w:pPr>
    </w:p>
    <w:p w:rsidR="00655B4D" w:rsidRPr="00212B74" w:rsidRDefault="00655B4D" w:rsidP="00655B4D">
      <w:pPr>
        <w:rPr>
          <w:rFonts w:ascii="Arial" w:eastAsia="Times New Roman" w:hAnsi="Arial"/>
          <w:strike/>
          <w:sz w:val="22"/>
          <w:szCs w:val="22"/>
        </w:rPr>
      </w:pPr>
    </w:p>
    <w:p w:rsidR="00655B4D" w:rsidRPr="00212B74" w:rsidRDefault="00655B4D" w:rsidP="00655B4D">
      <w:pPr>
        <w:rPr>
          <w:rFonts w:ascii="Arial" w:eastAsia="Times New Roman" w:hAnsi="Arial"/>
          <w:sz w:val="22"/>
          <w:szCs w:val="22"/>
        </w:rPr>
      </w:pPr>
    </w:p>
    <w:p w:rsidR="00655B4D" w:rsidRPr="00212B74" w:rsidRDefault="00655B4D" w:rsidP="00655B4D">
      <w:pPr>
        <w:rPr>
          <w:rFonts w:ascii="Arial" w:eastAsia="Times New Roman" w:hAnsi="Arial"/>
          <w:sz w:val="22"/>
          <w:szCs w:val="22"/>
        </w:rPr>
      </w:pPr>
    </w:p>
    <w:p w:rsidR="00655B4D" w:rsidRPr="00982DD9" w:rsidRDefault="00655B4D" w:rsidP="00655B4D">
      <w:pPr>
        <w:spacing w:line="0" w:lineRule="atLeast"/>
        <w:ind w:right="2666"/>
        <w:jc w:val="right"/>
        <w:rPr>
          <w:rFonts w:ascii="Arial" w:eastAsia="Arial" w:hAnsi="Arial"/>
          <w:b/>
          <w:sz w:val="28"/>
          <w:szCs w:val="28"/>
        </w:rPr>
      </w:pPr>
      <w:r w:rsidRPr="00982DD9">
        <w:rPr>
          <w:rFonts w:ascii="Arial" w:eastAsia="Arial" w:hAnsi="Arial"/>
          <w:b/>
          <w:sz w:val="28"/>
          <w:szCs w:val="28"/>
        </w:rPr>
        <w:t>Изменения и дополнения</w:t>
      </w:r>
    </w:p>
    <w:p w:rsidR="00655B4D" w:rsidRPr="00212B74" w:rsidRDefault="00655B4D" w:rsidP="00655B4D">
      <w:pPr>
        <w:spacing w:line="0" w:lineRule="atLeast"/>
        <w:ind w:right="-18"/>
        <w:rPr>
          <w:rFonts w:ascii="Arial" w:eastAsia="Arial" w:hAnsi="Arial"/>
          <w:bCs/>
          <w:sz w:val="22"/>
          <w:szCs w:val="22"/>
        </w:rPr>
      </w:pPr>
    </w:p>
    <w:tbl>
      <w:tblPr>
        <w:tblW w:w="9212" w:type="dxa"/>
        <w:tblInd w:w="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85"/>
        <w:gridCol w:w="2268"/>
        <w:gridCol w:w="2268"/>
        <w:gridCol w:w="1559"/>
        <w:gridCol w:w="1132"/>
      </w:tblGrid>
      <w:tr w:rsidR="00655B4D" w:rsidRPr="006F5AA1" w:rsidTr="00743ABE">
        <w:trPr>
          <w:trHeight w:val="355"/>
        </w:trPr>
        <w:tc>
          <w:tcPr>
            <w:tcW w:w="1985" w:type="dxa"/>
            <w:shd w:val="clear" w:color="auto" w:fill="auto"/>
            <w:vAlign w:val="center"/>
          </w:tcPr>
          <w:p w:rsidR="00655B4D" w:rsidRPr="006F5AA1" w:rsidRDefault="00655B4D" w:rsidP="00743ABE">
            <w:pPr>
              <w:pStyle w:val="TableParagraph"/>
              <w:spacing w:before="40"/>
              <w:ind w:left="78"/>
              <w:rPr>
                <w:lang w:val="en-US" w:eastAsia="en-US"/>
              </w:rPr>
            </w:pPr>
            <w:r w:rsidRPr="006F5AA1">
              <w:rPr>
                <w:lang w:val="en-US" w:eastAsia="en-US"/>
              </w:rPr>
              <w:t>Номер поправки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55B4D" w:rsidRPr="006F5AA1" w:rsidRDefault="00655B4D" w:rsidP="00743ABE">
            <w:pPr>
              <w:pStyle w:val="TableParagraph"/>
              <w:spacing w:before="40"/>
              <w:ind w:left="30"/>
              <w:rPr>
                <w:lang w:val="en-US" w:eastAsia="en-US"/>
              </w:rPr>
            </w:pPr>
            <w:r w:rsidRPr="006F5AA1">
              <w:rPr>
                <w:lang w:val="en-US" w:eastAsia="en-US"/>
              </w:rPr>
              <w:t>Advised by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55B4D" w:rsidRPr="006F5AA1" w:rsidRDefault="00655B4D" w:rsidP="00743ABE">
            <w:pPr>
              <w:pStyle w:val="TableParagraph"/>
              <w:spacing w:before="40"/>
              <w:ind w:left="82"/>
              <w:rPr>
                <w:lang w:val="en-US" w:eastAsia="en-US"/>
              </w:rPr>
            </w:pPr>
            <w:r w:rsidRPr="006F5AA1">
              <w:rPr>
                <w:lang w:val="en-US" w:eastAsia="en-US"/>
              </w:rPr>
              <w:t>Applicable from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55B4D" w:rsidRPr="006F5AA1" w:rsidRDefault="00655B4D" w:rsidP="00743ABE">
            <w:pPr>
              <w:pStyle w:val="TableParagraph"/>
              <w:spacing w:before="40"/>
              <w:ind w:left="123"/>
              <w:rPr>
                <w:lang w:val="en-US" w:eastAsia="en-US"/>
              </w:rPr>
            </w:pPr>
            <w:r w:rsidRPr="006F5AA1">
              <w:rPr>
                <w:lang w:val="en-US" w:eastAsia="en-US"/>
              </w:rPr>
              <w:t>Amended on</w:t>
            </w:r>
          </w:p>
        </w:tc>
        <w:tc>
          <w:tcPr>
            <w:tcW w:w="1132" w:type="dxa"/>
            <w:shd w:val="clear" w:color="auto" w:fill="auto"/>
            <w:vAlign w:val="center"/>
          </w:tcPr>
          <w:p w:rsidR="00655B4D" w:rsidRPr="006F5AA1" w:rsidRDefault="00655B4D" w:rsidP="00743ABE">
            <w:pPr>
              <w:pStyle w:val="TableParagraph"/>
              <w:spacing w:before="40"/>
              <w:ind w:left="134"/>
              <w:rPr>
                <w:lang w:val="en-US" w:eastAsia="en-US"/>
              </w:rPr>
            </w:pPr>
            <w:r w:rsidRPr="006F5AA1">
              <w:rPr>
                <w:lang w:val="en-US" w:eastAsia="en-US"/>
              </w:rPr>
              <w:t>By</w:t>
            </w:r>
          </w:p>
        </w:tc>
      </w:tr>
      <w:tr w:rsidR="00655B4D" w:rsidRPr="006F5AA1" w:rsidTr="00743ABE">
        <w:trPr>
          <w:trHeight w:val="355"/>
        </w:trPr>
        <w:tc>
          <w:tcPr>
            <w:tcW w:w="1985" w:type="dxa"/>
            <w:shd w:val="clear" w:color="auto" w:fill="auto"/>
            <w:vAlign w:val="center"/>
          </w:tcPr>
          <w:p w:rsidR="00655B4D" w:rsidRPr="006F5AA1" w:rsidRDefault="00655B4D" w:rsidP="00743ABE">
            <w:pPr>
              <w:pStyle w:val="TableParagraph"/>
              <w:spacing w:line="252" w:lineRule="exact"/>
              <w:ind w:left="78"/>
              <w:rPr>
                <w:lang w:val="en-US" w:eastAsia="en-US"/>
              </w:rPr>
            </w:pPr>
            <w:r w:rsidRPr="006F5AA1">
              <w:rPr>
                <w:lang w:val="en-US" w:eastAsia="en-US"/>
              </w:rPr>
              <w:t>новое издание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55B4D" w:rsidRPr="006F5AA1" w:rsidRDefault="00655B4D" w:rsidP="00743ABE">
            <w:pPr>
              <w:pStyle w:val="TableParagraph"/>
              <w:rPr>
                <w:sz w:val="18"/>
                <w:lang w:val="en-US" w:eastAsia="en-US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655B4D" w:rsidRPr="006F5AA1" w:rsidRDefault="00655B4D" w:rsidP="00743ABE">
            <w:pPr>
              <w:widowControl w:val="0"/>
              <w:autoSpaceDE w:val="0"/>
              <w:autoSpaceDN w:val="0"/>
              <w:spacing w:line="0" w:lineRule="atLeast"/>
              <w:ind w:left="120"/>
              <w:jc w:val="center"/>
              <w:rPr>
                <w:rFonts w:ascii="Arial" w:eastAsia="Arial" w:hAnsi="Arial"/>
                <w:sz w:val="22"/>
                <w:szCs w:val="22"/>
                <w:lang w:val="en-US" w:eastAsia="en-US"/>
              </w:rPr>
            </w:pPr>
            <w:r w:rsidRPr="006F5AA1">
              <w:rPr>
                <w:rFonts w:ascii="Arial" w:eastAsia="Arial" w:hAnsi="Arial"/>
                <w:sz w:val="22"/>
                <w:szCs w:val="22"/>
                <w:lang w:val="en-US" w:eastAsia="en-US"/>
              </w:rPr>
              <w:t>11 декабря 2016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55B4D" w:rsidRPr="006F5AA1" w:rsidRDefault="00655B4D" w:rsidP="00743ABE">
            <w:pPr>
              <w:pStyle w:val="TableParagraph"/>
              <w:rPr>
                <w:sz w:val="18"/>
                <w:lang w:val="en-US" w:eastAsia="en-US"/>
              </w:rPr>
            </w:pPr>
          </w:p>
        </w:tc>
        <w:tc>
          <w:tcPr>
            <w:tcW w:w="1132" w:type="dxa"/>
            <w:shd w:val="clear" w:color="auto" w:fill="auto"/>
            <w:vAlign w:val="center"/>
          </w:tcPr>
          <w:p w:rsidR="00655B4D" w:rsidRPr="006F5AA1" w:rsidRDefault="00655B4D" w:rsidP="00743ABE">
            <w:pPr>
              <w:pStyle w:val="TableParagraph"/>
              <w:rPr>
                <w:sz w:val="18"/>
                <w:lang w:val="en-US" w:eastAsia="en-US"/>
              </w:rPr>
            </w:pPr>
          </w:p>
        </w:tc>
      </w:tr>
      <w:tr w:rsidR="00655B4D" w:rsidRPr="006F5AA1" w:rsidTr="00743ABE">
        <w:trPr>
          <w:trHeight w:val="355"/>
        </w:trPr>
        <w:tc>
          <w:tcPr>
            <w:tcW w:w="1985" w:type="dxa"/>
            <w:shd w:val="clear" w:color="auto" w:fill="auto"/>
            <w:vAlign w:val="center"/>
          </w:tcPr>
          <w:p w:rsidR="00655B4D" w:rsidRPr="006F5AA1" w:rsidRDefault="00655B4D" w:rsidP="00743ABE">
            <w:pPr>
              <w:pStyle w:val="TableParagraph"/>
              <w:spacing w:line="250" w:lineRule="exact"/>
              <w:ind w:left="30"/>
              <w:rPr>
                <w:lang w:val="en-US" w:eastAsia="en-US"/>
              </w:rPr>
            </w:pPr>
            <w:r w:rsidRPr="006F5AA1">
              <w:rPr>
                <w:lang w:val="en-US" w:eastAsia="en-US"/>
              </w:rPr>
              <w:t>1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55B4D" w:rsidRPr="006F5AA1" w:rsidRDefault="00655B4D" w:rsidP="00743ABE">
            <w:pPr>
              <w:pStyle w:val="TableParagraph"/>
              <w:rPr>
                <w:sz w:val="18"/>
                <w:lang w:val="en-US" w:eastAsia="en-US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655B4D" w:rsidRPr="006F5AA1" w:rsidRDefault="00655B4D" w:rsidP="00743ABE">
            <w:pPr>
              <w:widowControl w:val="0"/>
              <w:autoSpaceDE w:val="0"/>
              <w:autoSpaceDN w:val="0"/>
              <w:spacing w:line="0" w:lineRule="atLeast"/>
              <w:ind w:left="120"/>
              <w:jc w:val="center"/>
              <w:rPr>
                <w:rFonts w:ascii="Arial" w:eastAsia="Arial" w:hAnsi="Arial"/>
                <w:sz w:val="22"/>
                <w:szCs w:val="22"/>
                <w:lang w:val="en-US" w:eastAsia="en-US"/>
              </w:rPr>
            </w:pPr>
            <w:r w:rsidRPr="006F5AA1">
              <w:rPr>
                <w:rFonts w:ascii="Arial" w:eastAsia="Arial" w:hAnsi="Arial"/>
                <w:sz w:val="22"/>
                <w:szCs w:val="22"/>
                <w:lang w:val="en-US" w:eastAsia="en-US"/>
              </w:rPr>
              <w:t>10 декабря 2017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55B4D" w:rsidRPr="006F5AA1" w:rsidRDefault="00655B4D" w:rsidP="00743ABE">
            <w:pPr>
              <w:pStyle w:val="TableParagraph"/>
              <w:rPr>
                <w:sz w:val="18"/>
                <w:lang w:val="en-US" w:eastAsia="en-US"/>
              </w:rPr>
            </w:pPr>
          </w:p>
        </w:tc>
        <w:tc>
          <w:tcPr>
            <w:tcW w:w="1132" w:type="dxa"/>
            <w:shd w:val="clear" w:color="auto" w:fill="auto"/>
            <w:vAlign w:val="center"/>
          </w:tcPr>
          <w:p w:rsidR="00655B4D" w:rsidRPr="006F5AA1" w:rsidRDefault="00655B4D" w:rsidP="00743ABE">
            <w:pPr>
              <w:pStyle w:val="TableParagraph"/>
              <w:rPr>
                <w:sz w:val="18"/>
                <w:lang w:val="en-US" w:eastAsia="en-US"/>
              </w:rPr>
            </w:pPr>
          </w:p>
        </w:tc>
      </w:tr>
      <w:tr w:rsidR="00655B4D" w:rsidRPr="006F5AA1" w:rsidTr="00743ABE">
        <w:trPr>
          <w:trHeight w:val="355"/>
        </w:trPr>
        <w:tc>
          <w:tcPr>
            <w:tcW w:w="1985" w:type="dxa"/>
            <w:shd w:val="clear" w:color="auto" w:fill="auto"/>
            <w:vAlign w:val="center"/>
          </w:tcPr>
          <w:p w:rsidR="00655B4D" w:rsidRPr="006F5AA1" w:rsidRDefault="00655B4D" w:rsidP="00743ABE">
            <w:pPr>
              <w:pStyle w:val="TableParagraph"/>
              <w:spacing w:line="250" w:lineRule="exact"/>
              <w:ind w:left="30"/>
              <w:rPr>
                <w:lang w:val="en-US" w:eastAsia="en-US"/>
              </w:rPr>
            </w:pPr>
            <w:r w:rsidRPr="006F5AA1">
              <w:rPr>
                <w:lang w:val="en-US" w:eastAsia="en-US"/>
              </w:rPr>
              <w:t>2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55B4D" w:rsidRPr="006F5AA1" w:rsidRDefault="00655B4D" w:rsidP="00743ABE">
            <w:pPr>
              <w:pStyle w:val="TableParagraph"/>
              <w:rPr>
                <w:sz w:val="18"/>
                <w:lang w:val="en-US" w:eastAsia="en-US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655B4D" w:rsidRPr="006F5AA1" w:rsidRDefault="00655B4D" w:rsidP="00743ABE">
            <w:pPr>
              <w:widowControl w:val="0"/>
              <w:autoSpaceDE w:val="0"/>
              <w:autoSpaceDN w:val="0"/>
              <w:spacing w:line="0" w:lineRule="atLeast"/>
              <w:ind w:left="120"/>
              <w:jc w:val="center"/>
              <w:rPr>
                <w:rFonts w:ascii="Arial" w:eastAsia="Times New Roman" w:hAnsi="Arial"/>
                <w:sz w:val="22"/>
                <w:szCs w:val="22"/>
                <w:lang w:val="en-US" w:eastAsia="en-US"/>
              </w:rPr>
            </w:pPr>
            <w:r w:rsidRPr="006F5AA1">
              <w:rPr>
                <w:rFonts w:ascii="Arial" w:eastAsia="Arial" w:hAnsi="Arial"/>
                <w:sz w:val="22"/>
                <w:szCs w:val="22"/>
                <w:lang w:val="en-US" w:eastAsia="en-US"/>
              </w:rPr>
              <w:t>9 декабря 2018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55B4D" w:rsidRPr="006F5AA1" w:rsidRDefault="00655B4D" w:rsidP="00743ABE">
            <w:pPr>
              <w:pStyle w:val="TableParagraph"/>
              <w:rPr>
                <w:sz w:val="18"/>
                <w:lang w:val="en-US" w:eastAsia="en-US"/>
              </w:rPr>
            </w:pPr>
          </w:p>
        </w:tc>
        <w:tc>
          <w:tcPr>
            <w:tcW w:w="1132" w:type="dxa"/>
            <w:shd w:val="clear" w:color="auto" w:fill="auto"/>
            <w:vAlign w:val="center"/>
          </w:tcPr>
          <w:p w:rsidR="00655B4D" w:rsidRPr="006F5AA1" w:rsidRDefault="00655B4D" w:rsidP="00743ABE">
            <w:pPr>
              <w:pStyle w:val="TableParagraph"/>
              <w:rPr>
                <w:sz w:val="18"/>
                <w:lang w:val="en-US" w:eastAsia="en-US"/>
              </w:rPr>
            </w:pPr>
          </w:p>
        </w:tc>
      </w:tr>
      <w:tr w:rsidR="00655B4D" w:rsidRPr="006F5AA1" w:rsidTr="00743ABE">
        <w:trPr>
          <w:trHeight w:val="355"/>
        </w:trPr>
        <w:tc>
          <w:tcPr>
            <w:tcW w:w="1985" w:type="dxa"/>
            <w:shd w:val="clear" w:color="auto" w:fill="auto"/>
            <w:vAlign w:val="center"/>
          </w:tcPr>
          <w:p w:rsidR="00655B4D" w:rsidRPr="006F5AA1" w:rsidRDefault="00655B4D" w:rsidP="00743ABE">
            <w:pPr>
              <w:pStyle w:val="TableParagraph"/>
              <w:spacing w:line="250" w:lineRule="exact"/>
              <w:ind w:left="30"/>
              <w:rPr>
                <w:lang w:val="en-US" w:eastAsia="en-US"/>
              </w:rPr>
            </w:pPr>
            <w:r w:rsidRPr="006F5AA1">
              <w:rPr>
                <w:lang w:val="en-US" w:eastAsia="en-US"/>
              </w:rPr>
              <w:t>3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55B4D" w:rsidRPr="006F5AA1" w:rsidRDefault="00655B4D" w:rsidP="00743ABE">
            <w:pPr>
              <w:pStyle w:val="TableParagraph"/>
              <w:rPr>
                <w:sz w:val="18"/>
                <w:lang w:val="en-US" w:eastAsia="en-US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655B4D" w:rsidRPr="006F5AA1" w:rsidRDefault="00655B4D" w:rsidP="00743ABE">
            <w:pPr>
              <w:widowControl w:val="0"/>
              <w:autoSpaceDE w:val="0"/>
              <w:autoSpaceDN w:val="0"/>
              <w:spacing w:line="0" w:lineRule="atLeast"/>
              <w:ind w:left="120"/>
              <w:jc w:val="center"/>
              <w:rPr>
                <w:rFonts w:ascii="Arial" w:eastAsia="Arial" w:hAnsi="Arial"/>
                <w:sz w:val="22"/>
                <w:szCs w:val="22"/>
                <w:lang w:val="en-US" w:eastAsia="en-US"/>
              </w:rPr>
            </w:pPr>
            <w:r w:rsidRPr="006F5AA1">
              <w:rPr>
                <w:rFonts w:ascii="Arial" w:eastAsia="Arial" w:hAnsi="Arial"/>
                <w:sz w:val="22"/>
                <w:szCs w:val="22"/>
                <w:lang w:val="en-US" w:eastAsia="en-US"/>
              </w:rPr>
              <w:t>15 декабря 2019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55B4D" w:rsidRPr="006F5AA1" w:rsidRDefault="00655B4D" w:rsidP="00743ABE">
            <w:pPr>
              <w:pStyle w:val="TableParagraph"/>
              <w:rPr>
                <w:sz w:val="18"/>
                <w:lang w:val="en-US" w:eastAsia="en-US"/>
              </w:rPr>
            </w:pPr>
          </w:p>
        </w:tc>
        <w:tc>
          <w:tcPr>
            <w:tcW w:w="1132" w:type="dxa"/>
            <w:shd w:val="clear" w:color="auto" w:fill="auto"/>
            <w:vAlign w:val="center"/>
          </w:tcPr>
          <w:p w:rsidR="00655B4D" w:rsidRPr="006F5AA1" w:rsidRDefault="00655B4D" w:rsidP="00743ABE">
            <w:pPr>
              <w:pStyle w:val="TableParagraph"/>
              <w:rPr>
                <w:sz w:val="18"/>
                <w:lang w:val="en-US" w:eastAsia="en-US"/>
              </w:rPr>
            </w:pPr>
          </w:p>
        </w:tc>
      </w:tr>
      <w:tr w:rsidR="00655B4D" w:rsidRPr="006F5AA1" w:rsidTr="00743ABE">
        <w:trPr>
          <w:trHeight w:val="355"/>
        </w:trPr>
        <w:tc>
          <w:tcPr>
            <w:tcW w:w="1985" w:type="dxa"/>
            <w:shd w:val="clear" w:color="auto" w:fill="auto"/>
            <w:vAlign w:val="center"/>
          </w:tcPr>
          <w:p w:rsidR="00655B4D" w:rsidRPr="006F5AA1" w:rsidRDefault="00655B4D" w:rsidP="00743ABE">
            <w:pPr>
              <w:pStyle w:val="TableParagraph"/>
              <w:rPr>
                <w:lang w:val="ru-RU" w:eastAsia="en-US"/>
              </w:rPr>
            </w:pPr>
            <w:r w:rsidRPr="006F5AA1">
              <w:rPr>
                <w:lang w:val="ru-RU" w:eastAsia="en-US"/>
              </w:rPr>
              <w:t>4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55B4D" w:rsidRPr="006F5AA1" w:rsidRDefault="00655B4D" w:rsidP="00743ABE">
            <w:pPr>
              <w:pStyle w:val="TableParagraph"/>
              <w:rPr>
                <w:sz w:val="18"/>
                <w:lang w:val="en-US" w:eastAsia="en-US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655B4D" w:rsidRPr="006F5AA1" w:rsidRDefault="00655B4D" w:rsidP="00743ABE">
            <w:pPr>
              <w:pStyle w:val="TableParagraph"/>
              <w:ind w:left="120"/>
              <w:jc w:val="center"/>
              <w:rPr>
                <w:lang w:val="ru-RU" w:eastAsia="en-US"/>
              </w:rPr>
            </w:pPr>
            <w:r w:rsidRPr="006F5AA1">
              <w:rPr>
                <w:lang w:val="en-US" w:eastAsia="en-US"/>
              </w:rPr>
              <w:t>13 декабря 2020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55B4D" w:rsidRPr="006F5AA1" w:rsidRDefault="00655B4D" w:rsidP="00743ABE">
            <w:pPr>
              <w:pStyle w:val="TableParagraph"/>
              <w:rPr>
                <w:sz w:val="18"/>
                <w:lang w:val="en-US" w:eastAsia="en-US"/>
              </w:rPr>
            </w:pPr>
          </w:p>
        </w:tc>
        <w:tc>
          <w:tcPr>
            <w:tcW w:w="1132" w:type="dxa"/>
            <w:shd w:val="clear" w:color="auto" w:fill="auto"/>
            <w:vAlign w:val="center"/>
          </w:tcPr>
          <w:p w:rsidR="00655B4D" w:rsidRPr="006F5AA1" w:rsidRDefault="00655B4D" w:rsidP="00743ABE">
            <w:pPr>
              <w:pStyle w:val="TableParagraph"/>
              <w:rPr>
                <w:sz w:val="18"/>
                <w:lang w:val="en-US" w:eastAsia="en-US"/>
              </w:rPr>
            </w:pPr>
          </w:p>
        </w:tc>
      </w:tr>
      <w:tr w:rsidR="00655B4D" w:rsidRPr="006F5AA1" w:rsidTr="00743ABE">
        <w:trPr>
          <w:trHeight w:val="355"/>
        </w:trPr>
        <w:tc>
          <w:tcPr>
            <w:tcW w:w="1985" w:type="dxa"/>
            <w:shd w:val="clear" w:color="auto" w:fill="auto"/>
            <w:vAlign w:val="center"/>
          </w:tcPr>
          <w:p w:rsidR="00655B4D" w:rsidRPr="00723F65" w:rsidRDefault="00655B4D" w:rsidP="00743ABE">
            <w:pPr>
              <w:pStyle w:val="TableParagraph"/>
              <w:rPr>
                <w:sz w:val="18"/>
                <w:lang w:val="en-US" w:eastAsia="en-US"/>
              </w:rPr>
            </w:pPr>
            <w:r w:rsidRPr="00723F65">
              <w:rPr>
                <w:rPrChange w:id="7" w:author="Кострицька Аліна Вікторівна" w:date="2021-12-03T10:52:00Z">
                  <w:rPr>
                    <w:color w:val="FF0000"/>
                    <w:highlight w:val="yellow"/>
                  </w:rPr>
                </w:rPrChange>
              </w:rPr>
              <w:t>5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55B4D" w:rsidRPr="00723F65" w:rsidRDefault="00655B4D" w:rsidP="00743ABE">
            <w:pPr>
              <w:pStyle w:val="TableParagraph"/>
              <w:rPr>
                <w:sz w:val="18"/>
                <w:lang w:val="en-US" w:eastAsia="en-US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655B4D" w:rsidRPr="00723F65" w:rsidRDefault="00655B4D" w:rsidP="00743ABE">
            <w:pPr>
              <w:pStyle w:val="TableParagraph"/>
              <w:ind w:left="120"/>
              <w:jc w:val="center"/>
              <w:rPr>
                <w:sz w:val="18"/>
                <w:lang w:val="en-US" w:eastAsia="en-US"/>
              </w:rPr>
            </w:pPr>
            <w:r w:rsidRPr="00723F65">
              <w:rPr>
                <w:rPrChange w:id="8" w:author="Кострицька Аліна Вікторівна" w:date="2021-12-03T10:52:00Z">
                  <w:rPr>
                    <w:color w:val="FF0000"/>
                    <w:highlight w:val="yellow"/>
                  </w:rPr>
                </w:rPrChange>
              </w:rPr>
              <w:t xml:space="preserve">19 </w:t>
            </w:r>
            <w:r w:rsidRPr="00723F65">
              <w:rPr>
                <w:lang w:val="ru-RU"/>
                <w:rPrChange w:id="9" w:author="Кострицька Аліна Вікторівна" w:date="2021-12-03T10:52:00Z">
                  <w:rPr>
                    <w:color w:val="FF0000"/>
                    <w:highlight w:val="yellow"/>
                    <w:lang w:val="ru-RU"/>
                  </w:rPr>
                </w:rPrChange>
              </w:rPr>
              <w:t>декабря</w:t>
            </w:r>
            <w:r w:rsidRPr="00723F65">
              <w:rPr>
                <w:rPrChange w:id="10" w:author="Кострицька Аліна Вікторівна" w:date="2021-12-03T10:52:00Z">
                  <w:rPr>
                    <w:color w:val="FF0000"/>
                    <w:highlight w:val="yellow"/>
                  </w:rPr>
                </w:rPrChange>
              </w:rPr>
              <w:t xml:space="preserve"> 2021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55B4D" w:rsidRPr="00723F65" w:rsidRDefault="00655B4D" w:rsidP="00743ABE">
            <w:pPr>
              <w:pStyle w:val="TableParagraph"/>
              <w:rPr>
                <w:sz w:val="18"/>
                <w:lang w:val="en-US" w:eastAsia="en-US"/>
              </w:rPr>
            </w:pPr>
          </w:p>
        </w:tc>
        <w:tc>
          <w:tcPr>
            <w:tcW w:w="1132" w:type="dxa"/>
            <w:shd w:val="clear" w:color="auto" w:fill="auto"/>
            <w:vAlign w:val="center"/>
          </w:tcPr>
          <w:p w:rsidR="00655B4D" w:rsidRPr="006F5AA1" w:rsidRDefault="00655B4D" w:rsidP="00743ABE">
            <w:pPr>
              <w:pStyle w:val="TableParagraph"/>
              <w:rPr>
                <w:sz w:val="18"/>
                <w:lang w:val="en-US" w:eastAsia="en-US"/>
              </w:rPr>
            </w:pPr>
          </w:p>
        </w:tc>
      </w:tr>
      <w:tr w:rsidR="00655B4D" w:rsidRPr="006F5AA1" w:rsidTr="00743ABE">
        <w:trPr>
          <w:trHeight w:val="355"/>
        </w:trPr>
        <w:tc>
          <w:tcPr>
            <w:tcW w:w="1985" w:type="dxa"/>
            <w:shd w:val="clear" w:color="auto" w:fill="auto"/>
            <w:vAlign w:val="center"/>
          </w:tcPr>
          <w:p w:rsidR="00655B4D" w:rsidRPr="00723F65" w:rsidRDefault="00655B4D" w:rsidP="00743ABE">
            <w:pPr>
              <w:pStyle w:val="TableParagraph"/>
              <w:rPr>
                <w:sz w:val="18"/>
                <w:lang w:val="en-US" w:eastAsia="en-US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655B4D" w:rsidRPr="00723F65" w:rsidRDefault="00655B4D" w:rsidP="00743ABE">
            <w:pPr>
              <w:pStyle w:val="TableParagraph"/>
              <w:rPr>
                <w:sz w:val="18"/>
                <w:lang w:val="en-US" w:eastAsia="en-US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655B4D" w:rsidRPr="00723F65" w:rsidRDefault="00655B4D" w:rsidP="00743ABE">
            <w:pPr>
              <w:pStyle w:val="TableParagraph"/>
              <w:rPr>
                <w:sz w:val="18"/>
                <w:lang w:val="en-US" w:eastAsia="en-US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655B4D" w:rsidRPr="00723F65" w:rsidRDefault="00655B4D" w:rsidP="00743ABE">
            <w:pPr>
              <w:pStyle w:val="TableParagraph"/>
              <w:rPr>
                <w:sz w:val="18"/>
                <w:lang w:val="en-US" w:eastAsia="en-US"/>
              </w:rPr>
            </w:pPr>
          </w:p>
        </w:tc>
        <w:tc>
          <w:tcPr>
            <w:tcW w:w="1132" w:type="dxa"/>
            <w:shd w:val="clear" w:color="auto" w:fill="auto"/>
            <w:vAlign w:val="center"/>
          </w:tcPr>
          <w:p w:rsidR="00655B4D" w:rsidRPr="006F5AA1" w:rsidRDefault="00655B4D" w:rsidP="00743ABE">
            <w:pPr>
              <w:pStyle w:val="TableParagraph"/>
              <w:rPr>
                <w:sz w:val="18"/>
                <w:lang w:val="en-US" w:eastAsia="en-US"/>
              </w:rPr>
            </w:pPr>
          </w:p>
        </w:tc>
      </w:tr>
      <w:tr w:rsidR="00655B4D" w:rsidRPr="006F5AA1" w:rsidTr="00743ABE">
        <w:trPr>
          <w:trHeight w:val="355"/>
        </w:trPr>
        <w:tc>
          <w:tcPr>
            <w:tcW w:w="1985" w:type="dxa"/>
            <w:shd w:val="clear" w:color="auto" w:fill="auto"/>
            <w:vAlign w:val="center"/>
          </w:tcPr>
          <w:p w:rsidR="00655B4D" w:rsidRPr="006F5AA1" w:rsidRDefault="00655B4D" w:rsidP="00743ABE">
            <w:pPr>
              <w:pStyle w:val="TableParagraph"/>
              <w:rPr>
                <w:sz w:val="18"/>
                <w:lang w:val="en-US" w:eastAsia="en-US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655B4D" w:rsidRPr="006F5AA1" w:rsidRDefault="00655B4D" w:rsidP="00743ABE">
            <w:pPr>
              <w:pStyle w:val="TableParagraph"/>
              <w:rPr>
                <w:sz w:val="18"/>
                <w:lang w:val="en-US" w:eastAsia="en-US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655B4D" w:rsidRPr="006F5AA1" w:rsidRDefault="00655B4D" w:rsidP="00743ABE">
            <w:pPr>
              <w:pStyle w:val="TableParagraph"/>
              <w:rPr>
                <w:sz w:val="18"/>
                <w:lang w:val="en-US" w:eastAsia="en-US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655B4D" w:rsidRPr="006F5AA1" w:rsidRDefault="00655B4D" w:rsidP="00743ABE">
            <w:pPr>
              <w:pStyle w:val="TableParagraph"/>
              <w:rPr>
                <w:sz w:val="18"/>
                <w:lang w:val="en-US" w:eastAsia="en-US"/>
              </w:rPr>
            </w:pPr>
          </w:p>
        </w:tc>
        <w:tc>
          <w:tcPr>
            <w:tcW w:w="1132" w:type="dxa"/>
            <w:shd w:val="clear" w:color="auto" w:fill="auto"/>
            <w:vAlign w:val="center"/>
          </w:tcPr>
          <w:p w:rsidR="00655B4D" w:rsidRPr="006F5AA1" w:rsidRDefault="00655B4D" w:rsidP="00743ABE">
            <w:pPr>
              <w:pStyle w:val="TableParagraph"/>
              <w:rPr>
                <w:sz w:val="18"/>
                <w:lang w:val="en-US" w:eastAsia="en-US"/>
              </w:rPr>
            </w:pPr>
          </w:p>
        </w:tc>
      </w:tr>
      <w:tr w:rsidR="00655B4D" w:rsidRPr="006F5AA1" w:rsidTr="00743ABE">
        <w:trPr>
          <w:trHeight w:val="355"/>
        </w:trPr>
        <w:tc>
          <w:tcPr>
            <w:tcW w:w="1985" w:type="dxa"/>
            <w:shd w:val="clear" w:color="auto" w:fill="auto"/>
            <w:vAlign w:val="center"/>
          </w:tcPr>
          <w:p w:rsidR="00655B4D" w:rsidRPr="006F5AA1" w:rsidRDefault="00655B4D" w:rsidP="00743ABE">
            <w:pPr>
              <w:pStyle w:val="TableParagraph"/>
              <w:rPr>
                <w:sz w:val="18"/>
                <w:lang w:val="en-US" w:eastAsia="en-US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655B4D" w:rsidRPr="006F5AA1" w:rsidRDefault="00655B4D" w:rsidP="00743ABE">
            <w:pPr>
              <w:pStyle w:val="TableParagraph"/>
              <w:rPr>
                <w:sz w:val="18"/>
                <w:lang w:val="en-US" w:eastAsia="en-US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655B4D" w:rsidRPr="006F5AA1" w:rsidRDefault="00655B4D" w:rsidP="00743ABE">
            <w:pPr>
              <w:pStyle w:val="TableParagraph"/>
              <w:rPr>
                <w:sz w:val="18"/>
                <w:lang w:val="en-US" w:eastAsia="en-US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655B4D" w:rsidRPr="006F5AA1" w:rsidRDefault="00655B4D" w:rsidP="00743ABE">
            <w:pPr>
              <w:pStyle w:val="TableParagraph"/>
              <w:rPr>
                <w:sz w:val="18"/>
                <w:lang w:val="en-US" w:eastAsia="en-US"/>
              </w:rPr>
            </w:pPr>
          </w:p>
        </w:tc>
        <w:tc>
          <w:tcPr>
            <w:tcW w:w="1132" w:type="dxa"/>
            <w:shd w:val="clear" w:color="auto" w:fill="auto"/>
            <w:vAlign w:val="center"/>
          </w:tcPr>
          <w:p w:rsidR="00655B4D" w:rsidRPr="006F5AA1" w:rsidRDefault="00655B4D" w:rsidP="00743ABE">
            <w:pPr>
              <w:pStyle w:val="TableParagraph"/>
              <w:rPr>
                <w:sz w:val="18"/>
                <w:lang w:val="en-US" w:eastAsia="en-US"/>
              </w:rPr>
            </w:pPr>
          </w:p>
        </w:tc>
      </w:tr>
      <w:tr w:rsidR="00655B4D" w:rsidRPr="006F5AA1" w:rsidTr="00743ABE">
        <w:trPr>
          <w:trHeight w:val="355"/>
        </w:trPr>
        <w:tc>
          <w:tcPr>
            <w:tcW w:w="1985" w:type="dxa"/>
            <w:shd w:val="clear" w:color="auto" w:fill="auto"/>
            <w:vAlign w:val="center"/>
          </w:tcPr>
          <w:p w:rsidR="00655B4D" w:rsidRPr="006F5AA1" w:rsidRDefault="00655B4D" w:rsidP="00743ABE">
            <w:pPr>
              <w:pStyle w:val="TableParagraph"/>
              <w:rPr>
                <w:sz w:val="18"/>
                <w:lang w:val="en-US" w:eastAsia="en-US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655B4D" w:rsidRPr="006F5AA1" w:rsidRDefault="00655B4D" w:rsidP="00743ABE">
            <w:pPr>
              <w:pStyle w:val="TableParagraph"/>
              <w:rPr>
                <w:sz w:val="18"/>
                <w:lang w:val="en-US" w:eastAsia="en-US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655B4D" w:rsidRPr="006F5AA1" w:rsidRDefault="00655B4D" w:rsidP="00743ABE">
            <w:pPr>
              <w:pStyle w:val="TableParagraph"/>
              <w:rPr>
                <w:sz w:val="18"/>
                <w:lang w:val="en-US" w:eastAsia="en-US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655B4D" w:rsidRPr="006F5AA1" w:rsidRDefault="00655B4D" w:rsidP="00743ABE">
            <w:pPr>
              <w:pStyle w:val="TableParagraph"/>
              <w:rPr>
                <w:sz w:val="18"/>
                <w:lang w:val="en-US" w:eastAsia="en-US"/>
              </w:rPr>
            </w:pPr>
          </w:p>
        </w:tc>
        <w:tc>
          <w:tcPr>
            <w:tcW w:w="1132" w:type="dxa"/>
            <w:shd w:val="clear" w:color="auto" w:fill="auto"/>
            <w:vAlign w:val="center"/>
          </w:tcPr>
          <w:p w:rsidR="00655B4D" w:rsidRPr="006F5AA1" w:rsidRDefault="00655B4D" w:rsidP="00743ABE">
            <w:pPr>
              <w:pStyle w:val="TableParagraph"/>
              <w:rPr>
                <w:sz w:val="18"/>
                <w:lang w:val="en-US" w:eastAsia="en-US"/>
              </w:rPr>
            </w:pPr>
          </w:p>
        </w:tc>
      </w:tr>
    </w:tbl>
    <w:p w:rsidR="00655B4D" w:rsidRDefault="00655B4D" w:rsidP="00655B4D">
      <w:pPr>
        <w:spacing w:line="0" w:lineRule="atLeast"/>
        <w:jc w:val="both"/>
        <w:rPr>
          <w:rFonts w:ascii="Arial" w:eastAsia="Times New Roman" w:hAnsi="Arial"/>
        </w:rPr>
      </w:pPr>
    </w:p>
    <w:p w:rsidR="00655B4D" w:rsidRDefault="00655B4D" w:rsidP="00655B4D">
      <w:pPr>
        <w:spacing w:line="0" w:lineRule="atLeast"/>
        <w:jc w:val="both"/>
        <w:rPr>
          <w:rFonts w:ascii="Arial" w:eastAsia="Times New Roman" w:hAnsi="Arial"/>
        </w:rPr>
      </w:pPr>
    </w:p>
    <w:p w:rsidR="00655B4D" w:rsidRDefault="00655B4D" w:rsidP="00655B4D">
      <w:pPr>
        <w:spacing w:line="0" w:lineRule="atLeast"/>
        <w:jc w:val="both"/>
        <w:rPr>
          <w:rFonts w:ascii="Arial" w:eastAsia="Times New Roman" w:hAnsi="Arial"/>
        </w:rPr>
      </w:pPr>
    </w:p>
    <w:p w:rsidR="00655B4D" w:rsidRDefault="00655B4D" w:rsidP="00655B4D">
      <w:pPr>
        <w:spacing w:line="0" w:lineRule="atLeast"/>
        <w:jc w:val="both"/>
        <w:rPr>
          <w:rFonts w:ascii="Arial" w:eastAsia="Times New Roman" w:hAnsi="Arial"/>
        </w:rPr>
      </w:pPr>
    </w:p>
    <w:p w:rsidR="00655B4D" w:rsidRDefault="00655B4D" w:rsidP="00655B4D">
      <w:bookmarkStart w:id="11" w:name="page3"/>
      <w:bookmarkEnd w:id="11"/>
      <w:r>
        <w:br w:type="page"/>
      </w:r>
    </w:p>
    <w:tbl>
      <w:tblPr>
        <w:tblW w:w="9273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0"/>
        <w:gridCol w:w="7"/>
        <w:gridCol w:w="8253"/>
        <w:gridCol w:w="51"/>
        <w:gridCol w:w="351"/>
        <w:gridCol w:w="51"/>
      </w:tblGrid>
      <w:tr w:rsidR="00655B4D" w:rsidRPr="00536330" w:rsidTr="00743ABE">
        <w:trPr>
          <w:gridAfter w:val="1"/>
          <w:wAfter w:w="51" w:type="dxa"/>
          <w:trHeight w:val="598"/>
        </w:trPr>
        <w:tc>
          <w:tcPr>
            <w:tcW w:w="9222" w:type="dxa"/>
            <w:gridSpan w:val="5"/>
            <w:shd w:val="clear" w:color="auto" w:fill="auto"/>
            <w:vAlign w:val="center"/>
          </w:tcPr>
          <w:p w:rsidR="00655B4D" w:rsidRPr="00536330" w:rsidRDefault="00655B4D" w:rsidP="00743ABE">
            <w:pPr>
              <w:spacing w:line="0" w:lineRule="atLeast"/>
              <w:jc w:val="center"/>
              <w:rPr>
                <w:rFonts w:ascii="Arial" w:eastAsia="Times New Roman" w:hAnsi="Arial"/>
                <w:sz w:val="22"/>
                <w:szCs w:val="22"/>
              </w:rPr>
            </w:pPr>
            <w:r w:rsidRPr="00536330">
              <w:rPr>
                <w:rFonts w:ascii="Arial" w:eastAsia="Arial" w:hAnsi="Arial"/>
                <w:b/>
                <w:sz w:val="22"/>
                <w:szCs w:val="22"/>
              </w:rPr>
              <w:lastRenderedPageBreak/>
              <w:t>СОДЕРЖАНИЕ</w:t>
            </w:r>
          </w:p>
        </w:tc>
      </w:tr>
      <w:tr w:rsidR="00655B4D" w:rsidRPr="00536330" w:rsidTr="00743ABE">
        <w:trPr>
          <w:gridAfter w:val="1"/>
          <w:wAfter w:w="51" w:type="dxa"/>
          <w:trHeight w:val="257"/>
        </w:trPr>
        <w:tc>
          <w:tcPr>
            <w:tcW w:w="9222" w:type="dxa"/>
            <w:gridSpan w:val="5"/>
            <w:shd w:val="clear" w:color="auto" w:fill="auto"/>
            <w:vAlign w:val="bottom"/>
          </w:tcPr>
          <w:p w:rsidR="00655B4D" w:rsidRPr="00536330" w:rsidRDefault="00655B4D" w:rsidP="00743ABE">
            <w:pPr>
              <w:spacing w:line="0" w:lineRule="atLeast"/>
              <w:jc w:val="right"/>
              <w:rPr>
                <w:rFonts w:ascii="Arial" w:eastAsia="Arial" w:hAnsi="Arial"/>
                <w:sz w:val="22"/>
                <w:szCs w:val="22"/>
              </w:rPr>
            </w:pPr>
            <w:r w:rsidRPr="00536330">
              <w:rPr>
                <w:rFonts w:ascii="Arial" w:eastAsia="Arial" w:hAnsi="Arial"/>
                <w:sz w:val="22"/>
                <w:szCs w:val="22"/>
              </w:rPr>
              <w:t>Страница</w:t>
            </w:r>
          </w:p>
        </w:tc>
      </w:tr>
      <w:tr w:rsidR="00655B4D" w:rsidRPr="00536330" w:rsidTr="00743ABE">
        <w:trPr>
          <w:gridAfter w:val="1"/>
          <w:wAfter w:w="51" w:type="dxa"/>
          <w:trHeight w:val="283"/>
        </w:trPr>
        <w:tc>
          <w:tcPr>
            <w:tcW w:w="8820" w:type="dxa"/>
            <w:gridSpan w:val="3"/>
            <w:shd w:val="clear" w:color="auto" w:fill="auto"/>
            <w:vAlign w:val="bottom"/>
          </w:tcPr>
          <w:p w:rsidR="00655B4D" w:rsidRPr="00536330" w:rsidRDefault="00655B4D" w:rsidP="00743ABE">
            <w:pPr>
              <w:spacing w:line="0" w:lineRule="atLeast"/>
              <w:rPr>
                <w:rFonts w:ascii="Arial" w:eastAsia="Arial" w:hAnsi="Arial"/>
                <w:b/>
                <w:sz w:val="22"/>
                <w:szCs w:val="22"/>
              </w:rPr>
            </w:pPr>
            <w:r w:rsidRPr="00536330">
              <w:rPr>
                <w:rFonts w:ascii="Arial" w:eastAsia="Arial" w:hAnsi="Arial"/>
                <w:b/>
                <w:sz w:val="22"/>
                <w:szCs w:val="22"/>
              </w:rPr>
              <w:t>ГЛОССАРИЙ</w:t>
            </w:r>
          </w:p>
        </w:tc>
        <w:tc>
          <w:tcPr>
            <w:tcW w:w="402" w:type="dxa"/>
            <w:gridSpan w:val="2"/>
            <w:shd w:val="clear" w:color="auto" w:fill="auto"/>
            <w:vAlign w:val="bottom"/>
          </w:tcPr>
          <w:p w:rsidR="00655B4D" w:rsidRPr="00536330" w:rsidRDefault="00655B4D" w:rsidP="00743ABE">
            <w:pPr>
              <w:spacing w:line="0" w:lineRule="atLeast"/>
              <w:ind w:right="50"/>
              <w:jc w:val="right"/>
              <w:rPr>
                <w:rFonts w:ascii="Arial" w:eastAsia="Arial" w:hAnsi="Arial"/>
                <w:sz w:val="22"/>
                <w:szCs w:val="22"/>
              </w:rPr>
            </w:pPr>
            <w:r w:rsidRPr="00536330">
              <w:rPr>
                <w:rFonts w:ascii="Arial" w:eastAsia="Arial" w:hAnsi="Arial"/>
                <w:sz w:val="22"/>
                <w:szCs w:val="22"/>
              </w:rPr>
              <w:t>5</w:t>
            </w:r>
          </w:p>
        </w:tc>
      </w:tr>
      <w:tr w:rsidR="00655B4D" w:rsidRPr="00536330" w:rsidTr="00743ABE">
        <w:trPr>
          <w:gridAfter w:val="1"/>
          <w:wAfter w:w="51" w:type="dxa"/>
          <w:trHeight w:val="504"/>
        </w:trPr>
        <w:tc>
          <w:tcPr>
            <w:tcW w:w="8820" w:type="dxa"/>
            <w:gridSpan w:val="3"/>
            <w:shd w:val="clear" w:color="auto" w:fill="auto"/>
            <w:vAlign w:val="bottom"/>
          </w:tcPr>
          <w:p w:rsidR="00655B4D" w:rsidRPr="00536330" w:rsidRDefault="00655B4D" w:rsidP="00743ABE">
            <w:pPr>
              <w:spacing w:line="0" w:lineRule="atLeast"/>
              <w:rPr>
                <w:rFonts w:ascii="Arial" w:eastAsia="Arial" w:hAnsi="Arial"/>
                <w:b/>
                <w:sz w:val="22"/>
                <w:szCs w:val="22"/>
              </w:rPr>
            </w:pPr>
            <w:r w:rsidRPr="00536330">
              <w:rPr>
                <w:rFonts w:ascii="Arial" w:eastAsia="Arial" w:hAnsi="Arial"/>
                <w:b/>
                <w:sz w:val="22"/>
                <w:szCs w:val="22"/>
              </w:rPr>
              <w:t>Часть I - Общие положения</w:t>
            </w:r>
          </w:p>
        </w:tc>
        <w:tc>
          <w:tcPr>
            <w:tcW w:w="402" w:type="dxa"/>
            <w:gridSpan w:val="2"/>
            <w:shd w:val="clear" w:color="auto" w:fill="auto"/>
            <w:vAlign w:val="bottom"/>
          </w:tcPr>
          <w:p w:rsidR="00655B4D" w:rsidRPr="00536330" w:rsidRDefault="00655B4D" w:rsidP="00743ABE">
            <w:pPr>
              <w:spacing w:line="0" w:lineRule="atLeast"/>
              <w:jc w:val="right"/>
              <w:rPr>
                <w:rFonts w:ascii="Arial" w:eastAsia="Times New Roman" w:hAnsi="Arial"/>
                <w:sz w:val="22"/>
                <w:szCs w:val="22"/>
              </w:rPr>
            </w:pPr>
          </w:p>
        </w:tc>
      </w:tr>
      <w:tr w:rsidR="00655B4D" w:rsidRPr="00536330" w:rsidTr="00743ABE">
        <w:trPr>
          <w:gridAfter w:val="1"/>
          <w:wAfter w:w="51" w:type="dxa"/>
          <w:trHeight w:val="773"/>
        </w:trPr>
        <w:tc>
          <w:tcPr>
            <w:tcW w:w="560" w:type="dxa"/>
            <w:shd w:val="clear" w:color="auto" w:fill="auto"/>
            <w:vAlign w:val="bottom"/>
          </w:tcPr>
          <w:p w:rsidR="00655B4D" w:rsidRDefault="00655B4D" w:rsidP="00743ABE">
            <w:pPr>
              <w:spacing w:line="0" w:lineRule="atLeast"/>
              <w:jc w:val="right"/>
              <w:rPr>
                <w:rFonts w:ascii="Arial" w:eastAsia="Arial" w:hAnsi="Arial"/>
                <w:sz w:val="22"/>
                <w:szCs w:val="22"/>
              </w:rPr>
            </w:pPr>
            <w:r w:rsidRPr="00536330">
              <w:rPr>
                <w:rFonts w:ascii="Arial" w:eastAsia="Arial" w:hAnsi="Arial"/>
                <w:sz w:val="22"/>
                <w:szCs w:val="22"/>
              </w:rPr>
              <w:t>1</w:t>
            </w:r>
          </w:p>
          <w:p w:rsidR="00655B4D" w:rsidRPr="00536330" w:rsidRDefault="00655B4D" w:rsidP="00743ABE">
            <w:pPr>
              <w:spacing w:line="0" w:lineRule="atLeast"/>
              <w:jc w:val="right"/>
              <w:rPr>
                <w:rFonts w:ascii="Arial" w:eastAsia="Arial" w:hAnsi="Arial"/>
                <w:sz w:val="22"/>
                <w:szCs w:val="22"/>
              </w:rPr>
            </w:pPr>
          </w:p>
        </w:tc>
        <w:tc>
          <w:tcPr>
            <w:tcW w:w="8260" w:type="dxa"/>
            <w:gridSpan w:val="2"/>
            <w:shd w:val="clear" w:color="auto" w:fill="auto"/>
            <w:vAlign w:val="bottom"/>
          </w:tcPr>
          <w:p w:rsidR="00655B4D" w:rsidRPr="00536330" w:rsidRDefault="00655B4D" w:rsidP="00743ABE">
            <w:pPr>
              <w:spacing w:line="0" w:lineRule="atLeast"/>
              <w:ind w:left="40"/>
              <w:rPr>
                <w:rFonts w:ascii="Arial" w:eastAsia="Arial" w:hAnsi="Arial"/>
                <w:sz w:val="22"/>
                <w:szCs w:val="22"/>
              </w:rPr>
            </w:pPr>
            <w:r w:rsidRPr="00536330">
              <w:rPr>
                <w:rFonts w:ascii="Arial" w:eastAsia="Arial" w:hAnsi="Arial"/>
                <w:sz w:val="22"/>
                <w:szCs w:val="22"/>
              </w:rPr>
              <w:t>Сфера действия Особых условий международных перевозок (SCIC) для поездок по проездным билетам в сообщении Восток-Запад (EWT) ......................</w:t>
            </w:r>
          </w:p>
        </w:tc>
        <w:tc>
          <w:tcPr>
            <w:tcW w:w="402" w:type="dxa"/>
            <w:gridSpan w:val="2"/>
            <w:shd w:val="clear" w:color="auto" w:fill="auto"/>
            <w:vAlign w:val="bottom"/>
          </w:tcPr>
          <w:p w:rsidR="00655B4D" w:rsidRPr="00536330" w:rsidRDefault="00655B4D" w:rsidP="00743ABE">
            <w:pPr>
              <w:spacing w:line="0" w:lineRule="atLeast"/>
              <w:ind w:right="50"/>
              <w:jc w:val="right"/>
              <w:rPr>
                <w:rFonts w:ascii="Arial" w:eastAsia="Times New Roman" w:hAnsi="Arial"/>
                <w:sz w:val="22"/>
                <w:szCs w:val="22"/>
              </w:rPr>
            </w:pPr>
            <w:r w:rsidRPr="00536330">
              <w:rPr>
                <w:rFonts w:ascii="Arial" w:eastAsia="Arial" w:hAnsi="Arial"/>
                <w:sz w:val="22"/>
                <w:szCs w:val="22"/>
              </w:rPr>
              <w:t>7</w:t>
            </w:r>
          </w:p>
        </w:tc>
      </w:tr>
      <w:tr w:rsidR="00655B4D" w:rsidRPr="00536330" w:rsidTr="00743ABE">
        <w:trPr>
          <w:gridAfter w:val="1"/>
          <w:wAfter w:w="51" w:type="dxa"/>
          <w:trHeight w:val="252"/>
        </w:trPr>
        <w:tc>
          <w:tcPr>
            <w:tcW w:w="560" w:type="dxa"/>
            <w:shd w:val="clear" w:color="auto" w:fill="auto"/>
            <w:vAlign w:val="bottom"/>
          </w:tcPr>
          <w:p w:rsidR="00655B4D" w:rsidRPr="00536330" w:rsidRDefault="00655B4D" w:rsidP="00743ABE">
            <w:pPr>
              <w:spacing w:line="0" w:lineRule="atLeast"/>
              <w:jc w:val="right"/>
              <w:rPr>
                <w:rFonts w:ascii="Arial" w:eastAsia="Arial" w:hAnsi="Arial"/>
                <w:sz w:val="22"/>
                <w:szCs w:val="22"/>
              </w:rPr>
            </w:pPr>
            <w:r w:rsidRPr="00536330">
              <w:rPr>
                <w:rFonts w:ascii="Arial" w:eastAsia="Arial" w:hAnsi="Arial"/>
                <w:sz w:val="22"/>
                <w:szCs w:val="22"/>
              </w:rPr>
              <w:t>2</w:t>
            </w:r>
          </w:p>
        </w:tc>
        <w:tc>
          <w:tcPr>
            <w:tcW w:w="8260" w:type="dxa"/>
            <w:gridSpan w:val="2"/>
            <w:shd w:val="clear" w:color="auto" w:fill="auto"/>
            <w:vAlign w:val="bottom"/>
          </w:tcPr>
          <w:p w:rsidR="00655B4D" w:rsidRPr="00536330" w:rsidRDefault="00655B4D" w:rsidP="00743ABE">
            <w:pPr>
              <w:spacing w:line="0" w:lineRule="atLeast"/>
              <w:ind w:left="40"/>
              <w:rPr>
                <w:rFonts w:ascii="Arial" w:eastAsia="Arial" w:hAnsi="Arial"/>
                <w:sz w:val="22"/>
                <w:szCs w:val="22"/>
              </w:rPr>
            </w:pPr>
            <w:r w:rsidRPr="00536330">
              <w:rPr>
                <w:rFonts w:ascii="Arial" w:eastAsia="Arial" w:hAnsi="Arial"/>
                <w:sz w:val="22"/>
                <w:szCs w:val="22"/>
              </w:rPr>
              <w:t>Правовая и договорная основы перевозки ..............................................................</w:t>
            </w:r>
          </w:p>
        </w:tc>
        <w:tc>
          <w:tcPr>
            <w:tcW w:w="402" w:type="dxa"/>
            <w:gridSpan w:val="2"/>
            <w:shd w:val="clear" w:color="auto" w:fill="auto"/>
            <w:vAlign w:val="bottom"/>
          </w:tcPr>
          <w:p w:rsidR="00655B4D" w:rsidRPr="00536330" w:rsidRDefault="00655B4D" w:rsidP="00743ABE">
            <w:pPr>
              <w:spacing w:line="0" w:lineRule="atLeast"/>
              <w:ind w:right="50"/>
              <w:jc w:val="right"/>
              <w:rPr>
                <w:rFonts w:ascii="Arial" w:eastAsia="Arial" w:hAnsi="Arial"/>
                <w:sz w:val="22"/>
                <w:szCs w:val="22"/>
              </w:rPr>
            </w:pPr>
            <w:r w:rsidRPr="00536330">
              <w:rPr>
                <w:rFonts w:ascii="Arial" w:eastAsia="Arial" w:hAnsi="Arial"/>
                <w:sz w:val="22"/>
                <w:szCs w:val="22"/>
              </w:rPr>
              <w:t>7</w:t>
            </w:r>
          </w:p>
        </w:tc>
      </w:tr>
      <w:tr w:rsidR="00655B4D" w:rsidRPr="00536330" w:rsidTr="00743ABE">
        <w:trPr>
          <w:gridAfter w:val="1"/>
          <w:wAfter w:w="51" w:type="dxa"/>
          <w:trHeight w:val="252"/>
        </w:trPr>
        <w:tc>
          <w:tcPr>
            <w:tcW w:w="560" w:type="dxa"/>
            <w:shd w:val="clear" w:color="auto" w:fill="auto"/>
            <w:vAlign w:val="bottom"/>
          </w:tcPr>
          <w:p w:rsidR="00655B4D" w:rsidRPr="00536330" w:rsidRDefault="00655B4D" w:rsidP="00743ABE">
            <w:pPr>
              <w:spacing w:line="0" w:lineRule="atLeast"/>
              <w:jc w:val="right"/>
              <w:rPr>
                <w:rFonts w:ascii="Arial" w:eastAsia="Arial" w:hAnsi="Arial"/>
                <w:sz w:val="22"/>
                <w:szCs w:val="22"/>
              </w:rPr>
            </w:pPr>
            <w:r w:rsidRPr="00536330">
              <w:rPr>
                <w:rFonts w:ascii="Arial" w:eastAsia="Arial" w:hAnsi="Arial"/>
                <w:sz w:val="22"/>
                <w:szCs w:val="22"/>
              </w:rPr>
              <w:t>3</w:t>
            </w:r>
          </w:p>
        </w:tc>
        <w:tc>
          <w:tcPr>
            <w:tcW w:w="8260" w:type="dxa"/>
            <w:gridSpan w:val="2"/>
            <w:shd w:val="clear" w:color="auto" w:fill="auto"/>
            <w:vAlign w:val="bottom"/>
          </w:tcPr>
          <w:p w:rsidR="00655B4D" w:rsidRPr="00536330" w:rsidRDefault="00655B4D" w:rsidP="00743ABE">
            <w:pPr>
              <w:spacing w:line="0" w:lineRule="atLeast"/>
              <w:ind w:left="40"/>
              <w:rPr>
                <w:rFonts w:ascii="Arial" w:eastAsia="Arial" w:hAnsi="Arial"/>
                <w:sz w:val="22"/>
                <w:szCs w:val="22"/>
              </w:rPr>
            </w:pPr>
            <w:r w:rsidRPr="00536330">
              <w:rPr>
                <w:rFonts w:ascii="Arial" w:eastAsia="Arial" w:hAnsi="Arial"/>
                <w:sz w:val="22"/>
                <w:szCs w:val="22"/>
              </w:rPr>
              <w:t>Пока открыт ................................................................................................................</w:t>
            </w:r>
          </w:p>
        </w:tc>
        <w:tc>
          <w:tcPr>
            <w:tcW w:w="402" w:type="dxa"/>
            <w:gridSpan w:val="2"/>
            <w:shd w:val="clear" w:color="auto" w:fill="auto"/>
            <w:vAlign w:val="bottom"/>
          </w:tcPr>
          <w:p w:rsidR="00655B4D" w:rsidRPr="00536330" w:rsidRDefault="00655B4D" w:rsidP="00743ABE">
            <w:pPr>
              <w:spacing w:line="0" w:lineRule="atLeast"/>
              <w:ind w:right="50"/>
              <w:jc w:val="right"/>
              <w:rPr>
                <w:rFonts w:ascii="Arial" w:eastAsia="Arial" w:hAnsi="Arial"/>
                <w:sz w:val="22"/>
                <w:szCs w:val="22"/>
              </w:rPr>
            </w:pPr>
            <w:r w:rsidRPr="00536330">
              <w:rPr>
                <w:rFonts w:ascii="Arial" w:eastAsia="Arial" w:hAnsi="Arial"/>
                <w:sz w:val="22"/>
                <w:szCs w:val="22"/>
              </w:rPr>
              <w:t>8</w:t>
            </w:r>
          </w:p>
        </w:tc>
      </w:tr>
      <w:tr w:rsidR="00655B4D" w:rsidRPr="00536330" w:rsidTr="00743ABE">
        <w:trPr>
          <w:gridAfter w:val="1"/>
          <w:wAfter w:w="51" w:type="dxa"/>
          <w:trHeight w:val="254"/>
        </w:trPr>
        <w:tc>
          <w:tcPr>
            <w:tcW w:w="560" w:type="dxa"/>
            <w:shd w:val="clear" w:color="auto" w:fill="auto"/>
            <w:vAlign w:val="bottom"/>
          </w:tcPr>
          <w:p w:rsidR="00655B4D" w:rsidRPr="00536330" w:rsidRDefault="00655B4D" w:rsidP="00743ABE">
            <w:pPr>
              <w:spacing w:line="0" w:lineRule="atLeast"/>
              <w:jc w:val="right"/>
              <w:rPr>
                <w:rFonts w:ascii="Arial" w:eastAsia="Arial" w:hAnsi="Arial"/>
                <w:sz w:val="22"/>
                <w:szCs w:val="22"/>
              </w:rPr>
            </w:pPr>
            <w:r w:rsidRPr="00536330">
              <w:rPr>
                <w:rFonts w:ascii="Arial" w:eastAsia="Arial" w:hAnsi="Arial"/>
                <w:sz w:val="22"/>
                <w:szCs w:val="22"/>
              </w:rPr>
              <w:t>4</w:t>
            </w:r>
          </w:p>
        </w:tc>
        <w:tc>
          <w:tcPr>
            <w:tcW w:w="8260" w:type="dxa"/>
            <w:gridSpan w:val="2"/>
            <w:shd w:val="clear" w:color="auto" w:fill="auto"/>
            <w:vAlign w:val="bottom"/>
          </w:tcPr>
          <w:p w:rsidR="00655B4D" w:rsidRPr="00536330" w:rsidRDefault="00655B4D" w:rsidP="00743ABE">
            <w:pPr>
              <w:spacing w:line="0" w:lineRule="atLeast"/>
              <w:ind w:left="40"/>
              <w:rPr>
                <w:rFonts w:ascii="Arial" w:eastAsia="Arial" w:hAnsi="Arial"/>
                <w:sz w:val="22"/>
                <w:szCs w:val="22"/>
              </w:rPr>
            </w:pPr>
            <w:r w:rsidRPr="00536330">
              <w:rPr>
                <w:rFonts w:ascii="Arial" w:eastAsia="Arial" w:hAnsi="Arial"/>
                <w:sz w:val="22"/>
                <w:szCs w:val="22"/>
              </w:rPr>
              <w:t>Структура Тарифа ......................................................................................................</w:t>
            </w:r>
          </w:p>
        </w:tc>
        <w:tc>
          <w:tcPr>
            <w:tcW w:w="402" w:type="dxa"/>
            <w:gridSpan w:val="2"/>
            <w:shd w:val="clear" w:color="auto" w:fill="auto"/>
            <w:vAlign w:val="bottom"/>
          </w:tcPr>
          <w:p w:rsidR="00655B4D" w:rsidRPr="00536330" w:rsidRDefault="00655B4D" w:rsidP="00743ABE">
            <w:pPr>
              <w:spacing w:line="0" w:lineRule="atLeast"/>
              <w:ind w:right="50"/>
              <w:jc w:val="right"/>
              <w:rPr>
                <w:rFonts w:ascii="Arial" w:eastAsia="Arial" w:hAnsi="Arial"/>
                <w:sz w:val="22"/>
                <w:szCs w:val="22"/>
              </w:rPr>
            </w:pPr>
            <w:r w:rsidRPr="00536330">
              <w:rPr>
                <w:rFonts w:ascii="Arial" w:eastAsia="Arial" w:hAnsi="Arial"/>
                <w:sz w:val="22"/>
                <w:szCs w:val="22"/>
              </w:rPr>
              <w:t>8</w:t>
            </w:r>
          </w:p>
        </w:tc>
      </w:tr>
      <w:tr w:rsidR="00655B4D" w:rsidRPr="00536330" w:rsidTr="00743ABE">
        <w:trPr>
          <w:gridAfter w:val="1"/>
          <w:wAfter w:w="51" w:type="dxa"/>
          <w:trHeight w:val="252"/>
        </w:trPr>
        <w:tc>
          <w:tcPr>
            <w:tcW w:w="560" w:type="dxa"/>
            <w:shd w:val="clear" w:color="auto" w:fill="auto"/>
            <w:vAlign w:val="bottom"/>
          </w:tcPr>
          <w:p w:rsidR="00655B4D" w:rsidRPr="00536330" w:rsidRDefault="00655B4D" w:rsidP="00743ABE">
            <w:pPr>
              <w:spacing w:line="0" w:lineRule="atLeast"/>
              <w:jc w:val="right"/>
              <w:rPr>
                <w:rFonts w:ascii="Arial" w:eastAsia="Arial" w:hAnsi="Arial"/>
                <w:sz w:val="22"/>
                <w:szCs w:val="22"/>
              </w:rPr>
            </w:pPr>
            <w:r w:rsidRPr="00536330">
              <w:rPr>
                <w:rFonts w:ascii="Arial" w:eastAsia="Arial" w:hAnsi="Arial"/>
                <w:sz w:val="22"/>
                <w:szCs w:val="22"/>
              </w:rPr>
              <w:t>5</w:t>
            </w:r>
          </w:p>
        </w:tc>
        <w:tc>
          <w:tcPr>
            <w:tcW w:w="8260" w:type="dxa"/>
            <w:gridSpan w:val="2"/>
            <w:shd w:val="clear" w:color="auto" w:fill="auto"/>
            <w:vAlign w:val="bottom"/>
          </w:tcPr>
          <w:p w:rsidR="00655B4D" w:rsidRPr="00536330" w:rsidRDefault="00655B4D" w:rsidP="00743ABE">
            <w:pPr>
              <w:spacing w:line="0" w:lineRule="atLeast"/>
              <w:ind w:left="40"/>
              <w:rPr>
                <w:rFonts w:ascii="Arial" w:eastAsia="Arial" w:hAnsi="Arial"/>
                <w:sz w:val="22"/>
                <w:szCs w:val="22"/>
              </w:rPr>
            </w:pPr>
            <w:r w:rsidRPr="00536330">
              <w:rPr>
                <w:rFonts w:ascii="Arial" w:eastAsia="Arial" w:hAnsi="Arial"/>
                <w:sz w:val="22"/>
                <w:szCs w:val="22"/>
              </w:rPr>
              <w:t>Участвующие перевозчики.........................................................................................</w:t>
            </w:r>
          </w:p>
        </w:tc>
        <w:tc>
          <w:tcPr>
            <w:tcW w:w="402" w:type="dxa"/>
            <w:gridSpan w:val="2"/>
            <w:shd w:val="clear" w:color="auto" w:fill="auto"/>
            <w:vAlign w:val="bottom"/>
          </w:tcPr>
          <w:p w:rsidR="00655B4D" w:rsidRPr="00536330" w:rsidRDefault="00655B4D" w:rsidP="00743ABE">
            <w:pPr>
              <w:spacing w:line="0" w:lineRule="atLeast"/>
              <w:ind w:right="50"/>
              <w:jc w:val="right"/>
              <w:rPr>
                <w:rFonts w:ascii="Arial" w:eastAsia="Arial" w:hAnsi="Arial"/>
                <w:sz w:val="22"/>
                <w:szCs w:val="22"/>
              </w:rPr>
            </w:pPr>
            <w:r w:rsidRPr="00536330">
              <w:rPr>
                <w:rFonts w:ascii="Arial" w:eastAsia="Arial" w:hAnsi="Arial"/>
                <w:sz w:val="22"/>
                <w:szCs w:val="22"/>
              </w:rPr>
              <w:t>8</w:t>
            </w:r>
          </w:p>
        </w:tc>
      </w:tr>
      <w:tr w:rsidR="00655B4D" w:rsidRPr="00536330" w:rsidTr="00743ABE">
        <w:trPr>
          <w:gridAfter w:val="1"/>
          <w:wAfter w:w="51" w:type="dxa"/>
          <w:trHeight w:val="504"/>
        </w:trPr>
        <w:tc>
          <w:tcPr>
            <w:tcW w:w="8820" w:type="dxa"/>
            <w:gridSpan w:val="3"/>
            <w:shd w:val="clear" w:color="auto" w:fill="auto"/>
            <w:vAlign w:val="bottom"/>
          </w:tcPr>
          <w:p w:rsidR="00655B4D" w:rsidRPr="00536330" w:rsidRDefault="00655B4D" w:rsidP="00743ABE">
            <w:pPr>
              <w:spacing w:line="0" w:lineRule="atLeast"/>
              <w:ind w:left="40"/>
              <w:rPr>
                <w:rFonts w:ascii="Arial" w:eastAsia="Arial" w:hAnsi="Arial"/>
                <w:b/>
                <w:sz w:val="22"/>
                <w:szCs w:val="22"/>
              </w:rPr>
            </w:pPr>
            <w:r w:rsidRPr="00536330">
              <w:rPr>
                <w:rFonts w:ascii="Arial" w:eastAsia="Arial" w:hAnsi="Arial"/>
                <w:b/>
                <w:sz w:val="22"/>
                <w:szCs w:val="22"/>
              </w:rPr>
              <w:t>Часть II - Общие условия перевозки в сообщении Восток-Запад (GCC-EWT)</w:t>
            </w:r>
          </w:p>
        </w:tc>
        <w:tc>
          <w:tcPr>
            <w:tcW w:w="402" w:type="dxa"/>
            <w:gridSpan w:val="2"/>
            <w:shd w:val="clear" w:color="auto" w:fill="auto"/>
            <w:vAlign w:val="bottom"/>
          </w:tcPr>
          <w:p w:rsidR="00655B4D" w:rsidRPr="00536330" w:rsidRDefault="00655B4D" w:rsidP="00743ABE">
            <w:pPr>
              <w:spacing w:line="0" w:lineRule="atLeast"/>
              <w:jc w:val="right"/>
              <w:rPr>
                <w:rFonts w:ascii="Arial" w:eastAsia="Times New Roman" w:hAnsi="Arial"/>
                <w:sz w:val="22"/>
                <w:szCs w:val="22"/>
              </w:rPr>
            </w:pPr>
          </w:p>
        </w:tc>
      </w:tr>
      <w:tr w:rsidR="00655B4D" w:rsidRPr="00536330" w:rsidTr="00743ABE">
        <w:trPr>
          <w:gridAfter w:val="1"/>
          <w:wAfter w:w="51" w:type="dxa"/>
          <w:trHeight w:val="509"/>
        </w:trPr>
        <w:tc>
          <w:tcPr>
            <w:tcW w:w="560" w:type="dxa"/>
            <w:shd w:val="clear" w:color="auto" w:fill="auto"/>
            <w:vAlign w:val="bottom"/>
          </w:tcPr>
          <w:p w:rsidR="00655B4D" w:rsidRPr="00536330" w:rsidRDefault="00655B4D" w:rsidP="00743ABE">
            <w:pPr>
              <w:spacing w:line="0" w:lineRule="atLeast"/>
              <w:jc w:val="right"/>
              <w:rPr>
                <w:rFonts w:ascii="Arial" w:eastAsia="Arial" w:hAnsi="Arial"/>
                <w:sz w:val="22"/>
                <w:szCs w:val="22"/>
              </w:rPr>
            </w:pPr>
            <w:r w:rsidRPr="00536330">
              <w:rPr>
                <w:rFonts w:ascii="Arial" w:eastAsia="Arial" w:hAnsi="Arial"/>
                <w:sz w:val="22"/>
                <w:szCs w:val="22"/>
              </w:rPr>
              <w:t>6</w:t>
            </w:r>
          </w:p>
        </w:tc>
        <w:tc>
          <w:tcPr>
            <w:tcW w:w="8260" w:type="dxa"/>
            <w:gridSpan w:val="2"/>
            <w:shd w:val="clear" w:color="auto" w:fill="auto"/>
            <w:vAlign w:val="bottom"/>
          </w:tcPr>
          <w:p w:rsidR="00655B4D" w:rsidRPr="00536330" w:rsidRDefault="00655B4D" w:rsidP="00743ABE">
            <w:pPr>
              <w:spacing w:line="0" w:lineRule="atLeast"/>
              <w:ind w:left="40"/>
              <w:rPr>
                <w:rFonts w:ascii="Arial" w:eastAsia="Arial" w:hAnsi="Arial"/>
                <w:sz w:val="22"/>
                <w:szCs w:val="22"/>
              </w:rPr>
            </w:pPr>
            <w:r w:rsidRPr="00536330">
              <w:rPr>
                <w:rFonts w:ascii="Arial" w:eastAsia="Arial" w:hAnsi="Arial"/>
                <w:sz w:val="22"/>
                <w:szCs w:val="22"/>
              </w:rPr>
              <w:t>Проездной билет, резервирование, дополнительные услуги.................................</w:t>
            </w:r>
          </w:p>
        </w:tc>
        <w:tc>
          <w:tcPr>
            <w:tcW w:w="402" w:type="dxa"/>
            <w:gridSpan w:val="2"/>
            <w:shd w:val="clear" w:color="auto" w:fill="auto"/>
            <w:vAlign w:val="bottom"/>
          </w:tcPr>
          <w:p w:rsidR="00655B4D" w:rsidRPr="00536330" w:rsidRDefault="00655B4D" w:rsidP="00743ABE">
            <w:pPr>
              <w:spacing w:line="0" w:lineRule="atLeast"/>
              <w:ind w:right="50"/>
              <w:jc w:val="right"/>
              <w:rPr>
                <w:rFonts w:ascii="Arial" w:eastAsia="Arial" w:hAnsi="Arial"/>
                <w:sz w:val="22"/>
                <w:szCs w:val="22"/>
              </w:rPr>
            </w:pPr>
            <w:r w:rsidRPr="00536330">
              <w:rPr>
                <w:rFonts w:ascii="Arial" w:eastAsia="Arial" w:hAnsi="Arial"/>
                <w:sz w:val="22"/>
                <w:szCs w:val="22"/>
              </w:rPr>
              <w:t>9</w:t>
            </w:r>
          </w:p>
        </w:tc>
      </w:tr>
      <w:tr w:rsidR="00655B4D" w:rsidRPr="00536330" w:rsidTr="00743ABE">
        <w:trPr>
          <w:gridAfter w:val="1"/>
          <w:wAfter w:w="51" w:type="dxa"/>
          <w:trHeight w:val="624"/>
        </w:trPr>
        <w:tc>
          <w:tcPr>
            <w:tcW w:w="8820" w:type="dxa"/>
            <w:gridSpan w:val="3"/>
            <w:shd w:val="clear" w:color="auto" w:fill="auto"/>
            <w:vAlign w:val="bottom"/>
          </w:tcPr>
          <w:p w:rsidR="00655B4D" w:rsidRPr="00536330" w:rsidRDefault="00655B4D" w:rsidP="00743ABE">
            <w:pPr>
              <w:spacing w:line="0" w:lineRule="atLeast"/>
              <w:rPr>
                <w:rFonts w:ascii="Arial" w:eastAsia="Arial" w:hAnsi="Arial"/>
                <w:b/>
                <w:sz w:val="22"/>
                <w:szCs w:val="22"/>
              </w:rPr>
            </w:pPr>
            <w:r w:rsidRPr="00536330">
              <w:rPr>
                <w:rFonts w:ascii="Arial" w:eastAsia="Arial" w:hAnsi="Arial"/>
                <w:b/>
                <w:sz w:val="22"/>
                <w:szCs w:val="22"/>
              </w:rPr>
              <w:t>Часть III – Особые условия перевозки и тарифные условия (SCCT)</w:t>
            </w:r>
          </w:p>
        </w:tc>
        <w:tc>
          <w:tcPr>
            <w:tcW w:w="402" w:type="dxa"/>
            <w:gridSpan w:val="2"/>
            <w:shd w:val="clear" w:color="auto" w:fill="auto"/>
            <w:vAlign w:val="bottom"/>
          </w:tcPr>
          <w:p w:rsidR="00655B4D" w:rsidRPr="00536330" w:rsidRDefault="00655B4D" w:rsidP="00743ABE">
            <w:pPr>
              <w:spacing w:line="0" w:lineRule="atLeast"/>
              <w:jc w:val="right"/>
              <w:rPr>
                <w:rFonts w:ascii="Arial" w:eastAsia="Times New Roman" w:hAnsi="Arial"/>
                <w:sz w:val="22"/>
                <w:szCs w:val="22"/>
              </w:rPr>
            </w:pPr>
          </w:p>
        </w:tc>
      </w:tr>
      <w:tr w:rsidR="00655B4D" w:rsidRPr="00536330" w:rsidTr="00743ABE">
        <w:trPr>
          <w:gridAfter w:val="1"/>
          <w:wAfter w:w="51" w:type="dxa"/>
          <w:trHeight w:val="506"/>
        </w:trPr>
        <w:tc>
          <w:tcPr>
            <w:tcW w:w="560" w:type="dxa"/>
            <w:shd w:val="clear" w:color="auto" w:fill="auto"/>
            <w:vAlign w:val="bottom"/>
          </w:tcPr>
          <w:p w:rsidR="00655B4D" w:rsidRPr="00536330" w:rsidRDefault="00655B4D" w:rsidP="00743ABE">
            <w:pPr>
              <w:spacing w:line="0" w:lineRule="atLeast"/>
              <w:jc w:val="right"/>
              <w:rPr>
                <w:rFonts w:ascii="Arial" w:eastAsia="Arial" w:hAnsi="Arial"/>
                <w:sz w:val="22"/>
                <w:szCs w:val="22"/>
              </w:rPr>
            </w:pPr>
            <w:r w:rsidRPr="00536330">
              <w:rPr>
                <w:rFonts w:ascii="Arial" w:eastAsia="Arial" w:hAnsi="Arial"/>
                <w:sz w:val="22"/>
                <w:szCs w:val="22"/>
              </w:rPr>
              <w:t>7</w:t>
            </w:r>
          </w:p>
        </w:tc>
        <w:tc>
          <w:tcPr>
            <w:tcW w:w="8260" w:type="dxa"/>
            <w:gridSpan w:val="2"/>
            <w:shd w:val="clear" w:color="auto" w:fill="auto"/>
            <w:vAlign w:val="bottom"/>
          </w:tcPr>
          <w:p w:rsidR="00655B4D" w:rsidRPr="00536330" w:rsidRDefault="00655B4D" w:rsidP="00743ABE">
            <w:pPr>
              <w:spacing w:line="0" w:lineRule="atLeast"/>
              <w:ind w:left="145"/>
              <w:rPr>
                <w:rFonts w:ascii="Arial" w:eastAsia="Arial" w:hAnsi="Arial"/>
                <w:sz w:val="22"/>
                <w:szCs w:val="22"/>
              </w:rPr>
            </w:pPr>
            <w:r w:rsidRPr="00536330">
              <w:rPr>
                <w:rFonts w:ascii="Arial" w:eastAsia="Arial" w:hAnsi="Arial"/>
                <w:sz w:val="22"/>
                <w:szCs w:val="22"/>
              </w:rPr>
              <w:t>Стоимость перевозки ..............................................................................................</w:t>
            </w:r>
          </w:p>
        </w:tc>
        <w:tc>
          <w:tcPr>
            <w:tcW w:w="402" w:type="dxa"/>
            <w:gridSpan w:val="2"/>
            <w:shd w:val="clear" w:color="auto" w:fill="auto"/>
            <w:vAlign w:val="bottom"/>
          </w:tcPr>
          <w:p w:rsidR="00655B4D" w:rsidRPr="00536330" w:rsidRDefault="00655B4D" w:rsidP="00743ABE">
            <w:pPr>
              <w:spacing w:line="0" w:lineRule="atLeast"/>
              <w:ind w:right="50"/>
              <w:jc w:val="right"/>
              <w:rPr>
                <w:rFonts w:ascii="Arial" w:eastAsia="Arial" w:hAnsi="Arial"/>
                <w:sz w:val="22"/>
                <w:szCs w:val="22"/>
              </w:rPr>
            </w:pPr>
            <w:r w:rsidRPr="00536330">
              <w:rPr>
                <w:rFonts w:ascii="Arial" w:eastAsia="Arial" w:hAnsi="Arial"/>
                <w:sz w:val="22"/>
                <w:szCs w:val="22"/>
              </w:rPr>
              <w:t>17</w:t>
            </w:r>
          </w:p>
        </w:tc>
      </w:tr>
      <w:tr w:rsidR="00655B4D" w:rsidRPr="00536330" w:rsidTr="00743ABE">
        <w:trPr>
          <w:gridAfter w:val="1"/>
          <w:wAfter w:w="51" w:type="dxa"/>
          <w:trHeight w:val="254"/>
        </w:trPr>
        <w:tc>
          <w:tcPr>
            <w:tcW w:w="560" w:type="dxa"/>
            <w:shd w:val="clear" w:color="auto" w:fill="auto"/>
            <w:vAlign w:val="bottom"/>
          </w:tcPr>
          <w:p w:rsidR="00655B4D" w:rsidRPr="00536330" w:rsidRDefault="00655B4D" w:rsidP="00743ABE">
            <w:pPr>
              <w:spacing w:line="0" w:lineRule="atLeast"/>
              <w:jc w:val="right"/>
              <w:rPr>
                <w:rFonts w:ascii="Arial" w:eastAsia="Arial" w:hAnsi="Arial"/>
                <w:sz w:val="22"/>
                <w:szCs w:val="22"/>
              </w:rPr>
            </w:pPr>
            <w:r w:rsidRPr="00536330">
              <w:rPr>
                <w:rFonts w:ascii="Arial" w:eastAsia="Arial" w:hAnsi="Arial"/>
                <w:sz w:val="22"/>
                <w:szCs w:val="22"/>
              </w:rPr>
              <w:t>8</w:t>
            </w:r>
          </w:p>
        </w:tc>
        <w:tc>
          <w:tcPr>
            <w:tcW w:w="8260" w:type="dxa"/>
            <w:gridSpan w:val="2"/>
            <w:shd w:val="clear" w:color="auto" w:fill="auto"/>
            <w:vAlign w:val="bottom"/>
          </w:tcPr>
          <w:p w:rsidR="00655B4D" w:rsidRPr="00536330" w:rsidRDefault="00655B4D" w:rsidP="00743ABE">
            <w:pPr>
              <w:spacing w:line="0" w:lineRule="atLeast"/>
              <w:ind w:left="145"/>
              <w:rPr>
                <w:rFonts w:ascii="Arial" w:eastAsia="Arial" w:hAnsi="Arial"/>
                <w:sz w:val="22"/>
                <w:szCs w:val="22"/>
              </w:rPr>
            </w:pPr>
            <w:r w:rsidRPr="00536330">
              <w:rPr>
                <w:rFonts w:ascii="Arial" w:eastAsia="Arial" w:hAnsi="Arial"/>
                <w:sz w:val="22"/>
                <w:szCs w:val="22"/>
              </w:rPr>
              <w:t>Виды проездных билетов.........................................................................................</w:t>
            </w:r>
          </w:p>
        </w:tc>
        <w:tc>
          <w:tcPr>
            <w:tcW w:w="402" w:type="dxa"/>
            <w:gridSpan w:val="2"/>
            <w:shd w:val="clear" w:color="auto" w:fill="auto"/>
            <w:vAlign w:val="bottom"/>
          </w:tcPr>
          <w:p w:rsidR="00655B4D" w:rsidRPr="00536330" w:rsidRDefault="00655B4D" w:rsidP="00743ABE">
            <w:pPr>
              <w:spacing w:line="0" w:lineRule="atLeast"/>
              <w:ind w:right="50"/>
              <w:jc w:val="right"/>
              <w:rPr>
                <w:rFonts w:ascii="Arial" w:eastAsia="Arial" w:hAnsi="Arial"/>
                <w:sz w:val="22"/>
                <w:szCs w:val="22"/>
              </w:rPr>
            </w:pPr>
            <w:r w:rsidRPr="00536330">
              <w:rPr>
                <w:rFonts w:ascii="Arial" w:eastAsia="Arial" w:hAnsi="Arial"/>
                <w:sz w:val="22"/>
                <w:szCs w:val="22"/>
              </w:rPr>
              <w:t>17</w:t>
            </w:r>
          </w:p>
        </w:tc>
      </w:tr>
      <w:tr w:rsidR="00655B4D" w:rsidRPr="00536330" w:rsidTr="00743ABE">
        <w:trPr>
          <w:gridAfter w:val="1"/>
          <w:wAfter w:w="51" w:type="dxa"/>
          <w:trHeight w:val="252"/>
        </w:trPr>
        <w:tc>
          <w:tcPr>
            <w:tcW w:w="560" w:type="dxa"/>
            <w:shd w:val="clear" w:color="auto" w:fill="auto"/>
            <w:vAlign w:val="bottom"/>
          </w:tcPr>
          <w:p w:rsidR="00655B4D" w:rsidRPr="00536330" w:rsidRDefault="00655B4D" w:rsidP="00743ABE">
            <w:pPr>
              <w:spacing w:line="0" w:lineRule="atLeast"/>
              <w:jc w:val="right"/>
              <w:rPr>
                <w:rFonts w:ascii="Arial" w:eastAsia="Arial" w:hAnsi="Arial"/>
                <w:sz w:val="22"/>
                <w:szCs w:val="22"/>
              </w:rPr>
            </w:pPr>
            <w:r w:rsidRPr="00536330">
              <w:rPr>
                <w:rFonts w:ascii="Arial" w:eastAsia="Arial" w:hAnsi="Arial"/>
                <w:sz w:val="22"/>
                <w:szCs w:val="22"/>
              </w:rPr>
              <w:t>9</w:t>
            </w:r>
          </w:p>
        </w:tc>
        <w:tc>
          <w:tcPr>
            <w:tcW w:w="8260" w:type="dxa"/>
            <w:gridSpan w:val="2"/>
            <w:shd w:val="clear" w:color="auto" w:fill="auto"/>
            <w:vAlign w:val="bottom"/>
          </w:tcPr>
          <w:p w:rsidR="00655B4D" w:rsidRPr="00536330" w:rsidRDefault="00655B4D" w:rsidP="00743ABE">
            <w:pPr>
              <w:spacing w:line="0" w:lineRule="atLeast"/>
              <w:ind w:left="145"/>
              <w:rPr>
                <w:rFonts w:ascii="Arial" w:eastAsia="Arial" w:hAnsi="Arial"/>
                <w:sz w:val="22"/>
                <w:szCs w:val="22"/>
              </w:rPr>
            </w:pPr>
            <w:r w:rsidRPr="00536330">
              <w:rPr>
                <w:rFonts w:ascii="Arial" w:eastAsia="Arial" w:hAnsi="Arial"/>
                <w:sz w:val="22"/>
                <w:szCs w:val="22"/>
              </w:rPr>
              <w:t>Продажа в поезде ....................................................................................................</w:t>
            </w:r>
          </w:p>
        </w:tc>
        <w:tc>
          <w:tcPr>
            <w:tcW w:w="402" w:type="dxa"/>
            <w:gridSpan w:val="2"/>
            <w:shd w:val="clear" w:color="auto" w:fill="auto"/>
            <w:vAlign w:val="bottom"/>
          </w:tcPr>
          <w:p w:rsidR="00655B4D" w:rsidRPr="00536330" w:rsidRDefault="00655B4D" w:rsidP="00743ABE">
            <w:pPr>
              <w:spacing w:line="0" w:lineRule="atLeast"/>
              <w:ind w:right="50"/>
              <w:jc w:val="right"/>
              <w:rPr>
                <w:rFonts w:ascii="Arial" w:eastAsia="Arial" w:hAnsi="Arial"/>
                <w:sz w:val="22"/>
                <w:szCs w:val="22"/>
              </w:rPr>
            </w:pPr>
            <w:r w:rsidRPr="00536330">
              <w:rPr>
                <w:rFonts w:ascii="Arial" w:eastAsia="Arial" w:hAnsi="Arial"/>
                <w:sz w:val="22"/>
                <w:szCs w:val="22"/>
              </w:rPr>
              <w:t>17</w:t>
            </w:r>
          </w:p>
        </w:tc>
      </w:tr>
      <w:tr w:rsidR="00655B4D" w:rsidRPr="00536330" w:rsidTr="00743ABE">
        <w:trPr>
          <w:gridAfter w:val="1"/>
          <w:wAfter w:w="51" w:type="dxa"/>
          <w:trHeight w:val="254"/>
        </w:trPr>
        <w:tc>
          <w:tcPr>
            <w:tcW w:w="560" w:type="dxa"/>
            <w:shd w:val="clear" w:color="auto" w:fill="auto"/>
            <w:vAlign w:val="bottom"/>
          </w:tcPr>
          <w:p w:rsidR="00655B4D" w:rsidRPr="00536330" w:rsidRDefault="00655B4D" w:rsidP="00743ABE">
            <w:pPr>
              <w:spacing w:line="0" w:lineRule="atLeast"/>
              <w:jc w:val="right"/>
              <w:rPr>
                <w:rFonts w:ascii="Arial" w:eastAsia="Times New Roman" w:hAnsi="Arial"/>
                <w:sz w:val="22"/>
                <w:szCs w:val="22"/>
              </w:rPr>
            </w:pPr>
            <w:r w:rsidRPr="00536330">
              <w:rPr>
                <w:rFonts w:ascii="Arial" w:eastAsia="Arial" w:hAnsi="Arial"/>
                <w:sz w:val="22"/>
                <w:szCs w:val="22"/>
              </w:rPr>
              <w:t>10</w:t>
            </w:r>
          </w:p>
        </w:tc>
        <w:tc>
          <w:tcPr>
            <w:tcW w:w="8260" w:type="dxa"/>
            <w:gridSpan w:val="2"/>
            <w:shd w:val="clear" w:color="auto" w:fill="auto"/>
            <w:vAlign w:val="bottom"/>
          </w:tcPr>
          <w:p w:rsidR="00655B4D" w:rsidRPr="00536330" w:rsidRDefault="00655B4D" w:rsidP="00743ABE">
            <w:pPr>
              <w:spacing w:line="0" w:lineRule="atLeast"/>
              <w:ind w:left="145"/>
              <w:rPr>
                <w:rFonts w:ascii="Arial" w:eastAsia="Arial" w:hAnsi="Arial"/>
                <w:sz w:val="22"/>
                <w:szCs w:val="22"/>
              </w:rPr>
            </w:pPr>
            <w:r w:rsidRPr="00536330">
              <w:rPr>
                <w:rFonts w:ascii="Arial" w:eastAsia="Arial" w:hAnsi="Arial"/>
                <w:sz w:val="22"/>
                <w:szCs w:val="22"/>
              </w:rPr>
              <w:t>Продажа через интернет, продажа онлайн…………..............................................</w:t>
            </w:r>
          </w:p>
        </w:tc>
        <w:tc>
          <w:tcPr>
            <w:tcW w:w="402" w:type="dxa"/>
            <w:gridSpan w:val="2"/>
            <w:shd w:val="clear" w:color="auto" w:fill="auto"/>
            <w:vAlign w:val="bottom"/>
          </w:tcPr>
          <w:p w:rsidR="00655B4D" w:rsidRPr="00536330" w:rsidRDefault="00655B4D" w:rsidP="00743ABE">
            <w:pPr>
              <w:spacing w:line="0" w:lineRule="atLeast"/>
              <w:ind w:right="30"/>
              <w:jc w:val="right"/>
              <w:rPr>
                <w:rFonts w:ascii="Arial" w:eastAsia="Arial" w:hAnsi="Arial"/>
                <w:sz w:val="22"/>
                <w:szCs w:val="22"/>
              </w:rPr>
            </w:pPr>
            <w:r w:rsidRPr="00536330">
              <w:rPr>
                <w:rFonts w:ascii="Arial" w:eastAsia="Arial" w:hAnsi="Arial"/>
                <w:sz w:val="22"/>
                <w:szCs w:val="22"/>
              </w:rPr>
              <w:t>17</w:t>
            </w:r>
          </w:p>
        </w:tc>
      </w:tr>
      <w:tr w:rsidR="00655B4D" w:rsidRPr="00536330" w:rsidTr="00743ABE">
        <w:trPr>
          <w:gridAfter w:val="1"/>
          <w:wAfter w:w="51" w:type="dxa"/>
          <w:trHeight w:val="756"/>
        </w:trPr>
        <w:tc>
          <w:tcPr>
            <w:tcW w:w="8820" w:type="dxa"/>
            <w:gridSpan w:val="3"/>
            <w:shd w:val="clear" w:color="auto" w:fill="auto"/>
            <w:vAlign w:val="bottom"/>
          </w:tcPr>
          <w:p w:rsidR="00655B4D" w:rsidRPr="00536330" w:rsidRDefault="00655B4D" w:rsidP="00743ABE">
            <w:pPr>
              <w:spacing w:line="0" w:lineRule="atLeast"/>
              <w:rPr>
                <w:rFonts w:ascii="Arial" w:eastAsia="Arial" w:hAnsi="Arial"/>
                <w:b/>
                <w:sz w:val="22"/>
                <w:szCs w:val="22"/>
              </w:rPr>
            </w:pPr>
            <w:r w:rsidRPr="00536330">
              <w:rPr>
                <w:rFonts w:ascii="Arial" w:eastAsia="Arial" w:hAnsi="Arial"/>
                <w:b/>
                <w:sz w:val="22"/>
                <w:szCs w:val="22"/>
              </w:rPr>
              <w:t>РАЗДЕЛ A - Одиночные пассажиры</w:t>
            </w:r>
          </w:p>
        </w:tc>
        <w:tc>
          <w:tcPr>
            <w:tcW w:w="402" w:type="dxa"/>
            <w:gridSpan w:val="2"/>
            <w:shd w:val="clear" w:color="auto" w:fill="auto"/>
            <w:vAlign w:val="bottom"/>
          </w:tcPr>
          <w:p w:rsidR="00655B4D" w:rsidRPr="00536330" w:rsidRDefault="00655B4D" w:rsidP="00743ABE">
            <w:pPr>
              <w:spacing w:line="0" w:lineRule="atLeast"/>
              <w:jc w:val="right"/>
              <w:rPr>
                <w:rFonts w:ascii="Arial" w:eastAsia="Times New Roman" w:hAnsi="Arial"/>
                <w:sz w:val="22"/>
                <w:szCs w:val="22"/>
              </w:rPr>
            </w:pPr>
          </w:p>
        </w:tc>
      </w:tr>
      <w:tr w:rsidR="00655B4D" w:rsidRPr="00536330" w:rsidTr="00743ABE">
        <w:trPr>
          <w:trHeight w:val="431"/>
        </w:trPr>
        <w:tc>
          <w:tcPr>
            <w:tcW w:w="567" w:type="dxa"/>
            <w:gridSpan w:val="2"/>
            <w:shd w:val="clear" w:color="auto" w:fill="auto"/>
            <w:vAlign w:val="bottom"/>
          </w:tcPr>
          <w:p w:rsidR="00655B4D" w:rsidRPr="00536330" w:rsidRDefault="00655B4D" w:rsidP="00743ABE">
            <w:pPr>
              <w:spacing w:line="0" w:lineRule="atLeast"/>
              <w:jc w:val="right"/>
              <w:rPr>
                <w:rFonts w:ascii="Arial" w:eastAsia="Times New Roman" w:hAnsi="Arial"/>
                <w:sz w:val="22"/>
                <w:szCs w:val="22"/>
              </w:rPr>
            </w:pPr>
          </w:p>
        </w:tc>
        <w:tc>
          <w:tcPr>
            <w:tcW w:w="8304" w:type="dxa"/>
            <w:gridSpan w:val="2"/>
            <w:shd w:val="clear" w:color="auto" w:fill="auto"/>
            <w:vAlign w:val="bottom"/>
          </w:tcPr>
          <w:p w:rsidR="00655B4D" w:rsidRPr="00536330" w:rsidRDefault="00655B4D" w:rsidP="00743ABE">
            <w:pPr>
              <w:spacing w:line="0" w:lineRule="atLeast"/>
              <w:ind w:left="51" w:right="6170"/>
              <w:rPr>
                <w:rFonts w:ascii="Arial" w:eastAsia="Arial" w:hAnsi="Arial"/>
                <w:sz w:val="22"/>
                <w:szCs w:val="22"/>
              </w:rPr>
            </w:pPr>
            <w:r w:rsidRPr="00536330">
              <w:rPr>
                <w:rFonts w:ascii="Arial" w:eastAsia="Arial" w:hAnsi="Arial"/>
                <w:sz w:val="22"/>
                <w:szCs w:val="22"/>
              </w:rPr>
              <w:t>Правила перевозки</w:t>
            </w:r>
          </w:p>
        </w:tc>
        <w:tc>
          <w:tcPr>
            <w:tcW w:w="402" w:type="dxa"/>
            <w:gridSpan w:val="2"/>
            <w:shd w:val="clear" w:color="auto" w:fill="auto"/>
            <w:vAlign w:val="bottom"/>
          </w:tcPr>
          <w:p w:rsidR="00655B4D" w:rsidRPr="00536330" w:rsidRDefault="00655B4D" w:rsidP="00743ABE">
            <w:pPr>
              <w:spacing w:line="0" w:lineRule="atLeast"/>
              <w:jc w:val="right"/>
              <w:rPr>
                <w:rFonts w:ascii="Arial" w:eastAsia="Times New Roman" w:hAnsi="Arial"/>
                <w:sz w:val="22"/>
                <w:szCs w:val="22"/>
              </w:rPr>
            </w:pPr>
          </w:p>
        </w:tc>
      </w:tr>
      <w:tr w:rsidR="00655B4D" w:rsidRPr="00536330" w:rsidTr="00743ABE">
        <w:trPr>
          <w:trHeight w:val="254"/>
        </w:trPr>
        <w:tc>
          <w:tcPr>
            <w:tcW w:w="567" w:type="dxa"/>
            <w:gridSpan w:val="2"/>
            <w:shd w:val="clear" w:color="auto" w:fill="auto"/>
            <w:vAlign w:val="bottom"/>
          </w:tcPr>
          <w:p w:rsidR="00655B4D" w:rsidRPr="00536330" w:rsidRDefault="00655B4D" w:rsidP="00743ABE">
            <w:pPr>
              <w:spacing w:line="0" w:lineRule="atLeast"/>
              <w:jc w:val="right"/>
              <w:rPr>
                <w:rFonts w:ascii="Arial" w:eastAsia="Arial" w:hAnsi="Arial"/>
                <w:sz w:val="22"/>
                <w:szCs w:val="22"/>
              </w:rPr>
            </w:pPr>
            <w:r w:rsidRPr="00536330">
              <w:rPr>
                <w:rFonts w:ascii="Arial" w:eastAsia="Arial" w:hAnsi="Arial"/>
                <w:sz w:val="22"/>
                <w:szCs w:val="22"/>
              </w:rPr>
              <w:t>11</w:t>
            </w:r>
          </w:p>
        </w:tc>
        <w:tc>
          <w:tcPr>
            <w:tcW w:w="8304" w:type="dxa"/>
            <w:gridSpan w:val="2"/>
            <w:shd w:val="clear" w:color="auto" w:fill="auto"/>
            <w:vAlign w:val="bottom"/>
          </w:tcPr>
          <w:p w:rsidR="00655B4D" w:rsidRPr="00536330" w:rsidRDefault="00655B4D" w:rsidP="00743ABE">
            <w:pPr>
              <w:spacing w:line="0" w:lineRule="atLeast"/>
              <w:ind w:left="51"/>
              <w:rPr>
                <w:rFonts w:ascii="Arial" w:eastAsia="Arial" w:hAnsi="Arial"/>
                <w:sz w:val="22"/>
                <w:szCs w:val="22"/>
              </w:rPr>
            </w:pPr>
            <w:r w:rsidRPr="00723F65">
              <w:rPr>
                <w:rFonts w:ascii="Arial" w:eastAsia="Arial" w:hAnsi="Arial"/>
                <w:sz w:val="22"/>
                <w:szCs w:val="22"/>
              </w:rPr>
              <w:t>Проездн</w:t>
            </w:r>
            <w:r w:rsidRPr="00723F65">
              <w:rPr>
                <w:rFonts w:ascii="Arial" w:eastAsia="Arial" w:hAnsi="Arial"/>
                <w:sz w:val="22"/>
                <w:szCs w:val="22"/>
                <w:lang w:val="ru-RU"/>
              </w:rPr>
              <w:t>ые</w:t>
            </w:r>
            <w:r w:rsidRPr="00723F65">
              <w:rPr>
                <w:rFonts w:ascii="Arial" w:eastAsia="Arial" w:hAnsi="Arial"/>
                <w:sz w:val="22"/>
                <w:szCs w:val="22"/>
              </w:rPr>
              <w:t xml:space="preserve"> </w:t>
            </w:r>
            <w:r w:rsidRPr="00723F65">
              <w:rPr>
                <w:rFonts w:ascii="Arial" w:eastAsia="Arial" w:hAnsi="Arial"/>
                <w:sz w:val="22"/>
                <w:szCs w:val="22"/>
                <w:lang w:val="ru-RU"/>
              </w:rPr>
              <w:t xml:space="preserve">документы </w:t>
            </w:r>
            <w:r w:rsidRPr="00723F65">
              <w:rPr>
                <w:rFonts w:ascii="Arial" w:eastAsia="Arial" w:hAnsi="Arial"/>
                <w:sz w:val="22"/>
                <w:szCs w:val="22"/>
              </w:rPr>
              <w:t xml:space="preserve"> ..............................................................................................</w:t>
            </w:r>
          </w:p>
        </w:tc>
        <w:tc>
          <w:tcPr>
            <w:tcW w:w="402" w:type="dxa"/>
            <w:gridSpan w:val="2"/>
            <w:shd w:val="clear" w:color="auto" w:fill="auto"/>
            <w:vAlign w:val="bottom"/>
          </w:tcPr>
          <w:p w:rsidR="00655B4D" w:rsidRPr="00536330" w:rsidRDefault="00655B4D" w:rsidP="00743ABE">
            <w:pPr>
              <w:spacing w:line="0" w:lineRule="atLeast"/>
              <w:jc w:val="right"/>
              <w:rPr>
                <w:rFonts w:ascii="Arial" w:eastAsia="Arial" w:hAnsi="Arial"/>
                <w:sz w:val="22"/>
                <w:szCs w:val="22"/>
              </w:rPr>
            </w:pPr>
            <w:r w:rsidRPr="00536330">
              <w:rPr>
                <w:rFonts w:ascii="Arial" w:eastAsia="Arial" w:hAnsi="Arial"/>
                <w:sz w:val="22"/>
                <w:szCs w:val="22"/>
              </w:rPr>
              <w:t>19</w:t>
            </w:r>
          </w:p>
        </w:tc>
      </w:tr>
      <w:tr w:rsidR="00655B4D" w:rsidRPr="00536330" w:rsidTr="00743ABE">
        <w:trPr>
          <w:trHeight w:val="252"/>
        </w:trPr>
        <w:tc>
          <w:tcPr>
            <w:tcW w:w="567" w:type="dxa"/>
            <w:gridSpan w:val="2"/>
            <w:shd w:val="clear" w:color="auto" w:fill="auto"/>
            <w:vAlign w:val="bottom"/>
          </w:tcPr>
          <w:p w:rsidR="00655B4D" w:rsidRPr="00536330" w:rsidRDefault="00655B4D" w:rsidP="00743ABE">
            <w:pPr>
              <w:spacing w:line="0" w:lineRule="atLeast"/>
              <w:jc w:val="right"/>
              <w:rPr>
                <w:rFonts w:ascii="Arial" w:eastAsia="Arial" w:hAnsi="Arial"/>
                <w:sz w:val="22"/>
                <w:szCs w:val="22"/>
              </w:rPr>
            </w:pPr>
            <w:r w:rsidRPr="00536330">
              <w:rPr>
                <w:rFonts w:ascii="Arial" w:eastAsia="Arial" w:hAnsi="Arial"/>
                <w:sz w:val="22"/>
                <w:szCs w:val="22"/>
              </w:rPr>
              <w:t>12</w:t>
            </w:r>
          </w:p>
        </w:tc>
        <w:tc>
          <w:tcPr>
            <w:tcW w:w="8304" w:type="dxa"/>
            <w:gridSpan w:val="2"/>
            <w:shd w:val="clear" w:color="auto" w:fill="auto"/>
            <w:vAlign w:val="bottom"/>
          </w:tcPr>
          <w:p w:rsidR="00655B4D" w:rsidRPr="00536330" w:rsidRDefault="00655B4D" w:rsidP="00743ABE">
            <w:pPr>
              <w:spacing w:line="0" w:lineRule="atLeast"/>
              <w:ind w:left="51"/>
              <w:rPr>
                <w:rFonts w:ascii="Arial" w:eastAsia="Arial" w:hAnsi="Arial"/>
                <w:sz w:val="22"/>
                <w:szCs w:val="22"/>
              </w:rPr>
            </w:pPr>
            <w:r w:rsidRPr="00536330">
              <w:rPr>
                <w:rFonts w:ascii="Arial" w:eastAsia="Arial" w:hAnsi="Arial"/>
                <w:sz w:val="22"/>
                <w:szCs w:val="22"/>
              </w:rPr>
              <w:t xml:space="preserve">Приобретение проездных </w:t>
            </w:r>
            <w:r>
              <w:rPr>
                <w:rFonts w:ascii="Arial" w:eastAsia="Arial" w:hAnsi="Arial"/>
                <w:sz w:val="22"/>
                <w:szCs w:val="22"/>
                <w:lang w:val="ru-RU"/>
              </w:rPr>
              <w:t>документов</w:t>
            </w:r>
            <w:r w:rsidRPr="00536330">
              <w:rPr>
                <w:rFonts w:ascii="Arial" w:eastAsia="Arial" w:hAnsi="Arial"/>
                <w:sz w:val="22"/>
                <w:szCs w:val="22"/>
              </w:rPr>
              <w:t>..................................................................</w:t>
            </w:r>
          </w:p>
        </w:tc>
        <w:tc>
          <w:tcPr>
            <w:tcW w:w="402" w:type="dxa"/>
            <w:gridSpan w:val="2"/>
            <w:shd w:val="clear" w:color="auto" w:fill="auto"/>
            <w:vAlign w:val="bottom"/>
          </w:tcPr>
          <w:p w:rsidR="00655B4D" w:rsidRPr="00536330" w:rsidRDefault="00655B4D" w:rsidP="00743ABE">
            <w:pPr>
              <w:spacing w:line="0" w:lineRule="atLeast"/>
              <w:jc w:val="right"/>
              <w:rPr>
                <w:rFonts w:ascii="Arial" w:eastAsia="Arial" w:hAnsi="Arial"/>
                <w:sz w:val="22"/>
                <w:szCs w:val="22"/>
              </w:rPr>
            </w:pPr>
            <w:r w:rsidRPr="00536330">
              <w:rPr>
                <w:rFonts w:ascii="Arial" w:eastAsia="Arial" w:hAnsi="Arial"/>
                <w:sz w:val="22"/>
                <w:szCs w:val="22"/>
              </w:rPr>
              <w:t>19</w:t>
            </w:r>
          </w:p>
        </w:tc>
      </w:tr>
      <w:tr w:rsidR="00655B4D" w:rsidRPr="00536330" w:rsidTr="00743ABE">
        <w:trPr>
          <w:trHeight w:val="254"/>
        </w:trPr>
        <w:tc>
          <w:tcPr>
            <w:tcW w:w="567" w:type="dxa"/>
            <w:gridSpan w:val="2"/>
            <w:shd w:val="clear" w:color="auto" w:fill="auto"/>
            <w:vAlign w:val="bottom"/>
          </w:tcPr>
          <w:p w:rsidR="00655B4D" w:rsidRPr="00536330" w:rsidRDefault="00655B4D" w:rsidP="00743ABE">
            <w:pPr>
              <w:spacing w:line="0" w:lineRule="atLeast"/>
              <w:jc w:val="right"/>
              <w:rPr>
                <w:rFonts w:ascii="Arial" w:eastAsia="Arial" w:hAnsi="Arial"/>
                <w:sz w:val="22"/>
                <w:szCs w:val="22"/>
              </w:rPr>
            </w:pPr>
            <w:r w:rsidRPr="00536330">
              <w:rPr>
                <w:rFonts w:ascii="Arial" w:eastAsia="Arial" w:hAnsi="Arial"/>
                <w:sz w:val="22"/>
                <w:szCs w:val="22"/>
              </w:rPr>
              <w:t>13</w:t>
            </w:r>
          </w:p>
        </w:tc>
        <w:tc>
          <w:tcPr>
            <w:tcW w:w="8304" w:type="dxa"/>
            <w:gridSpan w:val="2"/>
            <w:shd w:val="clear" w:color="auto" w:fill="auto"/>
            <w:vAlign w:val="bottom"/>
          </w:tcPr>
          <w:p w:rsidR="00655B4D" w:rsidRPr="00536330" w:rsidRDefault="00655B4D" w:rsidP="00743ABE">
            <w:pPr>
              <w:spacing w:line="0" w:lineRule="atLeast"/>
              <w:ind w:left="51"/>
              <w:rPr>
                <w:rFonts w:ascii="Arial" w:eastAsia="Arial" w:hAnsi="Arial"/>
                <w:sz w:val="22"/>
                <w:szCs w:val="22"/>
              </w:rPr>
            </w:pPr>
            <w:r w:rsidRPr="00536330">
              <w:rPr>
                <w:rFonts w:ascii="Arial" w:eastAsia="Arial" w:hAnsi="Arial"/>
                <w:sz w:val="22"/>
                <w:szCs w:val="22"/>
              </w:rPr>
              <w:t xml:space="preserve">Выдача проездных </w:t>
            </w:r>
            <w:r>
              <w:rPr>
                <w:rFonts w:ascii="Arial" w:eastAsia="Arial" w:hAnsi="Arial"/>
                <w:sz w:val="22"/>
                <w:szCs w:val="22"/>
                <w:lang w:val="ru-RU"/>
              </w:rPr>
              <w:t>документов</w:t>
            </w:r>
            <w:r w:rsidRPr="00536330">
              <w:rPr>
                <w:rFonts w:ascii="Arial" w:eastAsia="Arial" w:hAnsi="Arial"/>
                <w:sz w:val="22"/>
                <w:szCs w:val="22"/>
              </w:rPr>
              <w:t>...............................................................................</w:t>
            </w:r>
            <w:r>
              <w:rPr>
                <w:rFonts w:ascii="Arial" w:eastAsia="Arial" w:hAnsi="Arial"/>
                <w:sz w:val="22"/>
                <w:szCs w:val="22"/>
              </w:rPr>
              <w:t>.</w:t>
            </w:r>
            <w:r w:rsidRPr="00536330">
              <w:rPr>
                <w:rFonts w:ascii="Arial" w:eastAsia="Arial" w:hAnsi="Arial"/>
                <w:sz w:val="22"/>
                <w:szCs w:val="22"/>
              </w:rPr>
              <w:t>......</w:t>
            </w:r>
          </w:p>
        </w:tc>
        <w:tc>
          <w:tcPr>
            <w:tcW w:w="402" w:type="dxa"/>
            <w:gridSpan w:val="2"/>
            <w:shd w:val="clear" w:color="auto" w:fill="auto"/>
            <w:vAlign w:val="bottom"/>
          </w:tcPr>
          <w:p w:rsidR="00655B4D" w:rsidRPr="00536330" w:rsidRDefault="00655B4D" w:rsidP="00743ABE">
            <w:pPr>
              <w:spacing w:line="0" w:lineRule="atLeast"/>
              <w:jc w:val="right"/>
              <w:rPr>
                <w:rFonts w:ascii="Arial" w:eastAsia="Arial" w:hAnsi="Arial"/>
                <w:sz w:val="22"/>
                <w:szCs w:val="22"/>
              </w:rPr>
            </w:pPr>
            <w:r w:rsidRPr="00536330">
              <w:rPr>
                <w:rFonts w:ascii="Arial" w:eastAsia="Arial" w:hAnsi="Arial"/>
                <w:sz w:val="22"/>
                <w:szCs w:val="22"/>
              </w:rPr>
              <w:t>19</w:t>
            </w:r>
          </w:p>
        </w:tc>
      </w:tr>
      <w:tr w:rsidR="00655B4D" w:rsidRPr="00536330" w:rsidTr="00743ABE">
        <w:trPr>
          <w:trHeight w:val="252"/>
        </w:trPr>
        <w:tc>
          <w:tcPr>
            <w:tcW w:w="567" w:type="dxa"/>
            <w:gridSpan w:val="2"/>
            <w:shd w:val="clear" w:color="auto" w:fill="auto"/>
            <w:vAlign w:val="bottom"/>
          </w:tcPr>
          <w:p w:rsidR="00655B4D" w:rsidRPr="00536330" w:rsidRDefault="00655B4D" w:rsidP="00743ABE">
            <w:pPr>
              <w:spacing w:line="0" w:lineRule="atLeast"/>
              <w:jc w:val="right"/>
              <w:rPr>
                <w:rFonts w:ascii="Arial" w:eastAsia="Arial" w:hAnsi="Arial"/>
                <w:sz w:val="22"/>
                <w:szCs w:val="22"/>
              </w:rPr>
            </w:pPr>
            <w:r w:rsidRPr="00536330">
              <w:rPr>
                <w:rFonts w:ascii="Arial" w:eastAsia="Arial" w:hAnsi="Arial"/>
                <w:sz w:val="22"/>
                <w:szCs w:val="22"/>
              </w:rPr>
              <w:t>14</w:t>
            </w:r>
          </w:p>
        </w:tc>
        <w:tc>
          <w:tcPr>
            <w:tcW w:w="8304" w:type="dxa"/>
            <w:gridSpan w:val="2"/>
            <w:shd w:val="clear" w:color="auto" w:fill="auto"/>
            <w:vAlign w:val="bottom"/>
          </w:tcPr>
          <w:p w:rsidR="00655B4D" w:rsidRPr="00536330" w:rsidRDefault="00655B4D" w:rsidP="00743ABE">
            <w:pPr>
              <w:spacing w:line="0" w:lineRule="atLeast"/>
              <w:ind w:left="51"/>
              <w:rPr>
                <w:rFonts w:ascii="Arial" w:eastAsia="Arial" w:hAnsi="Arial"/>
                <w:sz w:val="22"/>
                <w:szCs w:val="22"/>
              </w:rPr>
            </w:pPr>
            <w:r w:rsidRPr="00536330">
              <w:rPr>
                <w:rFonts w:ascii="Arial" w:eastAsia="Arial" w:hAnsi="Arial"/>
                <w:sz w:val="22"/>
                <w:szCs w:val="22"/>
              </w:rPr>
              <w:t xml:space="preserve">Срок действия проездных </w:t>
            </w:r>
            <w:r>
              <w:rPr>
                <w:rFonts w:ascii="Arial" w:eastAsia="Arial" w:hAnsi="Arial"/>
                <w:sz w:val="22"/>
                <w:szCs w:val="22"/>
                <w:lang w:val="ru-RU"/>
              </w:rPr>
              <w:t>документов</w:t>
            </w:r>
            <w:r w:rsidRPr="00536330">
              <w:rPr>
                <w:rFonts w:ascii="Arial" w:eastAsia="Arial" w:hAnsi="Arial"/>
                <w:sz w:val="22"/>
                <w:szCs w:val="22"/>
              </w:rPr>
              <w:t>....................................................................</w:t>
            </w:r>
            <w:r>
              <w:rPr>
                <w:rFonts w:ascii="Arial" w:eastAsia="Arial" w:hAnsi="Arial"/>
                <w:sz w:val="22"/>
                <w:szCs w:val="22"/>
              </w:rPr>
              <w:t>.</w:t>
            </w:r>
            <w:r w:rsidRPr="00536330">
              <w:rPr>
                <w:rFonts w:ascii="Arial" w:eastAsia="Arial" w:hAnsi="Arial"/>
                <w:sz w:val="22"/>
                <w:szCs w:val="22"/>
              </w:rPr>
              <w:t>......</w:t>
            </w:r>
          </w:p>
        </w:tc>
        <w:tc>
          <w:tcPr>
            <w:tcW w:w="402" w:type="dxa"/>
            <w:gridSpan w:val="2"/>
            <w:shd w:val="clear" w:color="auto" w:fill="auto"/>
            <w:vAlign w:val="bottom"/>
          </w:tcPr>
          <w:p w:rsidR="00655B4D" w:rsidRPr="00536330" w:rsidRDefault="00655B4D" w:rsidP="00743ABE">
            <w:pPr>
              <w:spacing w:line="0" w:lineRule="atLeast"/>
              <w:jc w:val="right"/>
              <w:rPr>
                <w:rFonts w:ascii="Arial" w:eastAsia="Arial" w:hAnsi="Arial"/>
                <w:sz w:val="22"/>
                <w:szCs w:val="22"/>
              </w:rPr>
            </w:pPr>
            <w:r w:rsidRPr="00536330">
              <w:rPr>
                <w:rFonts w:ascii="Arial" w:eastAsia="Arial" w:hAnsi="Arial"/>
                <w:sz w:val="22"/>
                <w:szCs w:val="22"/>
              </w:rPr>
              <w:t>20</w:t>
            </w:r>
          </w:p>
        </w:tc>
      </w:tr>
      <w:tr w:rsidR="00655B4D" w:rsidRPr="00536330" w:rsidTr="00743ABE">
        <w:trPr>
          <w:trHeight w:val="252"/>
        </w:trPr>
        <w:tc>
          <w:tcPr>
            <w:tcW w:w="567" w:type="dxa"/>
            <w:gridSpan w:val="2"/>
            <w:shd w:val="clear" w:color="auto" w:fill="auto"/>
            <w:vAlign w:val="bottom"/>
          </w:tcPr>
          <w:p w:rsidR="00655B4D" w:rsidRPr="00536330" w:rsidRDefault="00655B4D" w:rsidP="00743ABE">
            <w:pPr>
              <w:spacing w:line="0" w:lineRule="atLeast"/>
              <w:jc w:val="right"/>
              <w:rPr>
                <w:rFonts w:ascii="Arial" w:eastAsia="Arial" w:hAnsi="Arial"/>
                <w:sz w:val="22"/>
                <w:szCs w:val="22"/>
              </w:rPr>
            </w:pPr>
            <w:r w:rsidRPr="00536330">
              <w:rPr>
                <w:rFonts w:ascii="Arial" w:eastAsia="Arial" w:hAnsi="Arial"/>
                <w:sz w:val="22"/>
                <w:szCs w:val="22"/>
              </w:rPr>
              <w:t>15</w:t>
            </w:r>
          </w:p>
        </w:tc>
        <w:tc>
          <w:tcPr>
            <w:tcW w:w="8304" w:type="dxa"/>
            <w:gridSpan w:val="2"/>
            <w:shd w:val="clear" w:color="auto" w:fill="auto"/>
            <w:vAlign w:val="bottom"/>
          </w:tcPr>
          <w:p w:rsidR="00655B4D" w:rsidRPr="00536330" w:rsidRDefault="00655B4D" w:rsidP="00743ABE">
            <w:pPr>
              <w:spacing w:line="0" w:lineRule="atLeast"/>
              <w:ind w:left="51"/>
              <w:rPr>
                <w:rFonts w:ascii="Arial" w:eastAsia="Arial" w:hAnsi="Arial"/>
                <w:sz w:val="22"/>
                <w:szCs w:val="22"/>
              </w:rPr>
            </w:pPr>
            <w:r w:rsidRPr="00536330">
              <w:rPr>
                <w:rFonts w:ascii="Arial" w:eastAsia="Arial" w:hAnsi="Arial"/>
                <w:sz w:val="22"/>
                <w:szCs w:val="22"/>
              </w:rPr>
              <w:t xml:space="preserve">Использование проездных </w:t>
            </w:r>
            <w:r>
              <w:rPr>
                <w:rFonts w:ascii="Arial" w:eastAsia="Arial" w:hAnsi="Arial"/>
                <w:sz w:val="22"/>
                <w:szCs w:val="22"/>
                <w:lang w:val="ru-RU"/>
              </w:rPr>
              <w:t>документов</w:t>
            </w:r>
            <w:r w:rsidRPr="00536330">
              <w:rPr>
                <w:rFonts w:ascii="Arial" w:eastAsia="Arial" w:hAnsi="Arial"/>
                <w:sz w:val="22"/>
                <w:szCs w:val="22"/>
              </w:rPr>
              <w:t>.................................................................</w:t>
            </w:r>
            <w:r>
              <w:rPr>
                <w:rFonts w:ascii="Arial" w:eastAsia="Arial" w:hAnsi="Arial"/>
                <w:sz w:val="22"/>
                <w:szCs w:val="22"/>
              </w:rPr>
              <w:t>.</w:t>
            </w:r>
            <w:r w:rsidRPr="00536330">
              <w:rPr>
                <w:rFonts w:ascii="Arial" w:eastAsia="Arial" w:hAnsi="Arial"/>
                <w:sz w:val="22"/>
                <w:szCs w:val="22"/>
              </w:rPr>
              <w:t>.......</w:t>
            </w:r>
          </w:p>
        </w:tc>
        <w:tc>
          <w:tcPr>
            <w:tcW w:w="402" w:type="dxa"/>
            <w:gridSpan w:val="2"/>
            <w:shd w:val="clear" w:color="auto" w:fill="auto"/>
            <w:vAlign w:val="bottom"/>
          </w:tcPr>
          <w:p w:rsidR="00655B4D" w:rsidRPr="00536330" w:rsidRDefault="00655B4D" w:rsidP="00743ABE">
            <w:pPr>
              <w:spacing w:line="0" w:lineRule="atLeast"/>
              <w:jc w:val="right"/>
              <w:rPr>
                <w:rFonts w:ascii="Arial" w:eastAsia="Arial" w:hAnsi="Arial"/>
                <w:sz w:val="22"/>
                <w:szCs w:val="22"/>
              </w:rPr>
            </w:pPr>
            <w:r w:rsidRPr="00536330">
              <w:rPr>
                <w:rFonts w:ascii="Arial" w:eastAsia="Arial" w:hAnsi="Arial"/>
                <w:sz w:val="22"/>
                <w:szCs w:val="22"/>
              </w:rPr>
              <w:t>20</w:t>
            </w:r>
          </w:p>
        </w:tc>
      </w:tr>
      <w:tr w:rsidR="00655B4D" w:rsidRPr="00536330" w:rsidTr="00743ABE">
        <w:trPr>
          <w:trHeight w:val="254"/>
        </w:trPr>
        <w:tc>
          <w:tcPr>
            <w:tcW w:w="567" w:type="dxa"/>
            <w:gridSpan w:val="2"/>
            <w:shd w:val="clear" w:color="auto" w:fill="auto"/>
            <w:vAlign w:val="bottom"/>
          </w:tcPr>
          <w:p w:rsidR="00655B4D" w:rsidRPr="00536330" w:rsidRDefault="00655B4D" w:rsidP="00743ABE">
            <w:pPr>
              <w:spacing w:line="0" w:lineRule="atLeast"/>
              <w:jc w:val="right"/>
              <w:rPr>
                <w:rFonts w:ascii="Arial" w:eastAsia="Arial" w:hAnsi="Arial"/>
                <w:sz w:val="22"/>
                <w:szCs w:val="22"/>
              </w:rPr>
            </w:pPr>
            <w:r w:rsidRPr="00536330">
              <w:rPr>
                <w:rFonts w:ascii="Arial" w:eastAsia="Arial" w:hAnsi="Arial"/>
                <w:sz w:val="22"/>
                <w:szCs w:val="22"/>
              </w:rPr>
              <w:t>16</w:t>
            </w:r>
          </w:p>
        </w:tc>
        <w:tc>
          <w:tcPr>
            <w:tcW w:w="8304" w:type="dxa"/>
            <w:gridSpan w:val="2"/>
            <w:shd w:val="clear" w:color="auto" w:fill="auto"/>
            <w:vAlign w:val="bottom"/>
          </w:tcPr>
          <w:p w:rsidR="00655B4D" w:rsidRPr="00536330" w:rsidRDefault="00655B4D" w:rsidP="00743ABE">
            <w:pPr>
              <w:spacing w:line="0" w:lineRule="atLeast"/>
              <w:ind w:left="51"/>
              <w:rPr>
                <w:rFonts w:ascii="Arial" w:eastAsia="Arial" w:hAnsi="Arial"/>
                <w:sz w:val="22"/>
                <w:szCs w:val="22"/>
              </w:rPr>
            </w:pPr>
            <w:r w:rsidRPr="00536330">
              <w:rPr>
                <w:rFonts w:ascii="Arial" w:eastAsia="Arial" w:hAnsi="Arial"/>
                <w:sz w:val="22"/>
                <w:szCs w:val="22"/>
              </w:rPr>
              <w:t>Изменение маршрута ........................................................................................</w:t>
            </w:r>
            <w:r>
              <w:rPr>
                <w:rFonts w:ascii="Arial" w:eastAsia="Arial" w:hAnsi="Arial"/>
                <w:sz w:val="22"/>
                <w:szCs w:val="22"/>
              </w:rPr>
              <w:t>.</w:t>
            </w:r>
            <w:r w:rsidRPr="00536330">
              <w:rPr>
                <w:rFonts w:ascii="Arial" w:eastAsia="Arial" w:hAnsi="Arial"/>
                <w:sz w:val="22"/>
                <w:szCs w:val="22"/>
              </w:rPr>
              <w:t>.......</w:t>
            </w:r>
          </w:p>
        </w:tc>
        <w:tc>
          <w:tcPr>
            <w:tcW w:w="402" w:type="dxa"/>
            <w:gridSpan w:val="2"/>
            <w:shd w:val="clear" w:color="auto" w:fill="auto"/>
            <w:vAlign w:val="bottom"/>
          </w:tcPr>
          <w:p w:rsidR="00655B4D" w:rsidRPr="00536330" w:rsidRDefault="00655B4D" w:rsidP="00743ABE">
            <w:pPr>
              <w:spacing w:line="0" w:lineRule="atLeast"/>
              <w:jc w:val="right"/>
              <w:rPr>
                <w:rFonts w:ascii="Arial" w:eastAsia="Arial" w:hAnsi="Arial"/>
                <w:sz w:val="22"/>
                <w:szCs w:val="22"/>
              </w:rPr>
            </w:pPr>
            <w:r w:rsidRPr="00536330">
              <w:rPr>
                <w:rFonts w:ascii="Arial" w:eastAsia="Arial" w:hAnsi="Arial"/>
                <w:sz w:val="22"/>
                <w:szCs w:val="22"/>
              </w:rPr>
              <w:t>21</w:t>
            </w:r>
          </w:p>
        </w:tc>
      </w:tr>
      <w:tr w:rsidR="00655B4D" w:rsidRPr="00536330" w:rsidTr="00743ABE">
        <w:trPr>
          <w:trHeight w:val="252"/>
        </w:trPr>
        <w:tc>
          <w:tcPr>
            <w:tcW w:w="567" w:type="dxa"/>
            <w:gridSpan w:val="2"/>
            <w:shd w:val="clear" w:color="auto" w:fill="auto"/>
            <w:vAlign w:val="bottom"/>
          </w:tcPr>
          <w:p w:rsidR="00655B4D" w:rsidRPr="00536330" w:rsidRDefault="00655B4D" w:rsidP="00743ABE">
            <w:pPr>
              <w:spacing w:line="0" w:lineRule="atLeast"/>
              <w:jc w:val="right"/>
              <w:rPr>
                <w:rFonts w:ascii="Arial" w:eastAsia="Arial" w:hAnsi="Arial"/>
                <w:sz w:val="22"/>
                <w:szCs w:val="22"/>
              </w:rPr>
            </w:pPr>
            <w:r w:rsidRPr="00536330">
              <w:rPr>
                <w:rFonts w:ascii="Arial" w:eastAsia="Arial" w:hAnsi="Arial"/>
                <w:sz w:val="22"/>
                <w:szCs w:val="22"/>
              </w:rPr>
              <w:t>17</w:t>
            </w:r>
          </w:p>
        </w:tc>
        <w:tc>
          <w:tcPr>
            <w:tcW w:w="8304" w:type="dxa"/>
            <w:gridSpan w:val="2"/>
            <w:shd w:val="clear" w:color="auto" w:fill="auto"/>
            <w:vAlign w:val="bottom"/>
          </w:tcPr>
          <w:p w:rsidR="00655B4D" w:rsidRPr="00536330" w:rsidRDefault="00655B4D" w:rsidP="00743ABE">
            <w:pPr>
              <w:spacing w:line="0" w:lineRule="atLeast"/>
              <w:ind w:left="51"/>
              <w:rPr>
                <w:rFonts w:ascii="Arial" w:eastAsia="Arial" w:hAnsi="Arial"/>
                <w:sz w:val="22"/>
                <w:szCs w:val="22"/>
              </w:rPr>
            </w:pPr>
            <w:r w:rsidRPr="00536330">
              <w:rPr>
                <w:rFonts w:ascii="Arial" w:eastAsia="Arial" w:hAnsi="Arial"/>
                <w:sz w:val="22"/>
                <w:szCs w:val="22"/>
              </w:rPr>
              <w:t>Замена перевозчика ............................................................................................</w:t>
            </w:r>
            <w:r>
              <w:rPr>
                <w:rFonts w:ascii="Arial" w:eastAsia="Arial" w:hAnsi="Arial"/>
                <w:sz w:val="22"/>
                <w:szCs w:val="22"/>
              </w:rPr>
              <w:t>.</w:t>
            </w:r>
            <w:r w:rsidRPr="00536330">
              <w:rPr>
                <w:rFonts w:ascii="Arial" w:eastAsia="Arial" w:hAnsi="Arial"/>
                <w:sz w:val="22"/>
                <w:szCs w:val="22"/>
              </w:rPr>
              <w:t>.....</w:t>
            </w:r>
          </w:p>
        </w:tc>
        <w:tc>
          <w:tcPr>
            <w:tcW w:w="402" w:type="dxa"/>
            <w:gridSpan w:val="2"/>
            <w:shd w:val="clear" w:color="auto" w:fill="auto"/>
            <w:vAlign w:val="bottom"/>
          </w:tcPr>
          <w:p w:rsidR="00655B4D" w:rsidRPr="00536330" w:rsidRDefault="00655B4D" w:rsidP="00743ABE">
            <w:pPr>
              <w:spacing w:line="0" w:lineRule="atLeast"/>
              <w:ind w:left="-137"/>
              <w:jc w:val="right"/>
              <w:rPr>
                <w:rFonts w:ascii="Arial" w:eastAsia="Arial" w:hAnsi="Arial"/>
                <w:sz w:val="22"/>
                <w:szCs w:val="22"/>
              </w:rPr>
            </w:pPr>
            <w:r w:rsidRPr="00536330">
              <w:rPr>
                <w:rFonts w:ascii="Arial" w:eastAsia="Arial" w:hAnsi="Arial"/>
                <w:sz w:val="22"/>
                <w:szCs w:val="22"/>
              </w:rPr>
              <w:t>21</w:t>
            </w:r>
          </w:p>
        </w:tc>
      </w:tr>
      <w:tr w:rsidR="00655B4D" w:rsidRPr="00536330" w:rsidTr="00743ABE">
        <w:trPr>
          <w:trHeight w:val="254"/>
        </w:trPr>
        <w:tc>
          <w:tcPr>
            <w:tcW w:w="567" w:type="dxa"/>
            <w:gridSpan w:val="2"/>
            <w:shd w:val="clear" w:color="auto" w:fill="auto"/>
            <w:vAlign w:val="bottom"/>
          </w:tcPr>
          <w:p w:rsidR="00655B4D" w:rsidRPr="00536330" w:rsidRDefault="00655B4D" w:rsidP="00743ABE">
            <w:pPr>
              <w:spacing w:line="0" w:lineRule="atLeast"/>
              <w:jc w:val="right"/>
              <w:rPr>
                <w:rFonts w:ascii="Arial" w:eastAsia="Arial" w:hAnsi="Arial"/>
                <w:sz w:val="22"/>
                <w:szCs w:val="22"/>
              </w:rPr>
            </w:pPr>
            <w:r w:rsidRPr="00536330">
              <w:rPr>
                <w:rFonts w:ascii="Arial" w:eastAsia="Arial" w:hAnsi="Arial"/>
                <w:sz w:val="22"/>
                <w:szCs w:val="22"/>
              </w:rPr>
              <w:t>18</w:t>
            </w:r>
          </w:p>
        </w:tc>
        <w:tc>
          <w:tcPr>
            <w:tcW w:w="8304" w:type="dxa"/>
            <w:gridSpan w:val="2"/>
            <w:shd w:val="clear" w:color="auto" w:fill="auto"/>
            <w:vAlign w:val="bottom"/>
          </w:tcPr>
          <w:p w:rsidR="00655B4D" w:rsidRPr="00536330" w:rsidRDefault="00655B4D" w:rsidP="00743ABE">
            <w:pPr>
              <w:spacing w:line="0" w:lineRule="atLeast"/>
              <w:ind w:left="51" w:right="50"/>
              <w:rPr>
                <w:rFonts w:ascii="Arial" w:eastAsia="Arial" w:hAnsi="Arial"/>
                <w:sz w:val="22"/>
                <w:szCs w:val="22"/>
              </w:rPr>
            </w:pPr>
            <w:r w:rsidRPr="00536330">
              <w:rPr>
                <w:rFonts w:ascii="Arial" w:eastAsia="Arial" w:hAnsi="Arial"/>
                <w:sz w:val="22"/>
                <w:szCs w:val="22"/>
              </w:rPr>
              <w:t>Переход в вагон более высокого класса или в поезд более высокой категории</w:t>
            </w:r>
            <w:r>
              <w:rPr>
                <w:rFonts w:ascii="Arial" w:eastAsia="Arial" w:hAnsi="Arial"/>
                <w:sz w:val="22"/>
                <w:szCs w:val="22"/>
              </w:rPr>
              <w:t>..</w:t>
            </w:r>
          </w:p>
        </w:tc>
        <w:tc>
          <w:tcPr>
            <w:tcW w:w="402" w:type="dxa"/>
            <w:gridSpan w:val="2"/>
            <w:shd w:val="clear" w:color="auto" w:fill="auto"/>
            <w:vAlign w:val="bottom"/>
          </w:tcPr>
          <w:p w:rsidR="00655B4D" w:rsidRPr="00536330" w:rsidRDefault="00655B4D" w:rsidP="00743ABE">
            <w:pPr>
              <w:spacing w:line="0" w:lineRule="atLeast"/>
              <w:ind w:left="-137"/>
              <w:jc w:val="right"/>
              <w:rPr>
                <w:rFonts w:ascii="Arial" w:eastAsia="Arial" w:hAnsi="Arial"/>
                <w:sz w:val="22"/>
                <w:szCs w:val="22"/>
              </w:rPr>
            </w:pPr>
            <w:r>
              <w:rPr>
                <w:rFonts w:ascii="Arial" w:eastAsia="Arial" w:hAnsi="Arial"/>
                <w:sz w:val="22"/>
                <w:szCs w:val="22"/>
              </w:rPr>
              <w:t>21</w:t>
            </w:r>
          </w:p>
        </w:tc>
      </w:tr>
      <w:tr w:rsidR="00655B4D" w:rsidRPr="00536330" w:rsidTr="00743ABE">
        <w:trPr>
          <w:trHeight w:val="241"/>
        </w:trPr>
        <w:tc>
          <w:tcPr>
            <w:tcW w:w="567" w:type="dxa"/>
            <w:gridSpan w:val="2"/>
            <w:shd w:val="clear" w:color="auto" w:fill="auto"/>
            <w:vAlign w:val="bottom"/>
          </w:tcPr>
          <w:p w:rsidR="00655B4D" w:rsidRPr="00536330" w:rsidRDefault="00655B4D" w:rsidP="00743ABE">
            <w:pPr>
              <w:spacing w:line="0" w:lineRule="atLeast"/>
              <w:jc w:val="right"/>
              <w:rPr>
                <w:rFonts w:ascii="Arial" w:eastAsia="Arial" w:hAnsi="Arial"/>
                <w:sz w:val="22"/>
                <w:szCs w:val="22"/>
              </w:rPr>
            </w:pPr>
            <w:r w:rsidRPr="00536330">
              <w:rPr>
                <w:rFonts w:ascii="Arial" w:eastAsia="Arial" w:hAnsi="Arial"/>
                <w:sz w:val="22"/>
                <w:szCs w:val="22"/>
              </w:rPr>
              <w:t>21</w:t>
            </w:r>
          </w:p>
        </w:tc>
        <w:tc>
          <w:tcPr>
            <w:tcW w:w="8304" w:type="dxa"/>
            <w:gridSpan w:val="2"/>
            <w:shd w:val="clear" w:color="auto" w:fill="auto"/>
            <w:vAlign w:val="bottom"/>
          </w:tcPr>
          <w:p w:rsidR="00655B4D" w:rsidRPr="00536330" w:rsidRDefault="00655B4D" w:rsidP="00743ABE">
            <w:pPr>
              <w:spacing w:line="0" w:lineRule="atLeast"/>
              <w:ind w:left="51"/>
              <w:rPr>
                <w:rFonts w:ascii="Arial" w:eastAsia="Arial" w:hAnsi="Arial"/>
                <w:sz w:val="22"/>
                <w:szCs w:val="22"/>
              </w:rPr>
            </w:pPr>
            <w:r w:rsidRPr="00536330">
              <w:rPr>
                <w:rFonts w:ascii="Arial" w:eastAsia="Arial" w:hAnsi="Arial"/>
                <w:sz w:val="22"/>
                <w:szCs w:val="22"/>
              </w:rPr>
              <w:t>Прерывание поездки ................................................................................................</w:t>
            </w:r>
          </w:p>
        </w:tc>
        <w:tc>
          <w:tcPr>
            <w:tcW w:w="402" w:type="dxa"/>
            <w:gridSpan w:val="2"/>
            <w:shd w:val="clear" w:color="auto" w:fill="auto"/>
            <w:vAlign w:val="bottom"/>
          </w:tcPr>
          <w:p w:rsidR="00655B4D" w:rsidRPr="00536330" w:rsidRDefault="00655B4D" w:rsidP="00743ABE">
            <w:pPr>
              <w:spacing w:line="0" w:lineRule="atLeast"/>
              <w:jc w:val="right"/>
              <w:rPr>
                <w:rFonts w:ascii="Arial" w:eastAsia="Arial" w:hAnsi="Arial"/>
                <w:sz w:val="22"/>
                <w:szCs w:val="22"/>
              </w:rPr>
            </w:pPr>
            <w:r w:rsidRPr="00536330">
              <w:rPr>
                <w:rFonts w:ascii="Arial" w:eastAsia="Arial" w:hAnsi="Arial"/>
                <w:sz w:val="22"/>
                <w:szCs w:val="22"/>
              </w:rPr>
              <w:t>22</w:t>
            </w:r>
          </w:p>
        </w:tc>
      </w:tr>
      <w:tr w:rsidR="00655B4D" w:rsidRPr="00536330" w:rsidTr="00743ABE">
        <w:trPr>
          <w:trHeight w:val="260"/>
        </w:trPr>
        <w:tc>
          <w:tcPr>
            <w:tcW w:w="567" w:type="dxa"/>
            <w:gridSpan w:val="2"/>
            <w:shd w:val="clear" w:color="auto" w:fill="auto"/>
            <w:vAlign w:val="bottom"/>
          </w:tcPr>
          <w:p w:rsidR="00655B4D" w:rsidRPr="00536330" w:rsidRDefault="00655B4D" w:rsidP="00743ABE">
            <w:pPr>
              <w:spacing w:line="0" w:lineRule="atLeast"/>
              <w:jc w:val="right"/>
              <w:rPr>
                <w:rFonts w:ascii="Arial" w:eastAsia="Arial" w:hAnsi="Arial"/>
                <w:sz w:val="22"/>
                <w:szCs w:val="22"/>
              </w:rPr>
            </w:pPr>
            <w:r w:rsidRPr="00536330">
              <w:rPr>
                <w:rFonts w:ascii="Arial" w:eastAsia="Arial" w:hAnsi="Arial"/>
                <w:sz w:val="22"/>
                <w:szCs w:val="22"/>
              </w:rPr>
              <w:t>31</w:t>
            </w:r>
          </w:p>
        </w:tc>
        <w:tc>
          <w:tcPr>
            <w:tcW w:w="8304" w:type="dxa"/>
            <w:gridSpan w:val="2"/>
            <w:shd w:val="clear" w:color="auto" w:fill="auto"/>
            <w:vAlign w:val="bottom"/>
          </w:tcPr>
          <w:p w:rsidR="00655B4D" w:rsidRPr="00536330" w:rsidRDefault="00655B4D" w:rsidP="00743ABE">
            <w:pPr>
              <w:spacing w:line="0" w:lineRule="atLeast"/>
              <w:ind w:left="51"/>
              <w:rPr>
                <w:rFonts w:ascii="Arial" w:eastAsia="Arial" w:hAnsi="Arial"/>
                <w:sz w:val="22"/>
                <w:szCs w:val="22"/>
              </w:rPr>
            </w:pPr>
            <w:r w:rsidRPr="00536330">
              <w:rPr>
                <w:rFonts w:ascii="Arial" w:eastAsia="Arial" w:hAnsi="Arial"/>
                <w:sz w:val="22"/>
                <w:szCs w:val="22"/>
              </w:rPr>
              <w:t>Скидки для детей.....................................................................................................</w:t>
            </w:r>
            <w:r>
              <w:rPr>
                <w:rFonts w:ascii="Arial" w:eastAsia="Arial" w:hAnsi="Arial"/>
                <w:sz w:val="22"/>
                <w:szCs w:val="22"/>
              </w:rPr>
              <w:t>.</w:t>
            </w:r>
            <w:r w:rsidRPr="00536330">
              <w:rPr>
                <w:rFonts w:ascii="Arial" w:eastAsia="Arial" w:hAnsi="Arial"/>
                <w:sz w:val="22"/>
                <w:szCs w:val="22"/>
              </w:rPr>
              <w:t>.</w:t>
            </w:r>
          </w:p>
        </w:tc>
        <w:tc>
          <w:tcPr>
            <w:tcW w:w="402" w:type="dxa"/>
            <w:gridSpan w:val="2"/>
            <w:shd w:val="clear" w:color="auto" w:fill="auto"/>
            <w:vAlign w:val="bottom"/>
          </w:tcPr>
          <w:p w:rsidR="00655B4D" w:rsidRPr="00536330" w:rsidRDefault="00655B4D" w:rsidP="00743ABE">
            <w:pPr>
              <w:spacing w:line="0" w:lineRule="atLeast"/>
              <w:jc w:val="right"/>
              <w:rPr>
                <w:rFonts w:ascii="Arial" w:eastAsia="Arial" w:hAnsi="Arial"/>
                <w:sz w:val="22"/>
                <w:szCs w:val="22"/>
              </w:rPr>
            </w:pPr>
            <w:r w:rsidRPr="00536330">
              <w:rPr>
                <w:rFonts w:ascii="Arial" w:eastAsia="Arial" w:hAnsi="Arial"/>
                <w:sz w:val="22"/>
                <w:szCs w:val="22"/>
              </w:rPr>
              <w:t>23</w:t>
            </w:r>
          </w:p>
        </w:tc>
      </w:tr>
      <w:tr w:rsidR="00655B4D" w:rsidRPr="00536330" w:rsidTr="00743ABE">
        <w:trPr>
          <w:trHeight w:val="254"/>
        </w:trPr>
        <w:tc>
          <w:tcPr>
            <w:tcW w:w="567" w:type="dxa"/>
            <w:gridSpan w:val="2"/>
            <w:shd w:val="clear" w:color="auto" w:fill="auto"/>
            <w:vAlign w:val="bottom"/>
          </w:tcPr>
          <w:p w:rsidR="00655B4D" w:rsidRPr="00536330" w:rsidRDefault="00655B4D" w:rsidP="00743ABE">
            <w:pPr>
              <w:spacing w:line="0" w:lineRule="atLeast"/>
              <w:jc w:val="right"/>
              <w:rPr>
                <w:rFonts w:ascii="Arial" w:eastAsia="Arial" w:hAnsi="Arial"/>
                <w:sz w:val="22"/>
                <w:szCs w:val="22"/>
              </w:rPr>
            </w:pPr>
            <w:r w:rsidRPr="00536330">
              <w:rPr>
                <w:rFonts w:ascii="Arial" w:eastAsia="Arial" w:hAnsi="Arial"/>
                <w:sz w:val="22"/>
                <w:szCs w:val="22"/>
              </w:rPr>
              <w:t>32</w:t>
            </w:r>
          </w:p>
        </w:tc>
        <w:tc>
          <w:tcPr>
            <w:tcW w:w="8304" w:type="dxa"/>
            <w:gridSpan w:val="2"/>
            <w:shd w:val="clear" w:color="auto" w:fill="auto"/>
            <w:vAlign w:val="bottom"/>
          </w:tcPr>
          <w:p w:rsidR="00655B4D" w:rsidRPr="00536330" w:rsidRDefault="00655B4D" w:rsidP="00743ABE">
            <w:pPr>
              <w:spacing w:line="0" w:lineRule="atLeast"/>
              <w:ind w:left="51"/>
              <w:rPr>
                <w:rFonts w:ascii="Arial" w:eastAsia="Arial" w:hAnsi="Arial"/>
                <w:sz w:val="22"/>
                <w:szCs w:val="22"/>
              </w:rPr>
            </w:pPr>
            <w:r w:rsidRPr="00536330">
              <w:rPr>
                <w:rFonts w:ascii="Arial" w:eastAsia="Arial" w:hAnsi="Arial"/>
                <w:sz w:val="22"/>
                <w:szCs w:val="22"/>
              </w:rPr>
              <w:t>Специальные скидки ...........................................................................................</w:t>
            </w:r>
            <w:r>
              <w:rPr>
                <w:rFonts w:ascii="Arial" w:eastAsia="Arial" w:hAnsi="Arial"/>
                <w:sz w:val="22"/>
                <w:szCs w:val="22"/>
              </w:rPr>
              <w:t>.</w:t>
            </w:r>
            <w:r w:rsidRPr="00536330">
              <w:rPr>
                <w:rFonts w:ascii="Arial" w:eastAsia="Arial" w:hAnsi="Arial"/>
                <w:sz w:val="22"/>
                <w:szCs w:val="22"/>
              </w:rPr>
              <w:t>.....</w:t>
            </w:r>
          </w:p>
        </w:tc>
        <w:tc>
          <w:tcPr>
            <w:tcW w:w="402" w:type="dxa"/>
            <w:gridSpan w:val="2"/>
            <w:shd w:val="clear" w:color="auto" w:fill="auto"/>
            <w:vAlign w:val="bottom"/>
          </w:tcPr>
          <w:p w:rsidR="00655B4D" w:rsidRPr="00536330" w:rsidRDefault="00655B4D" w:rsidP="00743ABE">
            <w:pPr>
              <w:spacing w:line="0" w:lineRule="atLeast"/>
              <w:jc w:val="right"/>
              <w:rPr>
                <w:rFonts w:ascii="Arial" w:eastAsia="Arial" w:hAnsi="Arial"/>
                <w:sz w:val="22"/>
                <w:szCs w:val="22"/>
              </w:rPr>
            </w:pPr>
            <w:r w:rsidRPr="00536330">
              <w:rPr>
                <w:rFonts w:ascii="Arial" w:eastAsia="Arial" w:hAnsi="Arial"/>
                <w:sz w:val="22"/>
                <w:szCs w:val="22"/>
              </w:rPr>
              <w:t>25</w:t>
            </w:r>
          </w:p>
        </w:tc>
      </w:tr>
      <w:tr w:rsidR="00655B4D" w:rsidRPr="00536330" w:rsidTr="00743ABE">
        <w:trPr>
          <w:trHeight w:val="154"/>
        </w:trPr>
        <w:tc>
          <w:tcPr>
            <w:tcW w:w="567" w:type="dxa"/>
            <w:gridSpan w:val="2"/>
            <w:shd w:val="clear" w:color="auto" w:fill="auto"/>
            <w:vAlign w:val="bottom"/>
          </w:tcPr>
          <w:p w:rsidR="00655B4D" w:rsidRPr="00536330" w:rsidRDefault="00655B4D" w:rsidP="00743ABE">
            <w:pPr>
              <w:spacing w:line="0" w:lineRule="atLeast"/>
              <w:jc w:val="right"/>
              <w:rPr>
                <w:rFonts w:ascii="Arial" w:eastAsia="Arial" w:hAnsi="Arial"/>
                <w:sz w:val="22"/>
                <w:szCs w:val="22"/>
              </w:rPr>
            </w:pPr>
            <w:r w:rsidRPr="00536330">
              <w:rPr>
                <w:rFonts w:ascii="Arial" w:eastAsia="Arial" w:hAnsi="Arial"/>
                <w:sz w:val="22"/>
                <w:szCs w:val="22"/>
              </w:rPr>
              <w:t>36</w:t>
            </w:r>
          </w:p>
        </w:tc>
        <w:tc>
          <w:tcPr>
            <w:tcW w:w="8304" w:type="dxa"/>
            <w:gridSpan w:val="2"/>
            <w:shd w:val="clear" w:color="auto" w:fill="auto"/>
            <w:vAlign w:val="bottom"/>
          </w:tcPr>
          <w:p w:rsidR="00655B4D" w:rsidRPr="00536330" w:rsidRDefault="00655B4D" w:rsidP="00743ABE">
            <w:pPr>
              <w:spacing w:line="0" w:lineRule="atLeast"/>
              <w:ind w:left="51"/>
              <w:rPr>
                <w:rFonts w:ascii="Arial" w:eastAsia="Arial" w:hAnsi="Arial"/>
                <w:sz w:val="22"/>
                <w:szCs w:val="22"/>
              </w:rPr>
            </w:pPr>
            <w:r w:rsidRPr="00536330">
              <w:rPr>
                <w:rFonts w:ascii="Arial" w:eastAsia="Arial" w:hAnsi="Arial"/>
                <w:sz w:val="22"/>
                <w:szCs w:val="22"/>
              </w:rPr>
              <w:t>Расчет стоимости проезда .................................................................................</w:t>
            </w:r>
            <w:r>
              <w:rPr>
                <w:rFonts w:ascii="Arial" w:eastAsia="Arial" w:hAnsi="Arial"/>
                <w:sz w:val="22"/>
                <w:szCs w:val="22"/>
              </w:rPr>
              <w:t>.</w:t>
            </w:r>
            <w:r w:rsidRPr="00536330">
              <w:rPr>
                <w:rFonts w:ascii="Arial" w:eastAsia="Arial" w:hAnsi="Arial"/>
                <w:sz w:val="22"/>
                <w:szCs w:val="22"/>
              </w:rPr>
              <w:t>.....</w:t>
            </w:r>
          </w:p>
        </w:tc>
        <w:tc>
          <w:tcPr>
            <w:tcW w:w="402" w:type="dxa"/>
            <w:gridSpan w:val="2"/>
            <w:shd w:val="clear" w:color="auto" w:fill="auto"/>
            <w:vAlign w:val="bottom"/>
          </w:tcPr>
          <w:p w:rsidR="00655B4D" w:rsidRPr="00536330" w:rsidRDefault="00655B4D" w:rsidP="00743ABE">
            <w:pPr>
              <w:spacing w:line="0" w:lineRule="atLeast"/>
              <w:jc w:val="right"/>
              <w:rPr>
                <w:rFonts w:ascii="Arial" w:eastAsia="Arial" w:hAnsi="Arial"/>
                <w:sz w:val="22"/>
                <w:szCs w:val="22"/>
              </w:rPr>
            </w:pPr>
            <w:r w:rsidRPr="00536330">
              <w:rPr>
                <w:rFonts w:ascii="Arial" w:eastAsia="Arial" w:hAnsi="Arial"/>
                <w:sz w:val="22"/>
                <w:szCs w:val="22"/>
              </w:rPr>
              <w:t>25</w:t>
            </w:r>
          </w:p>
        </w:tc>
      </w:tr>
      <w:tr w:rsidR="00655B4D" w:rsidRPr="00536330" w:rsidTr="00743ABE">
        <w:trPr>
          <w:trHeight w:val="254"/>
        </w:trPr>
        <w:tc>
          <w:tcPr>
            <w:tcW w:w="567" w:type="dxa"/>
            <w:gridSpan w:val="2"/>
            <w:shd w:val="clear" w:color="auto" w:fill="auto"/>
            <w:vAlign w:val="bottom"/>
          </w:tcPr>
          <w:p w:rsidR="00655B4D" w:rsidRPr="00536330" w:rsidRDefault="00655B4D" w:rsidP="00743ABE">
            <w:pPr>
              <w:spacing w:line="0" w:lineRule="atLeast"/>
              <w:jc w:val="right"/>
              <w:rPr>
                <w:rFonts w:ascii="Arial" w:eastAsia="Arial" w:hAnsi="Arial"/>
                <w:sz w:val="22"/>
                <w:szCs w:val="22"/>
              </w:rPr>
            </w:pPr>
            <w:r w:rsidRPr="00536330">
              <w:rPr>
                <w:rFonts w:ascii="Arial" w:eastAsia="Arial" w:hAnsi="Arial"/>
                <w:sz w:val="22"/>
                <w:szCs w:val="22"/>
              </w:rPr>
              <w:t>37</w:t>
            </w:r>
          </w:p>
        </w:tc>
        <w:tc>
          <w:tcPr>
            <w:tcW w:w="8304" w:type="dxa"/>
            <w:gridSpan w:val="2"/>
            <w:shd w:val="clear" w:color="auto" w:fill="auto"/>
            <w:vAlign w:val="bottom"/>
          </w:tcPr>
          <w:p w:rsidR="00655B4D" w:rsidRPr="00536330" w:rsidRDefault="00655B4D" w:rsidP="00743ABE">
            <w:pPr>
              <w:spacing w:line="0" w:lineRule="atLeast"/>
              <w:ind w:left="51"/>
              <w:rPr>
                <w:rFonts w:ascii="Arial" w:eastAsia="Arial" w:hAnsi="Arial"/>
                <w:sz w:val="22"/>
                <w:szCs w:val="22"/>
              </w:rPr>
            </w:pPr>
            <w:r w:rsidRPr="00536330">
              <w:rPr>
                <w:rFonts w:ascii="Arial" w:eastAsia="Arial" w:hAnsi="Arial"/>
                <w:sz w:val="22"/>
                <w:szCs w:val="22"/>
              </w:rPr>
              <w:t>Исключительное право использования отдельного купе .......................................</w:t>
            </w:r>
          </w:p>
        </w:tc>
        <w:tc>
          <w:tcPr>
            <w:tcW w:w="402" w:type="dxa"/>
            <w:gridSpan w:val="2"/>
            <w:shd w:val="clear" w:color="auto" w:fill="auto"/>
            <w:vAlign w:val="bottom"/>
          </w:tcPr>
          <w:p w:rsidR="00655B4D" w:rsidRPr="00536330" w:rsidRDefault="00655B4D" w:rsidP="00743ABE">
            <w:pPr>
              <w:spacing w:line="0" w:lineRule="atLeast"/>
              <w:jc w:val="right"/>
              <w:rPr>
                <w:rFonts w:ascii="Arial" w:eastAsia="Arial" w:hAnsi="Arial"/>
                <w:sz w:val="22"/>
                <w:szCs w:val="22"/>
              </w:rPr>
            </w:pPr>
            <w:r w:rsidRPr="00536330">
              <w:rPr>
                <w:rFonts w:ascii="Arial" w:eastAsia="Arial" w:hAnsi="Arial"/>
                <w:sz w:val="22"/>
                <w:szCs w:val="22"/>
              </w:rPr>
              <w:t>26</w:t>
            </w:r>
          </w:p>
        </w:tc>
      </w:tr>
      <w:tr w:rsidR="00655B4D" w:rsidRPr="00536330" w:rsidTr="00743ABE">
        <w:trPr>
          <w:trHeight w:val="254"/>
        </w:trPr>
        <w:tc>
          <w:tcPr>
            <w:tcW w:w="567" w:type="dxa"/>
            <w:gridSpan w:val="2"/>
            <w:shd w:val="clear" w:color="auto" w:fill="auto"/>
            <w:vAlign w:val="bottom"/>
          </w:tcPr>
          <w:p w:rsidR="00655B4D" w:rsidRPr="00536330" w:rsidRDefault="00655B4D" w:rsidP="00743ABE">
            <w:pPr>
              <w:spacing w:line="0" w:lineRule="atLeast"/>
              <w:jc w:val="right"/>
              <w:rPr>
                <w:rFonts w:ascii="Arial" w:eastAsia="Arial" w:hAnsi="Arial"/>
                <w:sz w:val="22"/>
                <w:szCs w:val="22"/>
              </w:rPr>
            </w:pPr>
            <w:r w:rsidRPr="00536330">
              <w:rPr>
                <w:rFonts w:ascii="Arial" w:eastAsia="Arial" w:hAnsi="Arial"/>
                <w:sz w:val="22"/>
                <w:szCs w:val="22"/>
              </w:rPr>
              <w:t>41</w:t>
            </w:r>
          </w:p>
        </w:tc>
        <w:tc>
          <w:tcPr>
            <w:tcW w:w="8304" w:type="dxa"/>
            <w:gridSpan w:val="2"/>
            <w:shd w:val="clear" w:color="auto" w:fill="auto"/>
            <w:vAlign w:val="bottom"/>
          </w:tcPr>
          <w:p w:rsidR="00655B4D" w:rsidRPr="00536330" w:rsidRDefault="00655B4D" w:rsidP="00743ABE">
            <w:pPr>
              <w:spacing w:line="0" w:lineRule="atLeast"/>
              <w:ind w:left="51"/>
              <w:rPr>
                <w:rFonts w:ascii="Arial" w:eastAsia="Arial" w:hAnsi="Arial"/>
                <w:sz w:val="22"/>
                <w:szCs w:val="22"/>
              </w:rPr>
            </w:pPr>
            <w:r w:rsidRPr="00536330">
              <w:rPr>
                <w:rFonts w:ascii="Arial" w:eastAsia="Arial" w:hAnsi="Arial"/>
                <w:sz w:val="22"/>
                <w:szCs w:val="22"/>
              </w:rPr>
              <w:t>Провоз собак и мелких домашних животных ....................................................</w:t>
            </w:r>
            <w:r>
              <w:rPr>
                <w:rFonts w:ascii="Arial" w:eastAsia="Arial" w:hAnsi="Arial"/>
                <w:sz w:val="22"/>
                <w:szCs w:val="22"/>
              </w:rPr>
              <w:t>.</w:t>
            </w:r>
            <w:r w:rsidRPr="00536330">
              <w:rPr>
                <w:rFonts w:ascii="Arial" w:eastAsia="Arial" w:hAnsi="Arial"/>
                <w:sz w:val="22"/>
                <w:szCs w:val="22"/>
              </w:rPr>
              <w:t>.....</w:t>
            </w:r>
          </w:p>
        </w:tc>
        <w:tc>
          <w:tcPr>
            <w:tcW w:w="402" w:type="dxa"/>
            <w:gridSpan w:val="2"/>
            <w:shd w:val="clear" w:color="auto" w:fill="auto"/>
            <w:vAlign w:val="bottom"/>
          </w:tcPr>
          <w:p w:rsidR="00655B4D" w:rsidRPr="00536330" w:rsidRDefault="00655B4D" w:rsidP="00743ABE">
            <w:pPr>
              <w:spacing w:line="0" w:lineRule="atLeast"/>
              <w:jc w:val="right"/>
              <w:rPr>
                <w:rFonts w:ascii="Arial" w:eastAsia="Arial" w:hAnsi="Arial"/>
                <w:sz w:val="22"/>
                <w:szCs w:val="22"/>
              </w:rPr>
            </w:pPr>
            <w:r w:rsidRPr="00536330">
              <w:rPr>
                <w:rFonts w:ascii="Arial" w:eastAsia="Arial" w:hAnsi="Arial"/>
                <w:sz w:val="22"/>
                <w:szCs w:val="22"/>
              </w:rPr>
              <w:t>26</w:t>
            </w:r>
          </w:p>
        </w:tc>
      </w:tr>
      <w:tr w:rsidR="00655B4D" w:rsidRPr="00536330" w:rsidTr="00743ABE">
        <w:trPr>
          <w:trHeight w:val="252"/>
        </w:trPr>
        <w:tc>
          <w:tcPr>
            <w:tcW w:w="567" w:type="dxa"/>
            <w:gridSpan w:val="2"/>
            <w:shd w:val="clear" w:color="auto" w:fill="auto"/>
            <w:vAlign w:val="bottom"/>
          </w:tcPr>
          <w:p w:rsidR="00655B4D" w:rsidRPr="00536330" w:rsidRDefault="00655B4D" w:rsidP="00743ABE">
            <w:pPr>
              <w:spacing w:line="0" w:lineRule="atLeast"/>
              <w:jc w:val="right"/>
              <w:rPr>
                <w:rFonts w:ascii="Arial" w:eastAsia="Arial" w:hAnsi="Arial"/>
                <w:sz w:val="22"/>
                <w:szCs w:val="22"/>
              </w:rPr>
            </w:pPr>
            <w:r w:rsidRPr="00536330">
              <w:rPr>
                <w:rFonts w:ascii="Arial" w:eastAsia="Arial" w:hAnsi="Arial"/>
                <w:sz w:val="22"/>
                <w:szCs w:val="22"/>
              </w:rPr>
              <w:t>42</w:t>
            </w:r>
          </w:p>
        </w:tc>
        <w:tc>
          <w:tcPr>
            <w:tcW w:w="8304" w:type="dxa"/>
            <w:gridSpan w:val="2"/>
            <w:shd w:val="clear" w:color="auto" w:fill="auto"/>
            <w:vAlign w:val="bottom"/>
          </w:tcPr>
          <w:p w:rsidR="00655B4D" w:rsidRPr="00536330" w:rsidRDefault="00655B4D" w:rsidP="00743ABE">
            <w:pPr>
              <w:spacing w:line="0" w:lineRule="atLeast"/>
              <w:ind w:left="51"/>
              <w:rPr>
                <w:rFonts w:ascii="Arial" w:eastAsia="Arial" w:hAnsi="Arial"/>
                <w:sz w:val="22"/>
                <w:szCs w:val="22"/>
              </w:rPr>
            </w:pPr>
            <w:r w:rsidRPr="00536330">
              <w:rPr>
                <w:rFonts w:ascii="Arial" w:eastAsia="Arial" w:hAnsi="Arial"/>
                <w:sz w:val="22"/>
                <w:szCs w:val="22"/>
              </w:rPr>
              <w:t>Ручная кладь.........................................................................................................</w:t>
            </w:r>
            <w:r>
              <w:rPr>
                <w:rFonts w:ascii="Arial" w:eastAsia="Arial" w:hAnsi="Arial"/>
                <w:sz w:val="22"/>
                <w:szCs w:val="22"/>
              </w:rPr>
              <w:t>..</w:t>
            </w:r>
            <w:r w:rsidRPr="00536330">
              <w:rPr>
                <w:rFonts w:ascii="Arial" w:eastAsia="Arial" w:hAnsi="Arial"/>
                <w:sz w:val="22"/>
                <w:szCs w:val="22"/>
              </w:rPr>
              <w:t>....</w:t>
            </w:r>
          </w:p>
        </w:tc>
        <w:tc>
          <w:tcPr>
            <w:tcW w:w="402" w:type="dxa"/>
            <w:gridSpan w:val="2"/>
            <w:shd w:val="clear" w:color="auto" w:fill="auto"/>
            <w:vAlign w:val="bottom"/>
          </w:tcPr>
          <w:p w:rsidR="00655B4D" w:rsidRPr="00536330" w:rsidRDefault="00655B4D" w:rsidP="00743ABE">
            <w:pPr>
              <w:spacing w:line="0" w:lineRule="atLeast"/>
              <w:jc w:val="right"/>
              <w:rPr>
                <w:rFonts w:ascii="Arial" w:eastAsia="Arial" w:hAnsi="Arial"/>
                <w:sz w:val="22"/>
                <w:szCs w:val="22"/>
              </w:rPr>
            </w:pPr>
            <w:r w:rsidRPr="00536330">
              <w:rPr>
                <w:rFonts w:ascii="Arial" w:eastAsia="Arial" w:hAnsi="Arial"/>
                <w:sz w:val="22"/>
                <w:szCs w:val="22"/>
              </w:rPr>
              <w:t>27</w:t>
            </w:r>
          </w:p>
        </w:tc>
      </w:tr>
      <w:tr w:rsidR="00655B4D" w:rsidRPr="00536330" w:rsidTr="00743ABE">
        <w:trPr>
          <w:trHeight w:val="252"/>
        </w:trPr>
        <w:tc>
          <w:tcPr>
            <w:tcW w:w="567" w:type="dxa"/>
            <w:gridSpan w:val="2"/>
            <w:shd w:val="clear" w:color="auto" w:fill="auto"/>
            <w:vAlign w:val="bottom"/>
          </w:tcPr>
          <w:p w:rsidR="00655B4D" w:rsidRPr="00536330" w:rsidRDefault="00655B4D" w:rsidP="00743ABE">
            <w:pPr>
              <w:spacing w:line="0" w:lineRule="atLeast"/>
              <w:jc w:val="right"/>
              <w:rPr>
                <w:rFonts w:ascii="Arial" w:eastAsia="Arial" w:hAnsi="Arial"/>
                <w:sz w:val="22"/>
                <w:szCs w:val="22"/>
              </w:rPr>
            </w:pPr>
            <w:r w:rsidRPr="00536330">
              <w:rPr>
                <w:rFonts w:ascii="Arial" w:eastAsia="Arial" w:hAnsi="Arial"/>
                <w:sz w:val="22"/>
                <w:szCs w:val="22"/>
              </w:rPr>
              <w:t>43</w:t>
            </w:r>
          </w:p>
        </w:tc>
        <w:tc>
          <w:tcPr>
            <w:tcW w:w="8304" w:type="dxa"/>
            <w:gridSpan w:val="2"/>
            <w:shd w:val="clear" w:color="auto" w:fill="auto"/>
            <w:vAlign w:val="bottom"/>
          </w:tcPr>
          <w:p w:rsidR="00655B4D" w:rsidRPr="00536330" w:rsidRDefault="00655B4D" w:rsidP="00743ABE">
            <w:pPr>
              <w:spacing w:line="0" w:lineRule="atLeast"/>
              <w:ind w:left="51"/>
              <w:rPr>
                <w:rFonts w:ascii="Arial" w:eastAsia="Arial" w:hAnsi="Arial"/>
                <w:sz w:val="22"/>
                <w:szCs w:val="22"/>
              </w:rPr>
            </w:pPr>
            <w:r w:rsidRPr="00536330">
              <w:rPr>
                <w:rFonts w:ascii="Arial" w:eastAsia="Arial" w:hAnsi="Arial"/>
                <w:sz w:val="22"/>
                <w:szCs w:val="22"/>
              </w:rPr>
              <w:t>Велосипеды ..........................................................................................................</w:t>
            </w:r>
            <w:r>
              <w:rPr>
                <w:rFonts w:ascii="Arial" w:eastAsia="Arial" w:hAnsi="Arial"/>
                <w:sz w:val="22"/>
                <w:szCs w:val="22"/>
              </w:rPr>
              <w:t>.</w:t>
            </w:r>
            <w:r w:rsidRPr="00536330">
              <w:rPr>
                <w:rFonts w:ascii="Arial" w:eastAsia="Arial" w:hAnsi="Arial"/>
                <w:sz w:val="22"/>
                <w:szCs w:val="22"/>
              </w:rPr>
              <w:t>....</w:t>
            </w:r>
          </w:p>
        </w:tc>
        <w:tc>
          <w:tcPr>
            <w:tcW w:w="402" w:type="dxa"/>
            <w:gridSpan w:val="2"/>
            <w:shd w:val="clear" w:color="auto" w:fill="auto"/>
            <w:vAlign w:val="bottom"/>
          </w:tcPr>
          <w:p w:rsidR="00655B4D" w:rsidRPr="00536330" w:rsidRDefault="00655B4D" w:rsidP="00743ABE">
            <w:pPr>
              <w:spacing w:line="0" w:lineRule="atLeast"/>
              <w:jc w:val="right"/>
              <w:rPr>
                <w:rFonts w:ascii="Arial" w:eastAsia="Arial" w:hAnsi="Arial"/>
                <w:sz w:val="22"/>
                <w:szCs w:val="22"/>
              </w:rPr>
            </w:pPr>
            <w:r w:rsidRPr="00536330">
              <w:rPr>
                <w:rFonts w:ascii="Arial" w:eastAsia="Arial" w:hAnsi="Arial"/>
                <w:sz w:val="22"/>
                <w:szCs w:val="22"/>
              </w:rPr>
              <w:t>27</w:t>
            </w:r>
          </w:p>
        </w:tc>
      </w:tr>
      <w:tr w:rsidR="00655B4D" w:rsidRPr="00536330" w:rsidTr="00743ABE">
        <w:trPr>
          <w:trHeight w:val="254"/>
        </w:trPr>
        <w:tc>
          <w:tcPr>
            <w:tcW w:w="567" w:type="dxa"/>
            <w:gridSpan w:val="2"/>
            <w:shd w:val="clear" w:color="auto" w:fill="auto"/>
            <w:vAlign w:val="bottom"/>
          </w:tcPr>
          <w:p w:rsidR="00655B4D" w:rsidRPr="00536330" w:rsidRDefault="00655B4D" w:rsidP="00743ABE">
            <w:pPr>
              <w:spacing w:line="0" w:lineRule="atLeast"/>
              <w:jc w:val="right"/>
              <w:rPr>
                <w:rFonts w:ascii="Arial" w:eastAsia="Arial" w:hAnsi="Arial"/>
                <w:sz w:val="22"/>
                <w:szCs w:val="22"/>
              </w:rPr>
            </w:pPr>
            <w:r w:rsidRPr="00536330">
              <w:rPr>
                <w:rFonts w:ascii="Arial" w:eastAsia="Arial" w:hAnsi="Arial"/>
                <w:sz w:val="22"/>
                <w:szCs w:val="22"/>
              </w:rPr>
              <w:t>44</w:t>
            </w:r>
          </w:p>
        </w:tc>
        <w:tc>
          <w:tcPr>
            <w:tcW w:w="8304" w:type="dxa"/>
            <w:gridSpan w:val="2"/>
            <w:shd w:val="clear" w:color="auto" w:fill="auto"/>
            <w:vAlign w:val="bottom"/>
          </w:tcPr>
          <w:p w:rsidR="00655B4D" w:rsidRPr="00536330" w:rsidRDefault="00655B4D" w:rsidP="00743ABE">
            <w:pPr>
              <w:spacing w:line="0" w:lineRule="atLeast"/>
              <w:ind w:left="51"/>
              <w:rPr>
                <w:rFonts w:ascii="Arial" w:eastAsia="Arial" w:hAnsi="Arial"/>
                <w:sz w:val="22"/>
                <w:szCs w:val="22"/>
              </w:rPr>
            </w:pPr>
            <w:r w:rsidRPr="00536330">
              <w:rPr>
                <w:rFonts w:ascii="Arial" w:eastAsia="Arial" w:hAnsi="Arial"/>
                <w:sz w:val="22"/>
                <w:szCs w:val="22"/>
              </w:rPr>
              <w:t>Резервирование и занятие  места ...........................................................................</w:t>
            </w:r>
          </w:p>
        </w:tc>
        <w:tc>
          <w:tcPr>
            <w:tcW w:w="402" w:type="dxa"/>
            <w:gridSpan w:val="2"/>
            <w:shd w:val="clear" w:color="auto" w:fill="auto"/>
            <w:vAlign w:val="bottom"/>
          </w:tcPr>
          <w:p w:rsidR="00655B4D" w:rsidRPr="00536330" w:rsidRDefault="00655B4D" w:rsidP="00743ABE">
            <w:pPr>
              <w:spacing w:line="0" w:lineRule="atLeast"/>
              <w:jc w:val="right"/>
              <w:rPr>
                <w:rFonts w:ascii="Arial" w:eastAsia="Arial" w:hAnsi="Arial"/>
                <w:sz w:val="22"/>
                <w:szCs w:val="22"/>
              </w:rPr>
            </w:pPr>
            <w:r w:rsidRPr="00536330">
              <w:rPr>
                <w:rFonts w:ascii="Arial" w:eastAsia="Arial" w:hAnsi="Arial"/>
                <w:sz w:val="22"/>
                <w:szCs w:val="22"/>
              </w:rPr>
              <w:t>27</w:t>
            </w:r>
          </w:p>
        </w:tc>
      </w:tr>
      <w:tr w:rsidR="00655B4D" w:rsidRPr="00536330" w:rsidTr="00743ABE">
        <w:trPr>
          <w:trHeight w:val="252"/>
        </w:trPr>
        <w:tc>
          <w:tcPr>
            <w:tcW w:w="567" w:type="dxa"/>
            <w:gridSpan w:val="2"/>
            <w:shd w:val="clear" w:color="auto" w:fill="auto"/>
            <w:vAlign w:val="bottom"/>
          </w:tcPr>
          <w:p w:rsidR="00655B4D" w:rsidRPr="00536330" w:rsidRDefault="00655B4D" w:rsidP="00743ABE">
            <w:pPr>
              <w:spacing w:line="0" w:lineRule="atLeast"/>
              <w:jc w:val="right"/>
              <w:rPr>
                <w:rFonts w:ascii="Arial" w:eastAsia="Arial" w:hAnsi="Arial"/>
                <w:sz w:val="22"/>
                <w:szCs w:val="22"/>
              </w:rPr>
            </w:pPr>
            <w:r w:rsidRPr="00536330">
              <w:rPr>
                <w:rFonts w:ascii="Arial" w:eastAsia="Arial" w:hAnsi="Arial"/>
                <w:sz w:val="22"/>
                <w:szCs w:val="22"/>
              </w:rPr>
              <w:t>45</w:t>
            </w:r>
          </w:p>
        </w:tc>
        <w:tc>
          <w:tcPr>
            <w:tcW w:w="8304" w:type="dxa"/>
            <w:gridSpan w:val="2"/>
            <w:shd w:val="clear" w:color="auto" w:fill="auto"/>
            <w:vAlign w:val="bottom"/>
          </w:tcPr>
          <w:p w:rsidR="00655B4D" w:rsidRPr="00536330" w:rsidRDefault="00655B4D" w:rsidP="00743ABE">
            <w:pPr>
              <w:spacing w:line="0" w:lineRule="atLeast"/>
              <w:ind w:left="51"/>
              <w:rPr>
                <w:rFonts w:ascii="Arial" w:eastAsia="Arial" w:hAnsi="Arial"/>
                <w:sz w:val="22"/>
                <w:szCs w:val="22"/>
                <w:lang w:val="ru-RU"/>
              </w:rPr>
            </w:pPr>
            <w:r w:rsidRPr="00536330">
              <w:rPr>
                <w:rFonts w:ascii="Arial" w:eastAsia="Arial" w:hAnsi="Arial"/>
                <w:sz w:val="22"/>
                <w:szCs w:val="22"/>
                <w:lang w:val="ru-RU"/>
              </w:rPr>
              <w:t>Возмещение...........................................................................................................</w:t>
            </w:r>
            <w:r>
              <w:rPr>
                <w:rFonts w:ascii="Arial" w:eastAsia="Arial" w:hAnsi="Arial"/>
                <w:sz w:val="22"/>
                <w:szCs w:val="22"/>
                <w:lang w:val="fr-FR"/>
              </w:rPr>
              <w:t>..</w:t>
            </w:r>
            <w:r w:rsidRPr="00536330">
              <w:rPr>
                <w:rFonts w:ascii="Arial" w:eastAsia="Arial" w:hAnsi="Arial"/>
                <w:sz w:val="22"/>
                <w:szCs w:val="22"/>
                <w:lang w:val="ru-RU"/>
              </w:rPr>
              <w:t>...</w:t>
            </w:r>
          </w:p>
        </w:tc>
        <w:tc>
          <w:tcPr>
            <w:tcW w:w="402" w:type="dxa"/>
            <w:gridSpan w:val="2"/>
            <w:shd w:val="clear" w:color="auto" w:fill="auto"/>
            <w:vAlign w:val="bottom"/>
          </w:tcPr>
          <w:p w:rsidR="00655B4D" w:rsidRPr="00536330" w:rsidRDefault="00655B4D" w:rsidP="00743ABE">
            <w:pPr>
              <w:spacing w:line="0" w:lineRule="atLeast"/>
              <w:jc w:val="right"/>
              <w:rPr>
                <w:rFonts w:ascii="Arial" w:eastAsia="Arial" w:hAnsi="Arial"/>
                <w:sz w:val="22"/>
                <w:szCs w:val="22"/>
              </w:rPr>
            </w:pPr>
            <w:r w:rsidRPr="00536330">
              <w:rPr>
                <w:rFonts w:ascii="Arial" w:eastAsia="Arial" w:hAnsi="Arial"/>
                <w:sz w:val="22"/>
                <w:szCs w:val="22"/>
              </w:rPr>
              <w:t>27</w:t>
            </w:r>
          </w:p>
        </w:tc>
      </w:tr>
      <w:tr w:rsidR="00655B4D" w:rsidRPr="00536330" w:rsidTr="00743ABE">
        <w:trPr>
          <w:trHeight w:val="254"/>
        </w:trPr>
        <w:tc>
          <w:tcPr>
            <w:tcW w:w="567" w:type="dxa"/>
            <w:gridSpan w:val="2"/>
            <w:shd w:val="clear" w:color="auto" w:fill="auto"/>
            <w:vAlign w:val="bottom"/>
          </w:tcPr>
          <w:p w:rsidR="00655B4D" w:rsidRPr="00536330" w:rsidRDefault="00655B4D" w:rsidP="00743ABE">
            <w:pPr>
              <w:spacing w:line="0" w:lineRule="atLeast"/>
              <w:jc w:val="right"/>
              <w:rPr>
                <w:rFonts w:ascii="Arial" w:eastAsia="Arial" w:hAnsi="Arial"/>
                <w:sz w:val="22"/>
                <w:szCs w:val="22"/>
              </w:rPr>
            </w:pPr>
            <w:r w:rsidRPr="00536330">
              <w:rPr>
                <w:rFonts w:ascii="Arial" w:eastAsia="Arial" w:hAnsi="Arial"/>
                <w:sz w:val="22"/>
                <w:szCs w:val="22"/>
              </w:rPr>
              <w:t>46</w:t>
            </w:r>
          </w:p>
        </w:tc>
        <w:tc>
          <w:tcPr>
            <w:tcW w:w="8304" w:type="dxa"/>
            <w:gridSpan w:val="2"/>
            <w:shd w:val="clear" w:color="auto" w:fill="auto"/>
            <w:vAlign w:val="bottom"/>
          </w:tcPr>
          <w:p w:rsidR="00655B4D" w:rsidRPr="00536330" w:rsidRDefault="00655B4D" w:rsidP="00743ABE">
            <w:pPr>
              <w:spacing w:line="0" w:lineRule="atLeast"/>
              <w:ind w:left="51"/>
              <w:rPr>
                <w:rFonts w:ascii="Arial" w:eastAsia="Arial" w:hAnsi="Arial"/>
                <w:sz w:val="22"/>
                <w:szCs w:val="22"/>
                <w:lang w:val="ru-RU"/>
              </w:rPr>
            </w:pPr>
            <w:r w:rsidRPr="00536330">
              <w:rPr>
                <w:rFonts w:ascii="Arial" w:eastAsia="Arial" w:hAnsi="Arial"/>
                <w:sz w:val="22"/>
                <w:szCs w:val="22"/>
                <w:lang w:val="ru-RU"/>
              </w:rPr>
              <w:t xml:space="preserve">Обмен и </w:t>
            </w:r>
            <w:r w:rsidRPr="00B977AA">
              <w:rPr>
                <w:rFonts w:ascii="Arial" w:eastAsia="Arial" w:hAnsi="Arial"/>
                <w:sz w:val="22"/>
                <w:szCs w:val="22"/>
                <w:lang w:val="ru-RU"/>
              </w:rPr>
              <w:t>возврат</w:t>
            </w:r>
            <w:r w:rsidRPr="00536330">
              <w:rPr>
                <w:rFonts w:ascii="Arial" w:eastAsia="Arial" w:hAnsi="Arial"/>
                <w:sz w:val="22"/>
                <w:szCs w:val="22"/>
                <w:lang w:val="ru-RU"/>
              </w:rPr>
              <w:t xml:space="preserve"> проездных </w:t>
            </w:r>
            <w:r>
              <w:rPr>
                <w:rFonts w:ascii="Arial" w:eastAsia="Arial" w:hAnsi="Arial"/>
                <w:sz w:val="22"/>
                <w:szCs w:val="22"/>
                <w:lang w:val="ru-RU"/>
              </w:rPr>
              <w:t>документов</w:t>
            </w:r>
            <w:r w:rsidRPr="00536330" w:rsidDel="00631876">
              <w:rPr>
                <w:rFonts w:ascii="Arial" w:eastAsia="Arial" w:hAnsi="Arial"/>
                <w:sz w:val="22"/>
                <w:szCs w:val="22"/>
                <w:lang w:val="ru-RU"/>
              </w:rPr>
              <w:t xml:space="preserve"> </w:t>
            </w:r>
            <w:r w:rsidRPr="00536330">
              <w:rPr>
                <w:rFonts w:ascii="Arial" w:eastAsia="Arial" w:hAnsi="Arial"/>
                <w:sz w:val="22"/>
                <w:szCs w:val="22"/>
                <w:lang w:val="ru-RU"/>
              </w:rPr>
              <w:t>…………………………...............................</w:t>
            </w:r>
            <w:r w:rsidRPr="00D941CC">
              <w:rPr>
                <w:rFonts w:ascii="Arial" w:eastAsia="Arial" w:hAnsi="Arial"/>
                <w:sz w:val="22"/>
                <w:szCs w:val="22"/>
                <w:lang w:val="ru-RU"/>
              </w:rPr>
              <w:t>.</w:t>
            </w:r>
            <w:r w:rsidRPr="00536330">
              <w:rPr>
                <w:rFonts w:ascii="Arial" w:eastAsia="Arial" w:hAnsi="Arial"/>
                <w:sz w:val="22"/>
                <w:szCs w:val="22"/>
                <w:lang w:val="ru-RU"/>
              </w:rPr>
              <w:t>...</w:t>
            </w:r>
          </w:p>
        </w:tc>
        <w:tc>
          <w:tcPr>
            <w:tcW w:w="402" w:type="dxa"/>
            <w:gridSpan w:val="2"/>
            <w:shd w:val="clear" w:color="auto" w:fill="auto"/>
            <w:vAlign w:val="bottom"/>
          </w:tcPr>
          <w:p w:rsidR="00655B4D" w:rsidRPr="00536330" w:rsidRDefault="00655B4D" w:rsidP="00743ABE">
            <w:pPr>
              <w:spacing w:line="0" w:lineRule="atLeast"/>
              <w:jc w:val="right"/>
              <w:rPr>
                <w:rFonts w:ascii="Arial" w:eastAsia="Arial" w:hAnsi="Arial"/>
                <w:sz w:val="22"/>
                <w:szCs w:val="22"/>
              </w:rPr>
            </w:pPr>
            <w:r w:rsidRPr="00536330">
              <w:rPr>
                <w:rFonts w:ascii="Arial" w:eastAsia="Arial" w:hAnsi="Arial"/>
                <w:sz w:val="22"/>
                <w:szCs w:val="22"/>
              </w:rPr>
              <w:t>28</w:t>
            </w:r>
          </w:p>
        </w:tc>
      </w:tr>
      <w:tr w:rsidR="00655B4D" w:rsidRPr="00536330" w:rsidTr="00743ABE">
        <w:trPr>
          <w:trHeight w:val="515"/>
        </w:trPr>
        <w:tc>
          <w:tcPr>
            <w:tcW w:w="567" w:type="dxa"/>
            <w:gridSpan w:val="2"/>
            <w:shd w:val="clear" w:color="auto" w:fill="auto"/>
          </w:tcPr>
          <w:p w:rsidR="00655B4D" w:rsidRPr="00536330" w:rsidRDefault="00655B4D" w:rsidP="00743ABE">
            <w:pPr>
              <w:spacing w:line="0" w:lineRule="atLeast"/>
              <w:jc w:val="right"/>
              <w:rPr>
                <w:rFonts w:ascii="Arial" w:eastAsia="Arial" w:hAnsi="Arial"/>
                <w:sz w:val="22"/>
                <w:szCs w:val="22"/>
              </w:rPr>
            </w:pPr>
            <w:r w:rsidRPr="00536330">
              <w:rPr>
                <w:rFonts w:ascii="Arial" w:eastAsia="Arial" w:hAnsi="Arial"/>
                <w:sz w:val="22"/>
                <w:szCs w:val="22"/>
              </w:rPr>
              <w:t>50</w:t>
            </w:r>
          </w:p>
        </w:tc>
        <w:tc>
          <w:tcPr>
            <w:tcW w:w="8304" w:type="dxa"/>
            <w:gridSpan w:val="2"/>
            <w:shd w:val="clear" w:color="auto" w:fill="auto"/>
            <w:vAlign w:val="bottom"/>
          </w:tcPr>
          <w:p w:rsidR="00655B4D" w:rsidRPr="00536330" w:rsidRDefault="00655B4D" w:rsidP="00743ABE">
            <w:pPr>
              <w:spacing w:line="0" w:lineRule="atLeast"/>
              <w:ind w:left="51"/>
              <w:rPr>
                <w:rFonts w:ascii="Arial" w:eastAsia="Arial" w:hAnsi="Arial"/>
                <w:sz w:val="22"/>
                <w:szCs w:val="22"/>
              </w:rPr>
            </w:pPr>
            <w:r w:rsidRPr="00536330">
              <w:rPr>
                <w:rFonts w:ascii="Arial" w:eastAsia="Arial" w:hAnsi="Arial"/>
                <w:sz w:val="22"/>
                <w:szCs w:val="22"/>
              </w:rPr>
              <w:t>Использование  мест в спальных, кушетных</w:t>
            </w:r>
            <w:r>
              <w:rPr>
                <w:rFonts w:ascii="Arial" w:eastAsia="Arial" w:hAnsi="Arial"/>
                <w:sz w:val="22"/>
                <w:szCs w:val="22"/>
                <w:lang w:val="ru-RU"/>
              </w:rPr>
              <w:t>/плацкартных</w:t>
            </w:r>
            <w:r w:rsidRPr="00536330">
              <w:rPr>
                <w:rFonts w:ascii="Arial" w:eastAsia="Arial" w:hAnsi="Arial"/>
                <w:sz w:val="22"/>
                <w:szCs w:val="22"/>
              </w:rPr>
              <w:t xml:space="preserve"> вагонах и вагонах с местами для</w:t>
            </w:r>
            <w:r>
              <w:rPr>
                <w:rFonts w:ascii="Arial" w:eastAsia="Arial" w:hAnsi="Arial"/>
                <w:sz w:val="22"/>
                <w:szCs w:val="22"/>
                <w:lang w:val="ru-RU"/>
              </w:rPr>
              <w:t xml:space="preserve"> </w:t>
            </w:r>
            <w:r w:rsidRPr="00536330">
              <w:rPr>
                <w:rFonts w:ascii="Arial" w:eastAsia="Arial" w:hAnsi="Arial"/>
                <w:sz w:val="22"/>
                <w:szCs w:val="22"/>
              </w:rPr>
              <w:t xml:space="preserve">сидения в ночных поездах </w:t>
            </w:r>
            <w:r>
              <w:rPr>
                <w:rFonts w:ascii="Arial" w:eastAsia="Arial" w:hAnsi="Arial"/>
                <w:sz w:val="22"/>
                <w:szCs w:val="22"/>
              </w:rPr>
              <w:t>....</w:t>
            </w:r>
            <w:r w:rsidRPr="00536330">
              <w:rPr>
                <w:rFonts w:ascii="Arial" w:eastAsia="Arial" w:hAnsi="Arial"/>
                <w:sz w:val="22"/>
                <w:szCs w:val="22"/>
              </w:rPr>
              <w:t>........................</w:t>
            </w:r>
            <w:r>
              <w:rPr>
                <w:rFonts w:ascii="Arial" w:eastAsia="Arial" w:hAnsi="Arial"/>
                <w:sz w:val="22"/>
                <w:szCs w:val="22"/>
                <w:lang w:val="ru-RU"/>
              </w:rPr>
              <w:t xml:space="preserve"> </w:t>
            </w:r>
          </w:p>
        </w:tc>
        <w:tc>
          <w:tcPr>
            <w:tcW w:w="402" w:type="dxa"/>
            <w:gridSpan w:val="2"/>
            <w:shd w:val="clear" w:color="auto" w:fill="auto"/>
            <w:vAlign w:val="bottom"/>
          </w:tcPr>
          <w:p w:rsidR="00655B4D" w:rsidRPr="00536330" w:rsidRDefault="00655B4D" w:rsidP="00743ABE">
            <w:pPr>
              <w:spacing w:line="252" w:lineRule="exact"/>
              <w:jc w:val="right"/>
              <w:rPr>
                <w:rFonts w:ascii="Arial" w:eastAsia="Times New Roman" w:hAnsi="Arial"/>
                <w:sz w:val="22"/>
                <w:szCs w:val="22"/>
              </w:rPr>
            </w:pPr>
            <w:r w:rsidRPr="00536330">
              <w:rPr>
                <w:rFonts w:ascii="Arial" w:eastAsia="Arial" w:hAnsi="Arial"/>
                <w:sz w:val="22"/>
                <w:szCs w:val="22"/>
              </w:rPr>
              <w:t>28</w:t>
            </w:r>
          </w:p>
        </w:tc>
      </w:tr>
      <w:tr w:rsidR="00655B4D" w:rsidRPr="00536330" w:rsidTr="00743ABE">
        <w:trPr>
          <w:trHeight w:val="252"/>
        </w:trPr>
        <w:tc>
          <w:tcPr>
            <w:tcW w:w="567" w:type="dxa"/>
            <w:gridSpan w:val="2"/>
            <w:shd w:val="clear" w:color="auto" w:fill="auto"/>
            <w:vAlign w:val="bottom"/>
          </w:tcPr>
          <w:p w:rsidR="00655B4D" w:rsidRPr="00536330" w:rsidRDefault="00655B4D" w:rsidP="00743ABE">
            <w:pPr>
              <w:spacing w:line="0" w:lineRule="atLeast"/>
              <w:jc w:val="right"/>
              <w:rPr>
                <w:rFonts w:ascii="Arial" w:eastAsia="Arial" w:hAnsi="Arial"/>
                <w:sz w:val="22"/>
                <w:szCs w:val="22"/>
              </w:rPr>
            </w:pPr>
            <w:r w:rsidRPr="00536330">
              <w:rPr>
                <w:rFonts w:ascii="Arial" w:eastAsia="Arial" w:hAnsi="Arial"/>
                <w:sz w:val="22"/>
                <w:szCs w:val="22"/>
              </w:rPr>
              <w:t>51</w:t>
            </w:r>
          </w:p>
        </w:tc>
        <w:tc>
          <w:tcPr>
            <w:tcW w:w="8304" w:type="dxa"/>
            <w:gridSpan w:val="2"/>
            <w:shd w:val="clear" w:color="auto" w:fill="auto"/>
            <w:vAlign w:val="bottom"/>
          </w:tcPr>
          <w:p w:rsidR="00655B4D" w:rsidRPr="00536330" w:rsidRDefault="00655B4D" w:rsidP="00743ABE">
            <w:pPr>
              <w:spacing w:line="0" w:lineRule="atLeast"/>
              <w:ind w:left="51"/>
              <w:rPr>
                <w:rFonts w:ascii="Arial" w:eastAsia="Arial" w:hAnsi="Arial"/>
                <w:sz w:val="22"/>
                <w:szCs w:val="22"/>
              </w:rPr>
            </w:pPr>
            <w:r w:rsidRPr="00536330">
              <w:rPr>
                <w:rFonts w:ascii="Arial" w:eastAsia="Arial" w:hAnsi="Arial"/>
                <w:sz w:val="22"/>
                <w:szCs w:val="22"/>
              </w:rPr>
              <w:t>Предоставление другого места.................................................................................</w:t>
            </w:r>
          </w:p>
        </w:tc>
        <w:tc>
          <w:tcPr>
            <w:tcW w:w="402" w:type="dxa"/>
            <w:gridSpan w:val="2"/>
            <w:shd w:val="clear" w:color="auto" w:fill="auto"/>
            <w:vAlign w:val="bottom"/>
          </w:tcPr>
          <w:p w:rsidR="00655B4D" w:rsidRPr="00536330" w:rsidRDefault="00655B4D" w:rsidP="00743ABE">
            <w:pPr>
              <w:spacing w:line="0" w:lineRule="atLeast"/>
              <w:jc w:val="right"/>
              <w:rPr>
                <w:rFonts w:ascii="Arial" w:eastAsia="Arial" w:hAnsi="Arial"/>
                <w:sz w:val="22"/>
                <w:szCs w:val="22"/>
              </w:rPr>
            </w:pPr>
            <w:r w:rsidRPr="00536330">
              <w:rPr>
                <w:rFonts w:ascii="Arial" w:eastAsia="Arial" w:hAnsi="Arial"/>
                <w:sz w:val="22"/>
                <w:szCs w:val="22"/>
              </w:rPr>
              <w:t>31</w:t>
            </w:r>
          </w:p>
        </w:tc>
      </w:tr>
    </w:tbl>
    <w:p w:rsidR="00655B4D" w:rsidRPr="006F5AA1" w:rsidRDefault="00655B4D" w:rsidP="00655B4D">
      <w:pPr>
        <w:spacing w:line="200" w:lineRule="exact"/>
        <w:rPr>
          <w:rFonts w:ascii="Arial" w:eastAsia="Times New Roman" w:hAnsi="Arial"/>
        </w:rPr>
      </w:pPr>
    </w:p>
    <w:p w:rsidR="00655B4D" w:rsidRDefault="00655B4D" w:rsidP="00655B4D">
      <w:pPr>
        <w:spacing w:line="277" w:lineRule="exact"/>
        <w:rPr>
          <w:rFonts w:ascii="Arial" w:eastAsia="Times New Roman" w:hAnsi="Arial"/>
        </w:rPr>
      </w:pPr>
      <w:r>
        <w:rPr>
          <w:rFonts w:ascii="Arial" w:eastAsia="Times New Roman" w:hAnsi="Arial"/>
        </w:rPr>
        <w:br w:type="page"/>
      </w:r>
      <w:bookmarkStart w:id="12" w:name="page4"/>
      <w:bookmarkEnd w:id="12"/>
    </w:p>
    <w:p w:rsidR="00655B4D" w:rsidRDefault="00655B4D" w:rsidP="00655B4D">
      <w:pPr>
        <w:spacing w:line="277" w:lineRule="exact"/>
        <w:rPr>
          <w:rFonts w:ascii="Arial" w:eastAsia="Times New Roman" w:hAnsi="Arial"/>
        </w:rPr>
      </w:pPr>
    </w:p>
    <w:tbl>
      <w:tblPr>
        <w:tblW w:w="9273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3"/>
        <w:gridCol w:w="8306"/>
        <w:gridCol w:w="404"/>
      </w:tblGrid>
      <w:tr w:rsidR="00655B4D" w:rsidRPr="00536330" w:rsidTr="00743ABE">
        <w:trPr>
          <w:trHeight w:val="598"/>
        </w:trPr>
        <w:tc>
          <w:tcPr>
            <w:tcW w:w="9273" w:type="dxa"/>
            <w:gridSpan w:val="3"/>
            <w:shd w:val="clear" w:color="auto" w:fill="auto"/>
            <w:vAlign w:val="center"/>
          </w:tcPr>
          <w:p w:rsidR="00655B4D" w:rsidRPr="00536330" w:rsidRDefault="00655B4D" w:rsidP="00743ABE">
            <w:pPr>
              <w:spacing w:line="0" w:lineRule="atLeast"/>
              <w:jc w:val="center"/>
              <w:rPr>
                <w:rFonts w:ascii="Arial" w:eastAsia="Times New Roman" w:hAnsi="Arial"/>
                <w:sz w:val="22"/>
                <w:szCs w:val="22"/>
              </w:rPr>
            </w:pPr>
            <w:r w:rsidRPr="00536330">
              <w:rPr>
                <w:rFonts w:ascii="Arial" w:eastAsia="Arial" w:hAnsi="Arial"/>
                <w:b/>
                <w:sz w:val="22"/>
                <w:szCs w:val="22"/>
              </w:rPr>
              <w:t>СОДЕРЖАНИЕ</w:t>
            </w:r>
            <w:r>
              <w:rPr>
                <w:rFonts w:ascii="Arial" w:eastAsia="Arial" w:hAnsi="Arial"/>
                <w:b/>
                <w:sz w:val="22"/>
                <w:szCs w:val="22"/>
              </w:rPr>
              <w:t xml:space="preserve"> </w:t>
            </w:r>
            <w:r w:rsidRPr="006F5AA1">
              <w:rPr>
                <w:rFonts w:ascii="Arial" w:eastAsia="Arial" w:hAnsi="Arial"/>
                <w:sz w:val="22"/>
              </w:rPr>
              <w:t>(продолжение)</w:t>
            </w:r>
          </w:p>
        </w:tc>
      </w:tr>
      <w:tr w:rsidR="00655B4D" w:rsidRPr="00536330" w:rsidTr="00743ABE">
        <w:trPr>
          <w:trHeight w:val="598"/>
        </w:trPr>
        <w:tc>
          <w:tcPr>
            <w:tcW w:w="9273" w:type="dxa"/>
            <w:gridSpan w:val="3"/>
            <w:shd w:val="clear" w:color="auto" w:fill="auto"/>
            <w:vAlign w:val="bottom"/>
          </w:tcPr>
          <w:p w:rsidR="00655B4D" w:rsidRPr="00536330" w:rsidRDefault="00655B4D" w:rsidP="00743ABE">
            <w:pPr>
              <w:spacing w:line="0" w:lineRule="atLeast"/>
              <w:rPr>
                <w:rFonts w:ascii="Arial" w:eastAsia="Arial" w:hAnsi="Arial"/>
                <w:b/>
                <w:sz w:val="22"/>
                <w:szCs w:val="22"/>
              </w:rPr>
            </w:pPr>
            <w:r w:rsidRPr="006F5AA1">
              <w:rPr>
                <w:rFonts w:ascii="Arial" w:eastAsia="Arial" w:hAnsi="Arial"/>
                <w:b/>
                <w:sz w:val="22"/>
              </w:rPr>
              <w:t>РАЗДЕЛ В - Группы пассажиров</w:t>
            </w:r>
          </w:p>
        </w:tc>
      </w:tr>
      <w:tr w:rsidR="00655B4D" w:rsidRPr="00536330" w:rsidTr="00743ABE">
        <w:trPr>
          <w:trHeight w:val="257"/>
        </w:trPr>
        <w:tc>
          <w:tcPr>
            <w:tcW w:w="9273" w:type="dxa"/>
            <w:gridSpan w:val="3"/>
            <w:shd w:val="clear" w:color="auto" w:fill="auto"/>
            <w:vAlign w:val="bottom"/>
          </w:tcPr>
          <w:p w:rsidR="00655B4D" w:rsidRPr="00536330" w:rsidRDefault="00655B4D" w:rsidP="00743ABE">
            <w:pPr>
              <w:spacing w:line="0" w:lineRule="atLeast"/>
              <w:jc w:val="right"/>
              <w:rPr>
                <w:rFonts w:ascii="Arial" w:eastAsia="Arial" w:hAnsi="Arial"/>
                <w:sz w:val="22"/>
                <w:szCs w:val="22"/>
              </w:rPr>
            </w:pPr>
            <w:r w:rsidRPr="00536330">
              <w:rPr>
                <w:rFonts w:ascii="Arial" w:eastAsia="Arial" w:hAnsi="Arial"/>
                <w:sz w:val="22"/>
                <w:szCs w:val="22"/>
              </w:rPr>
              <w:t>Страница</w:t>
            </w:r>
          </w:p>
        </w:tc>
      </w:tr>
      <w:tr w:rsidR="00655B4D" w:rsidRPr="00536330" w:rsidTr="00743ABE">
        <w:trPr>
          <w:trHeight w:val="260"/>
        </w:trPr>
        <w:tc>
          <w:tcPr>
            <w:tcW w:w="563" w:type="dxa"/>
            <w:shd w:val="clear" w:color="auto" w:fill="auto"/>
            <w:vAlign w:val="bottom"/>
          </w:tcPr>
          <w:p w:rsidR="00655B4D" w:rsidRPr="00D66066" w:rsidRDefault="00655B4D" w:rsidP="00743ABE">
            <w:pPr>
              <w:spacing w:line="0" w:lineRule="atLeast"/>
              <w:jc w:val="right"/>
              <w:rPr>
                <w:rFonts w:ascii="Arial" w:eastAsia="Arial" w:hAnsi="Arial"/>
                <w:sz w:val="22"/>
                <w:szCs w:val="22"/>
              </w:rPr>
            </w:pPr>
            <w:r w:rsidRPr="00D66066">
              <w:rPr>
                <w:rFonts w:ascii="Arial" w:eastAsia="Arial" w:hAnsi="Arial"/>
                <w:sz w:val="22"/>
                <w:szCs w:val="22"/>
              </w:rPr>
              <w:t>61</w:t>
            </w:r>
          </w:p>
        </w:tc>
        <w:tc>
          <w:tcPr>
            <w:tcW w:w="8306" w:type="dxa"/>
            <w:shd w:val="clear" w:color="auto" w:fill="auto"/>
            <w:vAlign w:val="bottom"/>
          </w:tcPr>
          <w:p w:rsidR="00655B4D" w:rsidRPr="00D66066" w:rsidRDefault="00655B4D" w:rsidP="00743ABE">
            <w:pPr>
              <w:spacing w:line="0" w:lineRule="atLeast"/>
              <w:ind w:left="40"/>
              <w:rPr>
                <w:rFonts w:ascii="Arial" w:eastAsia="Arial" w:hAnsi="Arial"/>
                <w:sz w:val="22"/>
                <w:szCs w:val="22"/>
              </w:rPr>
            </w:pPr>
            <w:r w:rsidRPr="006F5AA1">
              <w:rPr>
                <w:rFonts w:ascii="Arial" w:eastAsia="Arial" w:hAnsi="Arial"/>
                <w:sz w:val="22"/>
              </w:rPr>
              <w:t>Общее</w:t>
            </w:r>
          </w:p>
        </w:tc>
        <w:tc>
          <w:tcPr>
            <w:tcW w:w="404" w:type="dxa"/>
            <w:shd w:val="clear" w:color="auto" w:fill="auto"/>
            <w:vAlign w:val="bottom"/>
          </w:tcPr>
          <w:p w:rsidR="00655B4D" w:rsidRPr="00D66066" w:rsidRDefault="00655B4D" w:rsidP="00743ABE">
            <w:pPr>
              <w:spacing w:line="0" w:lineRule="atLeast"/>
              <w:ind w:right="50"/>
              <w:jc w:val="right"/>
              <w:rPr>
                <w:rFonts w:ascii="Arial" w:eastAsia="Times New Roman" w:hAnsi="Arial"/>
                <w:sz w:val="22"/>
                <w:szCs w:val="22"/>
              </w:rPr>
            </w:pPr>
            <w:r>
              <w:rPr>
                <w:rFonts w:ascii="Arial" w:eastAsia="Times New Roman" w:hAnsi="Arial"/>
                <w:sz w:val="22"/>
                <w:szCs w:val="22"/>
              </w:rPr>
              <w:t>32</w:t>
            </w:r>
          </w:p>
        </w:tc>
      </w:tr>
      <w:tr w:rsidR="00655B4D" w:rsidRPr="00536330" w:rsidTr="00743ABE">
        <w:trPr>
          <w:trHeight w:val="252"/>
        </w:trPr>
        <w:tc>
          <w:tcPr>
            <w:tcW w:w="563" w:type="dxa"/>
            <w:shd w:val="clear" w:color="auto" w:fill="auto"/>
            <w:vAlign w:val="bottom"/>
          </w:tcPr>
          <w:p w:rsidR="00655B4D" w:rsidRPr="00D66066" w:rsidRDefault="00655B4D" w:rsidP="00743ABE">
            <w:pPr>
              <w:spacing w:line="0" w:lineRule="atLeast"/>
              <w:jc w:val="right"/>
              <w:rPr>
                <w:rFonts w:ascii="Arial" w:eastAsia="Arial" w:hAnsi="Arial"/>
                <w:sz w:val="22"/>
                <w:szCs w:val="22"/>
              </w:rPr>
            </w:pPr>
            <w:r w:rsidRPr="00D66066">
              <w:rPr>
                <w:rFonts w:ascii="Arial" w:eastAsia="Arial" w:hAnsi="Arial"/>
                <w:sz w:val="22"/>
                <w:szCs w:val="22"/>
              </w:rPr>
              <w:t>62</w:t>
            </w:r>
          </w:p>
        </w:tc>
        <w:tc>
          <w:tcPr>
            <w:tcW w:w="8306" w:type="dxa"/>
            <w:shd w:val="clear" w:color="auto" w:fill="auto"/>
            <w:vAlign w:val="bottom"/>
          </w:tcPr>
          <w:p w:rsidR="00655B4D" w:rsidRPr="00D66066" w:rsidRDefault="00655B4D" w:rsidP="00743ABE">
            <w:pPr>
              <w:spacing w:line="0" w:lineRule="atLeast"/>
              <w:ind w:left="40"/>
              <w:rPr>
                <w:rFonts w:ascii="Arial" w:eastAsia="Arial" w:hAnsi="Arial"/>
                <w:sz w:val="22"/>
                <w:szCs w:val="22"/>
              </w:rPr>
            </w:pPr>
            <w:r w:rsidRPr="00723F65">
              <w:rPr>
                <w:rFonts w:ascii="Arial" w:eastAsia="Arial" w:hAnsi="Arial"/>
                <w:sz w:val="22"/>
              </w:rPr>
              <w:t>Скидки на</w:t>
            </w:r>
            <w:r w:rsidRPr="006F5AA1">
              <w:rPr>
                <w:rFonts w:ascii="Arial" w:eastAsia="Arial" w:hAnsi="Arial"/>
                <w:sz w:val="22"/>
              </w:rPr>
              <w:t xml:space="preserve"> проезд</w:t>
            </w:r>
          </w:p>
        </w:tc>
        <w:tc>
          <w:tcPr>
            <w:tcW w:w="404" w:type="dxa"/>
            <w:shd w:val="clear" w:color="auto" w:fill="auto"/>
            <w:vAlign w:val="bottom"/>
          </w:tcPr>
          <w:p w:rsidR="00655B4D" w:rsidRPr="00D66066" w:rsidRDefault="00655B4D" w:rsidP="00743ABE">
            <w:pPr>
              <w:spacing w:line="0" w:lineRule="atLeast"/>
              <w:ind w:right="50"/>
              <w:jc w:val="right"/>
              <w:rPr>
                <w:rFonts w:ascii="Arial" w:eastAsia="Arial" w:hAnsi="Arial"/>
                <w:sz w:val="22"/>
                <w:szCs w:val="22"/>
              </w:rPr>
            </w:pPr>
            <w:r>
              <w:rPr>
                <w:rFonts w:ascii="Arial" w:eastAsia="Arial" w:hAnsi="Arial"/>
                <w:sz w:val="22"/>
                <w:szCs w:val="22"/>
              </w:rPr>
              <w:t>32</w:t>
            </w:r>
          </w:p>
        </w:tc>
      </w:tr>
      <w:tr w:rsidR="00655B4D" w:rsidRPr="00536330" w:rsidTr="00743ABE">
        <w:trPr>
          <w:trHeight w:val="252"/>
        </w:trPr>
        <w:tc>
          <w:tcPr>
            <w:tcW w:w="563" w:type="dxa"/>
            <w:shd w:val="clear" w:color="auto" w:fill="auto"/>
            <w:vAlign w:val="bottom"/>
          </w:tcPr>
          <w:p w:rsidR="00655B4D" w:rsidRPr="00D66066" w:rsidRDefault="00655B4D" w:rsidP="00743ABE">
            <w:pPr>
              <w:spacing w:line="0" w:lineRule="atLeast"/>
              <w:jc w:val="right"/>
              <w:rPr>
                <w:rFonts w:ascii="Arial" w:eastAsia="Arial" w:hAnsi="Arial"/>
                <w:sz w:val="22"/>
                <w:szCs w:val="22"/>
              </w:rPr>
            </w:pPr>
            <w:r w:rsidRPr="00D66066">
              <w:rPr>
                <w:rFonts w:ascii="Arial" w:eastAsia="Arial" w:hAnsi="Arial"/>
                <w:sz w:val="22"/>
                <w:szCs w:val="22"/>
              </w:rPr>
              <w:t>63</w:t>
            </w:r>
          </w:p>
        </w:tc>
        <w:tc>
          <w:tcPr>
            <w:tcW w:w="8306" w:type="dxa"/>
            <w:shd w:val="clear" w:color="auto" w:fill="auto"/>
            <w:vAlign w:val="bottom"/>
          </w:tcPr>
          <w:p w:rsidR="00655B4D" w:rsidRPr="00D66066" w:rsidRDefault="00655B4D" w:rsidP="00743ABE">
            <w:pPr>
              <w:spacing w:line="0" w:lineRule="atLeast"/>
              <w:ind w:left="40"/>
              <w:rPr>
                <w:rFonts w:ascii="Arial" w:eastAsia="Arial" w:hAnsi="Arial"/>
                <w:sz w:val="22"/>
                <w:szCs w:val="22"/>
              </w:rPr>
            </w:pPr>
            <w:r w:rsidRPr="006F5AA1">
              <w:rPr>
                <w:rFonts w:ascii="Arial" w:eastAsia="Arial" w:hAnsi="Arial"/>
                <w:sz w:val="22"/>
              </w:rPr>
              <w:t>Скидки на проезд детей</w:t>
            </w:r>
          </w:p>
        </w:tc>
        <w:tc>
          <w:tcPr>
            <w:tcW w:w="404" w:type="dxa"/>
            <w:shd w:val="clear" w:color="auto" w:fill="auto"/>
            <w:vAlign w:val="bottom"/>
          </w:tcPr>
          <w:p w:rsidR="00655B4D" w:rsidRPr="00D66066" w:rsidRDefault="00655B4D" w:rsidP="00743ABE">
            <w:pPr>
              <w:spacing w:line="0" w:lineRule="atLeast"/>
              <w:ind w:right="50"/>
              <w:jc w:val="right"/>
              <w:rPr>
                <w:rFonts w:ascii="Arial" w:eastAsia="Arial" w:hAnsi="Arial"/>
                <w:sz w:val="22"/>
                <w:szCs w:val="22"/>
              </w:rPr>
            </w:pPr>
            <w:r>
              <w:rPr>
                <w:rFonts w:ascii="Arial" w:eastAsia="Arial" w:hAnsi="Arial"/>
                <w:sz w:val="22"/>
                <w:szCs w:val="22"/>
              </w:rPr>
              <w:t>32</w:t>
            </w:r>
          </w:p>
        </w:tc>
      </w:tr>
      <w:tr w:rsidR="00655B4D" w:rsidRPr="00536330" w:rsidTr="00743ABE">
        <w:trPr>
          <w:trHeight w:val="254"/>
        </w:trPr>
        <w:tc>
          <w:tcPr>
            <w:tcW w:w="563" w:type="dxa"/>
            <w:shd w:val="clear" w:color="auto" w:fill="auto"/>
            <w:vAlign w:val="bottom"/>
          </w:tcPr>
          <w:p w:rsidR="00655B4D" w:rsidRPr="00D66066" w:rsidRDefault="00655B4D" w:rsidP="00743ABE">
            <w:pPr>
              <w:spacing w:line="0" w:lineRule="atLeast"/>
              <w:jc w:val="right"/>
              <w:rPr>
                <w:rFonts w:ascii="Arial" w:eastAsia="Arial" w:hAnsi="Arial"/>
                <w:sz w:val="22"/>
                <w:szCs w:val="22"/>
              </w:rPr>
            </w:pPr>
            <w:r w:rsidRPr="00D66066">
              <w:rPr>
                <w:rFonts w:ascii="Arial" w:eastAsia="Arial" w:hAnsi="Arial"/>
                <w:sz w:val="22"/>
                <w:szCs w:val="22"/>
              </w:rPr>
              <w:t>64</w:t>
            </w:r>
          </w:p>
        </w:tc>
        <w:tc>
          <w:tcPr>
            <w:tcW w:w="8306" w:type="dxa"/>
            <w:shd w:val="clear" w:color="auto" w:fill="auto"/>
            <w:vAlign w:val="bottom"/>
          </w:tcPr>
          <w:p w:rsidR="00655B4D" w:rsidRPr="00D66066" w:rsidRDefault="00655B4D" w:rsidP="00743ABE">
            <w:pPr>
              <w:spacing w:line="0" w:lineRule="atLeast"/>
              <w:ind w:left="40"/>
              <w:rPr>
                <w:rFonts w:ascii="Arial" w:eastAsia="Arial" w:hAnsi="Arial"/>
                <w:sz w:val="22"/>
                <w:szCs w:val="22"/>
              </w:rPr>
            </w:pPr>
            <w:r w:rsidRPr="006F5AA1">
              <w:rPr>
                <w:rFonts w:ascii="Arial" w:eastAsia="Arial" w:hAnsi="Arial"/>
                <w:sz w:val="22"/>
              </w:rPr>
              <w:t>Резервирование мест</w:t>
            </w:r>
          </w:p>
        </w:tc>
        <w:tc>
          <w:tcPr>
            <w:tcW w:w="404" w:type="dxa"/>
            <w:shd w:val="clear" w:color="auto" w:fill="auto"/>
            <w:vAlign w:val="bottom"/>
          </w:tcPr>
          <w:p w:rsidR="00655B4D" w:rsidRPr="00D66066" w:rsidRDefault="00655B4D" w:rsidP="00743ABE">
            <w:pPr>
              <w:spacing w:line="0" w:lineRule="atLeast"/>
              <w:ind w:right="50"/>
              <w:jc w:val="right"/>
              <w:rPr>
                <w:rFonts w:ascii="Arial" w:eastAsia="Arial" w:hAnsi="Arial"/>
                <w:sz w:val="22"/>
                <w:szCs w:val="22"/>
              </w:rPr>
            </w:pPr>
            <w:r>
              <w:rPr>
                <w:rFonts w:ascii="Arial" w:eastAsia="Arial" w:hAnsi="Arial"/>
                <w:sz w:val="22"/>
                <w:szCs w:val="22"/>
              </w:rPr>
              <w:t>32</w:t>
            </w:r>
          </w:p>
        </w:tc>
      </w:tr>
      <w:tr w:rsidR="00655B4D" w:rsidRPr="00536330" w:rsidTr="00743ABE">
        <w:trPr>
          <w:trHeight w:val="252"/>
        </w:trPr>
        <w:tc>
          <w:tcPr>
            <w:tcW w:w="563" w:type="dxa"/>
            <w:shd w:val="clear" w:color="auto" w:fill="auto"/>
            <w:vAlign w:val="bottom"/>
          </w:tcPr>
          <w:p w:rsidR="00655B4D" w:rsidRPr="00D66066" w:rsidRDefault="00655B4D" w:rsidP="00743ABE">
            <w:pPr>
              <w:spacing w:line="0" w:lineRule="atLeast"/>
              <w:jc w:val="right"/>
              <w:rPr>
                <w:rFonts w:ascii="Arial" w:eastAsia="Arial" w:hAnsi="Arial"/>
                <w:sz w:val="22"/>
                <w:szCs w:val="22"/>
              </w:rPr>
            </w:pPr>
            <w:r w:rsidRPr="00D66066">
              <w:rPr>
                <w:rFonts w:ascii="Arial" w:eastAsia="Arial" w:hAnsi="Arial"/>
                <w:sz w:val="22"/>
                <w:szCs w:val="22"/>
              </w:rPr>
              <w:t>65</w:t>
            </w:r>
          </w:p>
        </w:tc>
        <w:tc>
          <w:tcPr>
            <w:tcW w:w="8306" w:type="dxa"/>
            <w:shd w:val="clear" w:color="auto" w:fill="auto"/>
            <w:vAlign w:val="bottom"/>
          </w:tcPr>
          <w:p w:rsidR="00655B4D" w:rsidRPr="00D66066" w:rsidRDefault="00655B4D" w:rsidP="00743ABE">
            <w:pPr>
              <w:spacing w:line="0" w:lineRule="atLeast"/>
              <w:ind w:left="40"/>
              <w:rPr>
                <w:rFonts w:ascii="Arial" w:eastAsia="Arial" w:hAnsi="Arial"/>
                <w:sz w:val="22"/>
                <w:szCs w:val="22"/>
              </w:rPr>
            </w:pPr>
            <w:r w:rsidRPr="006F5AA1">
              <w:rPr>
                <w:rFonts w:ascii="Arial" w:eastAsia="Arial" w:hAnsi="Arial"/>
                <w:sz w:val="22"/>
              </w:rPr>
              <w:t>Заказ билетов</w:t>
            </w:r>
          </w:p>
        </w:tc>
        <w:tc>
          <w:tcPr>
            <w:tcW w:w="404" w:type="dxa"/>
            <w:shd w:val="clear" w:color="auto" w:fill="auto"/>
            <w:vAlign w:val="bottom"/>
          </w:tcPr>
          <w:p w:rsidR="00655B4D" w:rsidRPr="00D66066" w:rsidRDefault="00655B4D" w:rsidP="00743ABE">
            <w:pPr>
              <w:spacing w:line="0" w:lineRule="atLeast"/>
              <w:ind w:right="50"/>
              <w:jc w:val="right"/>
              <w:rPr>
                <w:rFonts w:ascii="Arial" w:eastAsia="Arial" w:hAnsi="Arial"/>
                <w:sz w:val="22"/>
                <w:szCs w:val="22"/>
              </w:rPr>
            </w:pPr>
            <w:r>
              <w:rPr>
                <w:rFonts w:ascii="Arial" w:eastAsia="Arial" w:hAnsi="Arial"/>
                <w:sz w:val="22"/>
                <w:szCs w:val="22"/>
              </w:rPr>
              <w:t>33</w:t>
            </w:r>
          </w:p>
        </w:tc>
      </w:tr>
      <w:tr w:rsidR="00655B4D" w:rsidRPr="00536330" w:rsidTr="00743ABE">
        <w:trPr>
          <w:trHeight w:val="252"/>
        </w:trPr>
        <w:tc>
          <w:tcPr>
            <w:tcW w:w="563" w:type="dxa"/>
            <w:shd w:val="clear" w:color="auto" w:fill="auto"/>
            <w:vAlign w:val="bottom"/>
          </w:tcPr>
          <w:p w:rsidR="00655B4D" w:rsidRPr="00D66066" w:rsidRDefault="00655B4D" w:rsidP="00743ABE">
            <w:pPr>
              <w:spacing w:line="277" w:lineRule="exact"/>
              <w:jc w:val="right"/>
              <w:rPr>
                <w:rFonts w:ascii="Arial" w:eastAsia="Arial" w:hAnsi="Arial"/>
                <w:sz w:val="22"/>
                <w:szCs w:val="22"/>
              </w:rPr>
            </w:pPr>
            <w:r w:rsidRPr="00D66066">
              <w:rPr>
                <w:rFonts w:ascii="Arial" w:eastAsia="Times New Roman" w:hAnsi="Arial"/>
                <w:sz w:val="22"/>
                <w:szCs w:val="22"/>
              </w:rPr>
              <w:t>66</w:t>
            </w:r>
          </w:p>
        </w:tc>
        <w:tc>
          <w:tcPr>
            <w:tcW w:w="8306" w:type="dxa"/>
            <w:shd w:val="clear" w:color="auto" w:fill="auto"/>
            <w:vAlign w:val="bottom"/>
          </w:tcPr>
          <w:p w:rsidR="00655B4D" w:rsidRPr="00D37EBF" w:rsidRDefault="00655B4D" w:rsidP="00743ABE">
            <w:pPr>
              <w:spacing w:line="0" w:lineRule="atLeast"/>
              <w:ind w:left="40"/>
              <w:rPr>
                <w:rFonts w:ascii="Arial" w:eastAsia="Arial" w:hAnsi="Arial"/>
                <w:sz w:val="22"/>
                <w:szCs w:val="22"/>
                <w:lang w:val="ru-RU"/>
              </w:rPr>
            </w:pPr>
            <w:r w:rsidRPr="006F5AA1">
              <w:rPr>
                <w:rFonts w:ascii="Arial" w:eastAsia="Arial" w:hAnsi="Arial"/>
                <w:sz w:val="22"/>
              </w:rPr>
              <w:t xml:space="preserve">Проездные </w:t>
            </w:r>
            <w:r>
              <w:rPr>
                <w:rFonts w:ascii="Arial" w:eastAsia="Arial" w:hAnsi="Arial"/>
                <w:sz w:val="22"/>
                <w:lang w:val="ru-RU"/>
              </w:rPr>
              <w:t>документы</w:t>
            </w:r>
          </w:p>
        </w:tc>
        <w:tc>
          <w:tcPr>
            <w:tcW w:w="404" w:type="dxa"/>
            <w:shd w:val="clear" w:color="auto" w:fill="auto"/>
            <w:vAlign w:val="bottom"/>
          </w:tcPr>
          <w:p w:rsidR="00655B4D" w:rsidRPr="00D66066" w:rsidRDefault="00655B4D" w:rsidP="00743ABE">
            <w:pPr>
              <w:spacing w:line="0" w:lineRule="atLeast"/>
              <w:ind w:right="50"/>
              <w:jc w:val="right"/>
              <w:rPr>
                <w:rFonts w:ascii="Arial" w:eastAsia="Arial" w:hAnsi="Arial"/>
                <w:sz w:val="22"/>
                <w:szCs w:val="22"/>
              </w:rPr>
            </w:pPr>
            <w:r>
              <w:rPr>
                <w:rFonts w:ascii="Arial" w:eastAsia="Arial" w:hAnsi="Arial"/>
                <w:sz w:val="22"/>
                <w:szCs w:val="22"/>
              </w:rPr>
              <w:t>33</w:t>
            </w:r>
          </w:p>
        </w:tc>
      </w:tr>
      <w:tr w:rsidR="00655B4D" w:rsidRPr="00536330" w:rsidTr="00743ABE">
        <w:trPr>
          <w:trHeight w:val="252"/>
        </w:trPr>
        <w:tc>
          <w:tcPr>
            <w:tcW w:w="563" w:type="dxa"/>
            <w:shd w:val="clear" w:color="auto" w:fill="auto"/>
            <w:vAlign w:val="bottom"/>
          </w:tcPr>
          <w:p w:rsidR="00655B4D" w:rsidRPr="00D66066" w:rsidRDefault="00655B4D" w:rsidP="00743ABE">
            <w:pPr>
              <w:spacing w:line="0" w:lineRule="atLeast"/>
              <w:jc w:val="right"/>
              <w:rPr>
                <w:rFonts w:ascii="Arial" w:eastAsia="Arial" w:hAnsi="Arial"/>
                <w:sz w:val="22"/>
                <w:szCs w:val="22"/>
              </w:rPr>
            </w:pPr>
            <w:r>
              <w:rPr>
                <w:rFonts w:ascii="Arial" w:eastAsia="Arial" w:hAnsi="Arial"/>
                <w:sz w:val="22"/>
                <w:szCs w:val="22"/>
              </w:rPr>
              <w:t>67</w:t>
            </w:r>
          </w:p>
        </w:tc>
        <w:tc>
          <w:tcPr>
            <w:tcW w:w="8306" w:type="dxa"/>
            <w:shd w:val="clear" w:color="auto" w:fill="auto"/>
            <w:vAlign w:val="bottom"/>
          </w:tcPr>
          <w:p w:rsidR="00655B4D" w:rsidRPr="00D66066" w:rsidRDefault="00655B4D" w:rsidP="00743ABE">
            <w:pPr>
              <w:spacing w:line="0" w:lineRule="atLeast"/>
              <w:ind w:left="40"/>
              <w:rPr>
                <w:rFonts w:ascii="Arial" w:eastAsia="Arial" w:hAnsi="Arial"/>
                <w:sz w:val="22"/>
                <w:szCs w:val="22"/>
              </w:rPr>
            </w:pPr>
            <w:r w:rsidRPr="006F5AA1">
              <w:rPr>
                <w:rFonts w:ascii="Arial" w:eastAsia="Arial" w:hAnsi="Arial"/>
                <w:sz w:val="22"/>
              </w:rPr>
              <w:t>Расчет цен на проезд</w:t>
            </w:r>
          </w:p>
        </w:tc>
        <w:tc>
          <w:tcPr>
            <w:tcW w:w="404" w:type="dxa"/>
            <w:shd w:val="clear" w:color="auto" w:fill="auto"/>
            <w:vAlign w:val="bottom"/>
          </w:tcPr>
          <w:p w:rsidR="00655B4D" w:rsidRPr="00D66066" w:rsidRDefault="00655B4D" w:rsidP="00743ABE">
            <w:pPr>
              <w:spacing w:line="0" w:lineRule="atLeast"/>
              <w:ind w:right="50"/>
              <w:jc w:val="right"/>
              <w:rPr>
                <w:rFonts w:ascii="Arial" w:eastAsia="Arial" w:hAnsi="Arial"/>
                <w:sz w:val="22"/>
                <w:szCs w:val="22"/>
              </w:rPr>
            </w:pPr>
            <w:r>
              <w:rPr>
                <w:rFonts w:ascii="Arial" w:eastAsia="Arial" w:hAnsi="Arial"/>
                <w:sz w:val="22"/>
                <w:szCs w:val="22"/>
              </w:rPr>
              <w:t>33</w:t>
            </w:r>
          </w:p>
        </w:tc>
      </w:tr>
      <w:tr w:rsidR="00655B4D" w:rsidRPr="00536330" w:rsidTr="00743ABE">
        <w:trPr>
          <w:trHeight w:val="252"/>
        </w:trPr>
        <w:tc>
          <w:tcPr>
            <w:tcW w:w="563" w:type="dxa"/>
            <w:shd w:val="clear" w:color="auto" w:fill="auto"/>
            <w:vAlign w:val="bottom"/>
          </w:tcPr>
          <w:p w:rsidR="00655B4D" w:rsidRPr="00D66066" w:rsidRDefault="00655B4D" w:rsidP="00743ABE">
            <w:pPr>
              <w:spacing w:line="0" w:lineRule="atLeast"/>
              <w:jc w:val="right"/>
              <w:rPr>
                <w:rFonts w:ascii="Arial" w:eastAsia="Arial" w:hAnsi="Arial"/>
                <w:sz w:val="22"/>
                <w:szCs w:val="22"/>
              </w:rPr>
            </w:pPr>
            <w:r>
              <w:rPr>
                <w:rFonts w:ascii="Arial" w:eastAsia="Arial" w:hAnsi="Arial"/>
                <w:sz w:val="22"/>
                <w:szCs w:val="22"/>
              </w:rPr>
              <w:t>68</w:t>
            </w:r>
          </w:p>
        </w:tc>
        <w:tc>
          <w:tcPr>
            <w:tcW w:w="8306" w:type="dxa"/>
            <w:shd w:val="clear" w:color="auto" w:fill="auto"/>
            <w:vAlign w:val="bottom"/>
          </w:tcPr>
          <w:p w:rsidR="00655B4D" w:rsidRPr="00D66066" w:rsidRDefault="00655B4D" w:rsidP="00743ABE">
            <w:pPr>
              <w:spacing w:line="0" w:lineRule="atLeast"/>
              <w:ind w:left="40"/>
              <w:rPr>
                <w:rFonts w:ascii="Arial" w:eastAsia="Arial" w:hAnsi="Arial"/>
                <w:sz w:val="22"/>
                <w:szCs w:val="22"/>
              </w:rPr>
            </w:pPr>
            <w:r w:rsidRPr="006F5AA1">
              <w:rPr>
                <w:rFonts w:ascii="Arial" w:eastAsia="Arial" w:hAnsi="Arial"/>
                <w:sz w:val="22"/>
              </w:rPr>
              <w:t>Исключительное право использования купе</w:t>
            </w:r>
          </w:p>
        </w:tc>
        <w:tc>
          <w:tcPr>
            <w:tcW w:w="404" w:type="dxa"/>
            <w:shd w:val="clear" w:color="auto" w:fill="auto"/>
            <w:vAlign w:val="bottom"/>
          </w:tcPr>
          <w:p w:rsidR="00655B4D" w:rsidRPr="00D66066" w:rsidRDefault="00655B4D" w:rsidP="00743ABE">
            <w:pPr>
              <w:spacing w:line="0" w:lineRule="atLeast"/>
              <w:ind w:right="50"/>
              <w:jc w:val="right"/>
              <w:rPr>
                <w:rFonts w:ascii="Arial" w:eastAsia="Arial" w:hAnsi="Arial"/>
                <w:sz w:val="22"/>
                <w:szCs w:val="22"/>
              </w:rPr>
            </w:pPr>
            <w:r>
              <w:rPr>
                <w:rFonts w:ascii="Arial" w:eastAsia="Arial" w:hAnsi="Arial"/>
                <w:sz w:val="22"/>
                <w:szCs w:val="22"/>
              </w:rPr>
              <w:t>33</w:t>
            </w:r>
          </w:p>
        </w:tc>
      </w:tr>
      <w:tr w:rsidR="00655B4D" w:rsidRPr="00536330" w:rsidTr="00743ABE">
        <w:trPr>
          <w:trHeight w:val="252"/>
        </w:trPr>
        <w:tc>
          <w:tcPr>
            <w:tcW w:w="563" w:type="dxa"/>
            <w:shd w:val="clear" w:color="auto" w:fill="auto"/>
            <w:vAlign w:val="bottom"/>
          </w:tcPr>
          <w:p w:rsidR="00655B4D" w:rsidRPr="00D66066" w:rsidRDefault="00655B4D" w:rsidP="00743ABE">
            <w:pPr>
              <w:spacing w:line="0" w:lineRule="atLeast"/>
              <w:jc w:val="right"/>
              <w:rPr>
                <w:rFonts w:ascii="Arial" w:eastAsia="Arial" w:hAnsi="Arial"/>
                <w:sz w:val="22"/>
                <w:szCs w:val="22"/>
              </w:rPr>
            </w:pPr>
            <w:r>
              <w:rPr>
                <w:rFonts w:ascii="Arial" w:eastAsia="Arial" w:hAnsi="Arial"/>
                <w:sz w:val="22"/>
                <w:szCs w:val="22"/>
              </w:rPr>
              <w:t>69</w:t>
            </w:r>
          </w:p>
        </w:tc>
        <w:tc>
          <w:tcPr>
            <w:tcW w:w="8306" w:type="dxa"/>
            <w:shd w:val="clear" w:color="auto" w:fill="auto"/>
            <w:vAlign w:val="bottom"/>
          </w:tcPr>
          <w:p w:rsidR="00655B4D" w:rsidRPr="00D66066" w:rsidRDefault="00655B4D" w:rsidP="00743ABE">
            <w:pPr>
              <w:spacing w:line="0" w:lineRule="atLeast"/>
              <w:ind w:left="40"/>
              <w:rPr>
                <w:rFonts w:ascii="Arial" w:eastAsia="Arial" w:hAnsi="Arial"/>
                <w:sz w:val="22"/>
                <w:szCs w:val="22"/>
              </w:rPr>
            </w:pPr>
            <w:r w:rsidRPr="006F5AA1">
              <w:rPr>
                <w:rFonts w:ascii="Arial" w:eastAsia="Arial" w:hAnsi="Arial"/>
                <w:sz w:val="22"/>
              </w:rPr>
              <w:t xml:space="preserve">Обмен/возмещение стоимости групповых проездных </w:t>
            </w:r>
            <w:r>
              <w:rPr>
                <w:rFonts w:ascii="Arial" w:eastAsia="Arial" w:hAnsi="Arial"/>
                <w:sz w:val="22"/>
                <w:lang w:val="ru-RU"/>
              </w:rPr>
              <w:t>документов</w:t>
            </w:r>
            <w:del w:id="13" w:author="Daniel Jvirblis" w:date="2021-12-01T07:13:00Z">
              <w:r w:rsidDel="009F3976">
                <w:rPr>
                  <w:rFonts w:ascii="Arial" w:eastAsia="Arial" w:hAnsi="Arial"/>
                  <w:sz w:val="22"/>
                  <w:lang w:val="ru-RU"/>
                </w:rPr>
                <w:delText xml:space="preserve"> </w:delText>
              </w:r>
            </w:del>
          </w:p>
        </w:tc>
        <w:tc>
          <w:tcPr>
            <w:tcW w:w="404" w:type="dxa"/>
            <w:shd w:val="clear" w:color="auto" w:fill="auto"/>
            <w:vAlign w:val="bottom"/>
          </w:tcPr>
          <w:p w:rsidR="00655B4D" w:rsidRPr="00D66066" w:rsidRDefault="00655B4D" w:rsidP="00743ABE">
            <w:pPr>
              <w:spacing w:line="0" w:lineRule="atLeast"/>
              <w:ind w:right="50"/>
              <w:jc w:val="right"/>
              <w:rPr>
                <w:rFonts w:ascii="Arial" w:eastAsia="Arial" w:hAnsi="Arial"/>
                <w:sz w:val="22"/>
                <w:szCs w:val="22"/>
              </w:rPr>
            </w:pPr>
            <w:r>
              <w:rPr>
                <w:rFonts w:ascii="Arial" w:eastAsia="Arial" w:hAnsi="Arial"/>
                <w:sz w:val="22"/>
                <w:szCs w:val="22"/>
              </w:rPr>
              <w:t>33</w:t>
            </w:r>
          </w:p>
        </w:tc>
      </w:tr>
      <w:tr w:rsidR="00655B4D" w:rsidRPr="00536330" w:rsidTr="00743ABE">
        <w:trPr>
          <w:trHeight w:val="252"/>
        </w:trPr>
        <w:tc>
          <w:tcPr>
            <w:tcW w:w="563" w:type="dxa"/>
            <w:shd w:val="clear" w:color="auto" w:fill="auto"/>
          </w:tcPr>
          <w:p w:rsidR="00655B4D" w:rsidRPr="00D66066" w:rsidRDefault="00655B4D" w:rsidP="00743ABE">
            <w:pPr>
              <w:spacing w:line="0" w:lineRule="atLeast"/>
              <w:jc w:val="right"/>
              <w:rPr>
                <w:rFonts w:ascii="Arial" w:eastAsia="Arial" w:hAnsi="Arial"/>
                <w:sz w:val="22"/>
                <w:szCs w:val="22"/>
              </w:rPr>
            </w:pPr>
            <w:r>
              <w:rPr>
                <w:rFonts w:ascii="Arial" w:eastAsia="Arial" w:hAnsi="Arial"/>
                <w:sz w:val="22"/>
                <w:szCs w:val="22"/>
              </w:rPr>
              <w:t>70</w:t>
            </w:r>
          </w:p>
        </w:tc>
        <w:tc>
          <w:tcPr>
            <w:tcW w:w="8306" w:type="dxa"/>
            <w:shd w:val="clear" w:color="auto" w:fill="auto"/>
            <w:vAlign w:val="bottom"/>
          </w:tcPr>
          <w:p w:rsidR="00655B4D" w:rsidRPr="00D66066" w:rsidRDefault="00655B4D" w:rsidP="00743ABE">
            <w:pPr>
              <w:spacing w:line="0" w:lineRule="atLeast"/>
              <w:ind w:left="40"/>
              <w:rPr>
                <w:rFonts w:ascii="Arial" w:eastAsia="Arial" w:hAnsi="Arial"/>
                <w:sz w:val="22"/>
                <w:szCs w:val="22"/>
              </w:rPr>
            </w:pPr>
            <w:r w:rsidRPr="006F5AA1">
              <w:rPr>
                <w:rFonts w:ascii="Arial" w:eastAsia="Arial" w:hAnsi="Arial"/>
                <w:sz w:val="22"/>
              </w:rPr>
              <w:t>Использование мест в спальных, кушетных</w:t>
            </w:r>
            <w:r>
              <w:rPr>
                <w:rFonts w:ascii="Arial" w:eastAsia="Arial" w:hAnsi="Arial"/>
                <w:sz w:val="22"/>
                <w:lang w:val="ru-RU"/>
              </w:rPr>
              <w:t>/плацкартных</w:t>
            </w:r>
            <w:r w:rsidRPr="006F5AA1">
              <w:rPr>
                <w:rFonts w:ascii="Arial" w:eastAsia="Arial" w:hAnsi="Arial"/>
                <w:sz w:val="22"/>
              </w:rPr>
              <w:t xml:space="preserve"> вагонах и вагонах с местами для</w:t>
            </w:r>
            <w:r>
              <w:rPr>
                <w:rFonts w:ascii="Arial" w:eastAsia="Arial" w:hAnsi="Arial"/>
                <w:sz w:val="22"/>
              </w:rPr>
              <w:t xml:space="preserve"> </w:t>
            </w:r>
            <w:r w:rsidRPr="006F5AA1">
              <w:rPr>
                <w:rFonts w:ascii="Arial" w:eastAsia="Arial" w:hAnsi="Arial"/>
                <w:sz w:val="22"/>
              </w:rPr>
              <w:t>сидения в ночных поездах</w:t>
            </w:r>
          </w:p>
        </w:tc>
        <w:tc>
          <w:tcPr>
            <w:tcW w:w="404" w:type="dxa"/>
            <w:shd w:val="clear" w:color="auto" w:fill="auto"/>
            <w:vAlign w:val="bottom"/>
          </w:tcPr>
          <w:p w:rsidR="00655B4D" w:rsidRPr="00D66066" w:rsidRDefault="00655B4D" w:rsidP="00743ABE">
            <w:pPr>
              <w:spacing w:line="0" w:lineRule="atLeast"/>
              <w:ind w:right="50"/>
              <w:jc w:val="right"/>
              <w:rPr>
                <w:rFonts w:ascii="Arial" w:eastAsia="Arial" w:hAnsi="Arial"/>
                <w:sz w:val="22"/>
                <w:szCs w:val="22"/>
              </w:rPr>
            </w:pPr>
            <w:r>
              <w:rPr>
                <w:rFonts w:ascii="Arial" w:eastAsia="Arial" w:hAnsi="Arial"/>
                <w:sz w:val="22"/>
                <w:szCs w:val="22"/>
              </w:rPr>
              <w:t>34</w:t>
            </w:r>
          </w:p>
        </w:tc>
      </w:tr>
      <w:tr w:rsidR="00655B4D" w:rsidRPr="00536330" w:rsidTr="00743ABE">
        <w:trPr>
          <w:trHeight w:val="565"/>
        </w:trPr>
        <w:tc>
          <w:tcPr>
            <w:tcW w:w="8869" w:type="dxa"/>
            <w:gridSpan w:val="2"/>
            <w:shd w:val="clear" w:color="auto" w:fill="auto"/>
            <w:vAlign w:val="bottom"/>
          </w:tcPr>
          <w:p w:rsidR="00655B4D" w:rsidRPr="006F5AA1" w:rsidRDefault="00655B4D" w:rsidP="00743ABE">
            <w:pPr>
              <w:spacing w:line="0" w:lineRule="atLeast"/>
              <w:ind w:left="40"/>
              <w:rPr>
                <w:rFonts w:ascii="Arial" w:eastAsia="Arial" w:hAnsi="Arial"/>
                <w:sz w:val="22"/>
              </w:rPr>
            </w:pPr>
            <w:r w:rsidRPr="006F5AA1">
              <w:rPr>
                <w:rFonts w:ascii="Arial" w:eastAsia="Arial" w:hAnsi="Arial"/>
                <w:b/>
                <w:sz w:val="22"/>
              </w:rPr>
              <w:t>РАЗДЕЛ С - Специальные поезда и вагоны</w:t>
            </w:r>
          </w:p>
        </w:tc>
        <w:tc>
          <w:tcPr>
            <w:tcW w:w="404" w:type="dxa"/>
            <w:shd w:val="clear" w:color="auto" w:fill="auto"/>
            <w:vAlign w:val="bottom"/>
          </w:tcPr>
          <w:p w:rsidR="00655B4D" w:rsidRDefault="00655B4D" w:rsidP="00743ABE">
            <w:pPr>
              <w:spacing w:line="0" w:lineRule="atLeast"/>
              <w:ind w:right="50"/>
              <w:jc w:val="right"/>
              <w:rPr>
                <w:rFonts w:ascii="Arial" w:eastAsia="Arial" w:hAnsi="Arial"/>
                <w:sz w:val="22"/>
                <w:szCs w:val="22"/>
              </w:rPr>
            </w:pPr>
            <w:r>
              <w:rPr>
                <w:rFonts w:ascii="Arial" w:eastAsia="Arial" w:hAnsi="Arial"/>
                <w:sz w:val="22"/>
                <w:szCs w:val="22"/>
              </w:rPr>
              <w:t>35</w:t>
            </w:r>
          </w:p>
        </w:tc>
      </w:tr>
      <w:tr w:rsidR="00655B4D" w:rsidRPr="00536330" w:rsidTr="00743ABE">
        <w:trPr>
          <w:trHeight w:val="559"/>
        </w:trPr>
        <w:tc>
          <w:tcPr>
            <w:tcW w:w="8869" w:type="dxa"/>
            <w:gridSpan w:val="2"/>
            <w:shd w:val="clear" w:color="auto" w:fill="auto"/>
            <w:vAlign w:val="bottom"/>
          </w:tcPr>
          <w:p w:rsidR="00655B4D" w:rsidRPr="006F5AA1" w:rsidRDefault="00655B4D" w:rsidP="00743ABE">
            <w:pPr>
              <w:spacing w:line="0" w:lineRule="atLeast"/>
              <w:ind w:left="40"/>
              <w:rPr>
                <w:rFonts w:ascii="Arial" w:eastAsia="Arial" w:hAnsi="Arial"/>
                <w:sz w:val="22"/>
              </w:rPr>
            </w:pPr>
            <w:r w:rsidRPr="006F5AA1">
              <w:rPr>
                <w:rFonts w:ascii="Arial" w:eastAsia="Arial" w:hAnsi="Arial"/>
                <w:b/>
                <w:sz w:val="22"/>
              </w:rPr>
              <w:t>РАЗДЕЛ D – Отвественность</w:t>
            </w:r>
          </w:p>
        </w:tc>
        <w:tc>
          <w:tcPr>
            <w:tcW w:w="404" w:type="dxa"/>
            <w:shd w:val="clear" w:color="auto" w:fill="auto"/>
            <w:vAlign w:val="bottom"/>
          </w:tcPr>
          <w:p w:rsidR="00655B4D" w:rsidRDefault="00655B4D" w:rsidP="00743ABE">
            <w:pPr>
              <w:spacing w:line="0" w:lineRule="atLeast"/>
              <w:ind w:right="50"/>
              <w:jc w:val="right"/>
              <w:rPr>
                <w:rFonts w:ascii="Arial" w:eastAsia="Arial" w:hAnsi="Arial"/>
                <w:sz w:val="22"/>
                <w:szCs w:val="22"/>
              </w:rPr>
            </w:pPr>
            <w:r>
              <w:rPr>
                <w:rFonts w:ascii="Arial" w:eastAsia="Arial" w:hAnsi="Arial"/>
                <w:sz w:val="22"/>
                <w:szCs w:val="22"/>
              </w:rPr>
              <w:t>36</w:t>
            </w:r>
          </w:p>
        </w:tc>
      </w:tr>
    </w:tbl>
    <w:p w:rsidR="00655B4D" w:rsidRPr="006F5AA1" w:rsidRDefault="00655B4D" w:rsidP="00655B4D">
      <w:pPr>
        <w:rPr>
          <w:rFonts w:ascii="Arial" w:eastAsia="Times New Roman" w:hAnsi="Arial"/>
        </w:rPr>
      </w:pPr>
    </w:p>
    <w:p w:rsidR="00655B4D" w:rsidRPr="006F5AA1" w:rsidRDefault="00655B4D" w:rsidP="00655B4D">
      <w:pPr>
        <w:rPr>
          <w:rFonts w:ascii="Arial" w:eastAsia="Times New Roman" w:hAnsi="Arial"/>
        </w:rPr>
      </w:pPr>
    </w:p>
    <w:p w:rsidR="00655B4D" w:rsidRPr="006F5AA1" w:rsidRDefault="00655B4D" w:rsidP="00655B4D">
      <w:pPr>
        <w:ind w:right="1053"/>
        <w:rPr>
          <w:rFonts w:ascii="Arial" w:eastAsia="Arial" w:hAnsi="Arial"/>
          <w:sz w:val="22"/>
        </w:rPr>
      </w:pPr>
      <w:r w:rsidRPr="006F5AA1">
        <w:rPr>
          <w:rFonts w:ascii="Arial" w:eastAsia="Arial" w:hAnsi="Arial"/>
          <w:b/>
          <w:sz w:val="22"/>
        </w:rPr>
        <w:t>ПРИЛОЖЕНИЕ I</w:t>
      </w:r>
      <w:r>
        <w:rPr>
          <w:rFonts w:ascii="Arial" w:eastAsia="Times New Roman" w:hAnsi="Arial"/>
        </w:rPr>
        <w:tab/>
      </w:r>
      <w:r w:rsidRPr="006F5AA1">
        <w:rPr>
          <w:rFonts w:ascii="Arial" w:eastAsia="Arial" w:hAnsi="Arial"/>
          <w:sz w:val="22"/>
        </w:rPr>
        <w:t>Список участвующих перевозчиков</w:t>
      </w:r>
    </w:p>
    <w:p w:rsidR="00655B4D" w:rsidRDefault="00655B4D" w:rsidP="00655B4D">
      <w:pPr>
        <w:ind w:left="2160" w:right="1053" w:hanging="2160"/>
        <w:rPr>
          <w:rFonts w:ascii="Arial" w:eastAsia="Arial" w:hAnsi="Arial"/>
          <w:b/>
          <w:sz w:val="22"/>
        </w:rPr>
      </w:pPr>
    </w:p>
    <w:p w:rsidR="00655B4D" w:rsidRPr="006F5AA1" w:rsidRDefault="00655B4D" w:rsidP="00655B4D">
      <w:pPr>
        <w:ind w:left="2160" w:right="1053" w:hanging="2160"/>
        <w:rPr>
          <w:rFonts w:ascii="Arial" w:eastAsia="Arial" w:hAnsi="Arial"/>
          <w:sz w:val="22"/>
        </w:rPr>
      </w:pPr>
      <w:r w:rsidRPr="006F5AA1">
        <w:rPr>
          <w:rFonts w:ascii="Arial" w:eastAsia="Arial" w:hAnsi="Arial"/>
          <w:b/>
          <w:sz w:val="22"/>
        </w:rPr>
        <w:t>ПРИЛОЖЕНИЕ II</w:t>
      </w:r>
      <w:r w:rsidRPr="006F5AA1">
        <w:rPr>
          <w:rFonts w:ascii="Arial" w:eastAsia="Times New Roman" w:hAnsi="Arial"/>
        </w:rPr>
        <w:tab/>
      </w:r>
      <w:r w:rsidRPr="006F5AA1">
        <w:rPr>
          <w:rFonts w:ascii="Arial" w:eastAsia="Arial" w:hAnsi="Arial"/>
          <w:sz w:val="22"/>
        </w:rPr>
        <w:t>Специальные приложения к определенным предложениям и</w:t>
      </w:r>
      <w:r>
        <w:rPr>
          <w:rFonts w:ascii="Arial" w:eastAsia="Arial" w:hAnsi="Arial"/>
          <w:sz w:val="22"/>
        </w:rPr>
        <w:t xml:space="preserve"> </w:t>
      </w:r>
      <w:r w:rsidRPr="006F5AA1">
        <w:rPr>
          <w:rFonts w:ascii="Arial" w:eastAsia="Arial" w:hAnsi="Arial"/>
          <w:sz w:val="22"/>
        </w:rPr>
        <w:t>поездам по глобальным ценам</w:t>
      </w:r>
      <w:r>
        <w:rPr>
          <w:rFonts w:ascii="Arial" w:eastAsia="Arial" w:hAnsi="Arial"/>
          <w:sz w:val="22"/>
        </w:rPr>
        <w:t xml:space="preserve"> </w:t>
      </w:r>
      <w:r w:rsidRPr="006F5AA1">
        <w:rPr>
          <w:rFonts w:ascii="Arial" w:eastAsia="Arial" w:hAnsi="Arial"/>
          <w:sz w:val="22"/>
        </w:rPr>
        <w:t xml:space="preserve">(приложения к поездам по глобальным </w:t>
      </w:r>
      <w:r w:rsidRPr="006F5AA1">
        <w:rPr>
          <w:rFonts w:ascii="Arial" w:eastAsia="Arial" w:hAnsi="Arial"/>
          <w:sz w:val="22"/>
          <w:lang w:val="ru-RU"/>
        </w:rPr>
        <w:t>ценам</w:t>
      </w:r>
      <w:r w:rsidRPr="006F5AA1">
        <w:rPr>
          <w:rFonts w:ascii="Arial" w:eastAsia="Arial" w:hAnsi="Arial"/>
          <w:sz w:val="22"/>
        </w:rPr>
        <w:t>)</w:t>
      </w:r>
    </w:p>
    <w:p w:rsidR="00655B4D" w:rsidRDefault="00655B4D" w:rsidP="00655B4D">
      <w:pPr>
        <w:ind w:left="2160" w:right="1053" w:hanging="2160"/>
        <w:rPr>
          <w:rFonts w:ascii="Arial" w:eastAsia="Arial" w:hAnsi="Arial"/>
          <w:b/>
          <w:sz w:val="22"/>
        </w:rPr>
      </w:pPr>
    </w:p>
    <w:p w:rsidR="00655B4D" w:rsidRPr="006F5AA1" w:rsidRDefault="00655B4D" w:rsidP="00655B4D">
      <w:pPr>
        <w:ind w:left="2160" w:right="1053" w:hanging="2160"/>
        <w:rPr>
          <w:rFonts w:ascii="Arial" w:eastAsia="Arial" w:hAnsi="Arial"/>
          <w:sz w:val="22"/>
        </w:rPr>
      </w:pPr>
      <w:r w:rsidRPr="006F5AA1">
        <w:rPr>
          <w:rFonts w:ascii="Arial" w:eastAsia="Arial" w:hAnsi="Arial"/>
          <w:b/>
          <w:sz w:val="22"/>
        </w:rPr>
        <w:t>ПРИЛОЖЕНИЕ III</w:t>
      </w:r>
      <w:r w:rsidRPr="006F5AA1">
        <w:rPr>
          <w:rFonts w:ascii="Arial" w:eastAsia="Times New Roman" w:hAnsi="Arial"/>
        </w:rPr>
        <w:tab/>
      </w:r>
      <w:r w:rsidRPr="006F5AA1">
        <w:rPr>
          <w:rFonts w:ascii="Arial" w:eastAsia="Arial" w:hAnsi="Arial"/>
          <w:sz w:val="21"/>
        </w:rPr>
        <w:t>Скидки на проезд для перевозок групп пассажиров в регулярных</w:t>
      </w:r>
      <w:r>
        <w:rPr>
          <w:rFonts w:ascii="Arial" w:eastAsia="Arial" w:hAnsi="Arial"/>
          <w:sz w:val="21"/>
        </w:rPr>
        <w:t xml:space="preserve"> </w:t>
      </w:r>
      <w:r w:rsidRPr="006F5AA1">
        <w:rPr>
          <w:rFonts w:ascii="Arial" w:eastAsia="Arial" w:hAnsi="Arial"/>
          <w:sz w:val="22"/>
        </w:rPr>
        <w:t>поездах, на судах регулярного сообщения или на автобусах</w:t>
      </w:r>
      <w:r>
        <w:rPr>
          <w:rFonts w:ascii="Arial" w:eastAsia="Arial" w:hAnsi="Arial"/>
          <w:sz w:val="22"/>
        </w:rPr>
        <w:t xml:space="preserve"> </w:t>
      </w:r>
      <w:r w:rsidRPr="006F5AA1">
        <w:rPr>
          <w:rFonts w:ascii="Arial" w:eastAsia="Arial" w:hAnsi="Arial"/>
          <w:sz w:val="22"/>
        </w:rPr>
        <w:t>определенных маршрутов</w:t>
      </w:r>
    </w:p>
    <w:p w:rsidR="00655B4D" w:rsidRDefault="00655B4D" w:rsidP="00655B4D">
      <w:pPr>
        <w:ind w:left="2160" w:right="1053" w:hanging="2160"/>
        <w:rPr>
          <w:rFonts w:ascii="Arial" w:eastAsia="Arial" w:hAnsi="Arial"/>
          <w:b/>
          <w:sz w:val="22"/>
        </w:rPr>
      </w:pPr>
    </w:p>
    <w:p w:rsidR="00655B4D" w:rsidRPr="006F5AA1" w:rsidRDefault="00655B4D" w:rsidP="00655B4D">
      <w:pPr>
        <w:ind w:left="2160" w:right="1053" w:hanging="2160"/>
        <w:rPr>
          <w:rFonts w:ascii="Arial" w:eastAsia="Arial" w:hAnsi="Arial"/>
          <w:sz w:val="22"/>
        </w:rPr>
      </w:pPr>
      <w:r w:rsidRPr="006F5AA1">
        <w:rPr>
          <w:rFonts w:ascii="Arial" w:eastAsia="Arial" w:hAnsi="Arial"/>
          <w:b/>
          <w:sz w:val="22"/>
        </w:rPr>
        <w:t>ПРИЛОЖЕНИЕ IV</w:t>
      </w:r>
      <w:r>
        <w:rPr>
          <w:rFonts w:ascii="Arial" w:eastAsia="Arial" w:hAnsi="Arial"/>
          <w:b/>
          <w:sz w:val="22"/>
        </w:rPr>
        <w:tab/>
      </w:r>
      <w:r w:rsidRPr="006F5AA1">
        <w:rPr>
          <w:rFonts w:ascii="Arial" w:eastAsia="Arial" w:hAnsi="Arial"/>
          <w:sz w:val="22"/>
        </w:rPr>
        <w:t>Список адресов участвующих перевозчиков для калькуляции</w:t>
      </w:r>
      <w:r>
        <w:rPr>
          <w:rFonts w:ascii="Arial" w:eastAsia="Arial" w:hAnsi="Arial"/>
          <w:sz w:val="22"/>
        </w:rPr>
        <w:t xml:space="preserve"> </w:t>
      </w:r>
      <w:r w:rsidRPr="006F5AA1">
        <w:rPr>
          <w:rFonts w:ascii="Arial" w:eastAsia="Arial" w:hAnsi="Arial"/>
          <w:sz w:val="22"/>
        </w:rPr>
        <w:t>стоимости проезда в специальных поездах и вагонах</w:t>
      </w:r>
    </w:p>
    <w:p w:rsidR="00655B4D" w:rsidRDefault="00655B4D" w:rsidP="00655B4D">
      <w:pPr>
        <w:ind w:right="1053"/>
        <w:rPr>
          <w:rFonts w:ascii="Arial" w:eastAsia="Arial" w:hAnsi="Arial"/>
          <w:b/>
          <w:sz w:val="22"/>
        </w:rPr>
      </w:pPr>
    </w:p>
    <w:p w:rsidR="00655B4D" w:rsidRPr="006F5AA1" w:rsidRDefault="00655B4D" w:rsidP="00655B4D">
      <w:pPr>
        <w:ind w:right="1053"/>
        <w:rPr>
          <w:rFonts w:ascii="Arial" w:eastAsia="Arial" w:hAnsi="Arial"/>
          <w:sz w:val="22"/>
        </w:rPr>
      </w:pPr>
      <w:r w:rsidRPr="006F5AA1">
        <w:rPr>
          <w:rFonts w:ascii="Arial" w:eastAsia="Arial" w:hAnsi="Arial"/>
          <w:b/>
          <w:sz w:val="22"/>
        </w:rPr>
        <w:t>ПРИЛОЖЕНИЕ V</w:t>
      </w:r>
      <w:r w:rsidRPr="006F5AA1">
        <w:rPr>
          <w:rFonts w:ascii="Arial" w:eastAsia="Times New Roman" w:hAnsi="Arial"/>
        </w:rPr>
        <w:tab/>
      </w:r>
      <w:r w:rsidRPr="006F5AA1">
        <w:rPr>
          <w:rFonts w:ascii="Arial" w:eastAsia="Arial" w:hAnsi="Arial"/>
          <w:sz w:val="22"/>
        </w:rPr>
        <w:t>Список адресов рекламационных пунктов</w:t>
      </w:r>
    </w:p>
    <w:p w:rsidR="00655B4D" w:rsidRPr="006F5AA1" w:rsidRDefault="00655B4D" w:rsidP="00655B4D">
      <w:pPr>
        <w:rPr>
          <w:rFonts w:ascii="Arial" w:eastAsia="Times New Roman" w:hAnsi="Arial"/>
        </w:rPr>
      </w:pPr>
    </w:p>
    <w:p w:rsidR="00655B4D" w:rsidRDefault="00655B4D" w:rsidP="00655B4D">
      <w:pPr>
        <w:pStyle w:val="1"/>
        <w:ind w:left="993"/>
      </w:pPr>
      <w:r>
        <w:rPr>
          <w:rFonts w:eastAsia="Times New Roman"/>
        </w:rPr>
        <w:br w:type="page"/>
      </w:r>
      <w:r w:rsidRPr="006F5AA1">
        <w:lastRenderedPageBreak/>
        <w:t>ГЛОССАРИЙ</w:t>
      </w:r>
    </w:p>
    <w:tbl>
      <w:tblPr>
        <w:tblW w:w="0" w:type="auto"/>
        <w:tblInd w:w="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86"/>
        <w:gridCol w:w="6500"/>
      </w:tblGrid>
      <w:tr w:rsidR="00655B4D" w:rsidRPr="006F5AA1" w:rsidTr="00743ABE">
        <w:trPr>
          <w:trHeight w:val="298"/>
        </w:trPr>
        <w:tc>
          <w:tcPr>
            <w:tcW w:w="2086" w:type="dxa"/>
            <w:shd w:val="clear" w:color="auto" w:fill="auto"/>
          </w:tcPr>
          <w:p w:rsidR="00655B4D" w:rsidRPr="006F5AA1" w:rsidRDefault="00655B4D" w:rsidP="00743ABE">
            <w:pPr>
              <w:spacing w:line="0" w:lineRule="atLeast"/>
              <w:ind w:left="141"/>
              <w:rPr>
                <w:rFonts w:ascii="Arial" w:eastAsia="Arial" w:hAnsi="Arial"/>
                <w:b/>
              </w:rPr>
            </w:pPr>
            <w:r w:rsidRPr="006F5AA1">
              <w:rPr>
                <w:rFonts w:ascii="Arial" w:eastAsia="Arial" w:hAnsi="Arial"/>
                <w:b/>
              </w:rPr>
              <w:t>Термин</w:t>
            </w:r>
          </w:p>
        </w:tc>
        <w:tc>
          <w:tcPr>
            <w:tcW w:w="6500" w:type="dxa"/>
            <w:shd w:val="clear" w:color="auto" w:fill="auto"/>
          </w:tcPr>
          <w:p w:rsidR="00655B4D" w:rsidRPr="006F5AA1" w:rsidRDefault="00655B4D" w:rsidP="00743ABE">
            <w:pPr>
              <w:spacing w:line="0" w:lineRule="atLeast"/>
              <w:ind w:left="141"/>
              <w:rPr>
                <w:rFonts w:ascii="Arial" w:eastAsia="Arial" w:hAnsi="Arial"/>
                <w:b/>
              </w:rPr>
            </w:pPr>
            <w:r w:rsidRPr="006F5AA1">
              <w:rPr>
                <w:rFonts w:ascii="Arial" w:eastAsia="Arial" w:hAnsi="Arial"/>
                <w:b/>
              </w:rPr>
              <w:t>Определение</w:t>
            </w:r>
          </w:p>
        </w:tc>
      </w:tr>
      <w:tr w:rsidR="00655B4D" w:rsidRPr="006F5AA1" w:rsidTr="00743ABE">
        <w:trPr>
          <w:trHeight w:val="684"/>
        </w:trPr>
        <w:tc>
          <w:tcPr>
            <w:tcW w:w="2086" w:type="dxa"/>
            <w:shd w:val="clear" w:color="auto" w:fill="auto"/>
          </w:tcPr>
          <w:p w:rsidR="00655B4D" w:rsidRPr="006F5AA1" w:rsidRDefault="00655B4D" w:rsidP="00743ABE">
            <w:pPr>
              <w:spacing w:line="228" w:lineRule="exact"/>
              <w:ind w:left="141"/>
              <w:rPr>
                <w:rFonts w:ascii="Arial" w:eastAsia="Arial" w:hAnsi="Arial"/>
              </w:rPr>
            </w:pPr>
            <w:r w:rsidRPr="006F5AA1">
              <w:rPr>
                <w:rFonts w:ascii="Arial" w:eastAsia="Arial" w:hAnsi="Arial"/>
              </w:rPr>
              <w:t>Общие условия</w:t>
            </w:r>
            <w:r>
              <w:rPr>
                <w:rFonts w:ascii="Arial" w:eastAsia="Arial" w:hAnsi="Arial"/>
              </w:rPr>
              <w:t xml:space="preserve"> </w:t>
            </w:r>
            <w:r w:rsidRPr="006F5AA1">
              <w:rPr>
                <w:rFonts w:ascii="Arial" w:eastAsia="Arial" w:hAnsi="Arial"/>
              </w:rPr>
              <w:t>перевозки (GCC-ЕWT)</w:t>
            </w:r>
          </w:p>
        </w:tc>
        <w:tc>
          <w:tcPr>
            <w:tcW w:w="6500" w:type="dxa"/>
            <w:shd w:val="clear" w:color="auto" w:fill="auto"/>
          </w:tcPr>
          <w:p w:rsidR="00655B4D" w:rsidRPr="006F5AA1" w:rsidRDefault="00655B4D" w:rsidP="00743ABE">
            <w:pPr>
              <w:spacing w:line="228" w:lineRule="exact"/>
              <w:ind w:left="141"/>
              <w:rPr>
                <w:rFonts w:ascii="Arial" w:eastAsia="Arial" w:hAnsi="Arial"/>
              </w:rPr>
            </w:pPr>
            <w:r w:rsidRPr="006F5AA1">
              <w:rPr>
                <w:rFonts w:ascii="Arial" w:eastAsia="Arial" w:hAnsi="Arial"/>
              </w:rPr>
              <w:t>Общие условия перевозки согласно части II настоящего EWT</w:t>
            </w:r>
          </w:p>
        </w:tc>
      </w:tr>
      <w:tr w:rsidR="00655B4D" w:rsidRPr="006F5AA1" w:rsidTr="00743ABE">
        <w:trPr>
          <w:trHeight w:val="704"/>
        </w:trPr>
        <w:tc>
          <w:tcPr>
            <w:tcW w:w="2086" w:type="dxa"/>
            <w:shd w:val="clear" w:color="auto" w:fill="auto"/>
          </w:tcPr>
          <w:p w:rsidR="00655B4D" w:rsidRPr="006F5AA1" w:rsidRDefault="00655B4D" w:rsidP="00743ABE">
            <w:pPr>
              <w:spacing w:line="222" w:lineRule="exact"/>
              <w:ind w:left="141"/>
              <w:rPr>
                <w:rFonts w:ascii="Arial" w:eastAsia="Arial" w:hAnsi="Arial"/>
              </w:rPr>
            </w:pPr>
            <w:r w:rsidRPr="006F5AA1">
              <w:rPr>
                <w:rFonts w:ascii="Arial" w:eastAsia="Arial" w:hAnsi="Arial"/>
              </w:rPr>
              <w:t>Общие условия</w:t>
            </w:r>
            <w:r>
              <w:rPr>
                <w:rFonts w:ascii="Arial" w:eastAsia="Arial" w:hAnsi="Arial"/>
              </w:rPr>
              <w:t xml:space="preserve"> </w:t>
            </w:r>
            <w:r w:rsidRPr="006F5AA1">
              <w:rPr>
                <w:rFonts w:ascii="Arial" w:eastAsia="Arial" w:hAnsi="Arial"/>
              </w:rPr>
              <w:t>перевозки (GCC-CIV/PRR)</w:t>
            </w:r>
          </w:p>
        </w:tc>
        <w:tc>
          <w:tcPr>
            <w:tcW w:w="6500" w:type="dxa"/>
            <w:shd w:val="clear" w:color="auto" w:fill="auto"/>
          </w:tcPr>
          <w:p w:rsidR="00655B4D" w:rsidRPr="006F5AA1" w:rsidRDefault="00655B4D" w:rsidP="00743ABE">
            <w:pPr>
              <w:spacing w:line="222" w:lineRule="exact"/>
              <w:ind w:left="141"/>
              <w:rPr>
                <w:rFonts w:ascii="Arial" w:eastAsia="Arial" w:hAnsi="Arial"/>
              </w:rPr>
            </w:pPr>
            <w:r w:rsidRPr="006F5AA1">
              <w:rPr>
                <w:rFonts w:ascii="Arial" w:eastAsia="Arial" w:hAnsi="Arial"/>
              </w:rPr>
              <w:t>Общие условия перевозки пассажиров железнодорожным</w:t>
            </w:r>
            <w:r>
              <w:rPr>
                <w:rFonts w:ascii="Arial" w:eastAsia="Arial" w:hAnsi="Arial"/>
              </w:rPr>
              <w:t xml:space="preserve"> </w:t>
            </w:r>
            <w:r w:rsidRPr="006F5AA1">
              <w:rPr>
                <w:rFonts w:ascii="Arial" w:eastAsia="Arial" w:hAnsi="Arial"/>
              </w:rPr>
              <w:t>транспортом CIT (Международного комитета по</w:t>
            </w:r>
            <w:r>
              <w:rPr>
                <w:rFonts w:ascii="Arial" w:eastAsia="Arial" w:hAnsi="Arial"/>
              </w:rPr>
              <w:t xml:space="preserve"> </w:t>
            </w:r>
            <w:r w:rsidRPr="006F5AA1">
              <w:rPr>
                <w:rFonts w:ascii="Arial" w:eastAsia="Arial" w:hAnsi="Arial"/>
              </w:rPr>
              <w:t>железнодорожному транспорту)</w:t>
            </w:r>
          </w:p>
        </w:tc>
      </w:tr>
      <w:tr w:rsidR="00655B4D" w:rsidRPr="006F5AA1" w:rsidTr="00743ABE">
        <w:trPr>
          <w:trHeight w:val="225"/>
        </w:trPr>
        <w:tc>
          <w:tcPr>
            <w:tcW w:w="2086" w:type="dxa"/>
            <w:shd w:val="clear" w:color="auto" w:fill="auto"/>
          </w:tcPr>
          <w:p w:rsidR="00655B4D" w:rsidRPr="006F5AA1" w:rsidRDefault="00655B4D" w:rsidP="00743ABE">
            <w:pPr>
              <w:spacing w:line="223" w:lineRule="exact"/>
              <w:ind w:left="141"/>
              <w:rPr>
                <w:rFonts w:ascii="Arial" w:eastAsia="Arial" w:hAnsi="Arial"/>
              </w:rPr>
            </w:pPr>
            <w:r w:rsidRPr="006F5AA1">
              <w:rPr>
                <w:rFonts w:ascii="Arial" w:eastAsia="Arial" w:hAnsi="Arial"/>
              </w:rPr>
              <w:t>Страна выдачи</w:t>
            </w:r>
          </w:p>
        </w:tc>
        <w:tc>
          <w:tcPr>
            <w:tcW w:w="6500" w:type="dxa"/>
            <w:shd w:val="clear" w:color="auto" w:fill="auto"/>
          </w:tcPr>
          <w:p w:rsidR="00655B4D" w:rsidRPr="006F5AA1" w:rsidRDefault="00655B4D" w:rsidP="00743ABE">
            <w:pPr>
              <w:spacing w:line="223" w:lineRule="exact"/>
              <w:ind w:left="141"/>
              <w:rPr>
                <w:rFonts w:ascii="Arial" w:eastAsia="Arial" w:hAnsi="Arial"/>
              </w:rPr>
            </w:pPr>
            <w:r w:rsidRPr="006F5AA1">
              <w:rPr>
                <w:rFonts w:ascii="Arial" w:eastAsia="Arial" w:hAnsi="Arial"/>
              </w:rPr>
              <w:t>Страна, в которой выдается проездной билет</w:t>
            </w:r>
          </w:p>
        </w:tc>
      </w:tr>
      <w:tr w:rsidR="00655B4D" w:rsidRPr="006F5AA1" w:rsidTr="00743ABE">
        <w:trPr>
          <w:trHeight w:val="464"/>
        </w:trPr>
        <w:tc>
          <w:tcPr>
            <w:tcW w:w="2086" w:type="dxa"/>
            <w:shd w:val="clear" w:color="auto" w:fill="auto"/>
          </w:tcPr>
          <w:p w:rsidR="00655B4D" w:rsidRPr="006F5AA1" w:rsidRDefault="00655B4D" w:rsidP="00743ABE">
            <w:pPr>
              <w:spacing w:line="223" w:lineRule="exact"/>
              <w:ind w:left="141"/>
              <w:rPr>
                <w:rFonts w:ascii="Arial" w:eastAsia="Arial" w:hAnsi="Arial"/>
              </w:rPr>
            </w:pPr>
            <w:r w:rsidRPr="006F5AA1">
              <w:rPr>
                <w:rFonts w:ascii="Arial" w:eastAsia="Arial" w:hAnsi="Arial"/>
              </w:rPr>
              <w:t>Выдающее</w:t>
            </w:r>
            <w:r>
              <w:rPr>
                <w:rFonts w:ascii="Arial" w:eastAsia="Arial" w:hAnsi="Arial"/>
              </w:rPr>
              <w:t xml:space="preserve"> </w:t>
            </w:r>
            <w:r w:rsidRPr="006F5AA1">
              <w:rPr>
                <w:rFonts w:ascii="Arial" w:eastAsia="Arial" w:hAnsi="Arial"/>
              </w:rPr>
              <w:t>предприятие</w:t>
            </w:r>
          </w:p>
        </w:tc>
        <w:tc>
          <w:tcPr>
            <w:tcW w:w="6500" w:type="dxa"/>
            <w:shd w:val="clear" w:color="auto" w:fill="auto"/>
          </w:tcPr>
          <w:p w:rsidR="00655B4D" w:rsidRPr="006F5AA1" w:rsidRDefault="00655B4D" w:rsidP="00743ABE">
            <w:pPr>
              <w:spacing w:line="223" w:lineRule="exact"/>
              <w:ind w:left="141"/>
              <w:rPr>
                <w:rFonts w:ascii="Arial" w:eastAsia="Arial" w:hAnsi="Arial"/>
              </w:rPr>
            </w:pPr>
            <w:r w:rsidRPr="006F5AA1">
              <w:rPr>
                <w:rFonts w:ascii="Arial" w:eastAsia="Arial" w:hAnsi="Arial"/>
              </w:rPr>
              <w:t>Предприятие, выдающее проездной билет и получающее</w:t>
            </w:r>
            <w:r>
              <w:rPr>
                <w:rFonts w:ascii="Arial" w:eastAsia="Arial" w:hAnsi="Arial"/>
              </w:rPr>
              <w:t xml:space="preserve"> </w:t>
            </w:r>
            <w:r w:rsidRPr="006F5AA1">
              <w:rPr>
                <w:rFonts w:ascii="Arial" w:eastAsia="Arial" w:hAnsi="Arial"/>
              </w:rPr>
              <w:t>деньги за перевозку</w:t>
            </w:r>
          </w:p>
        </w:tc>
      </w:tr>
      <w:tr w:rsidR="00655B4D" w:rsidRPr="006F5AA1" w:rsidTr="00743ABE">
        <w:trPr>
          <w:trHeight w:val="466"/>
        </w:trPr>
        <w:tc>
          <w:tcPr>
            <w:tcW w:w="2086" w:type="dxa"/>
            <w:shd w:val="clear" w:color="auto" w:fill="auto"/>
          </w:tcPr>
          <w:p w:rsidR="00655B4D" w:rsidRPr="006F5AA1" w:rsidRDefault="00655B4D" w:rsidP="00743ABE">
            <w:pPr>
              <w:spacing w:line="225" w:lineRule="exact"/>
              <w:ind w:left="141"/>
              <w:rPr>
                <w:rFonts w:ascii="Arial" w:eastAsia="Arial" w:hAnsi="Arial"/>
              </w:rPr>
            </w:pPr>
            <w:r w:rsidRPr="006F5AA1">
              <w:rPr>
                <w:rFonts w:ascii="Arial" w:eastAsia="Arial" w:hAnsi="Arial"/>
              </w:rPr>
              <w:t>Иностранный</w:t>
            </w:r>
            <w:r>
              <w:rPr>
                <w:rFonts w:ascii="Arial" w:eastAsia="Arial" w:hAnsi="Arial"/>
              </w:rPr>
              <w:t xml:space="preserve"> </w:t>
            </w:r>
            <w:r w:rsidRPr="006F5AA1">
              <w:rPr>
                <w:rFonts w:ascii="Arial" w:eastAsia="Arial" w:hAnsi="Arial"/>
              </w:rPr>
              <w:t>перевозчик</w:t>
            </w:r>
          </w:p>
        </w:tc>
        <w:tc>
          <w:tcPr>
            <w:tcW w:w="6500" w:type="dxa"/>
            <w:shd w:val="clear" w:color="auto" w:fill="auto"/>
          </w:tcPr>
          <w:p w:rsidR="00655B4D" w:rsidRPr="006F5AA1" w:rsidRDefault="00655B4D" w:rsidP="00743ABE">
            <w:pPr>
              <w:spacing w:line="225" w:lineRule="exact"/>
              <w:ind w:left="141"/>
              <w:rPr>
                <w:rFonts w:ascii="Arial" w:eastAsia="Arial" w:hAnsi="Arial"/>
              </w:rPr>
            </w:pPr>
            <w:r w:rsidRPr="006F5AA1">
              <w:rPr>
                <w:rFonts w:ascii="Arial" w:eastAsia="Arial" w:hAnsi="Arial"/>
              </w:rPr>
              <w:t>Перевозчик, находящийся в другой стране, чем страна</w:t>
            </w:r>
            <w:r>
              <w:rPr>
                <w:rFonts w:ascii="Arial" w:eastAsia="Arial" w:hAnsi="Arial"/>
              </w:rPr>
              <w:t xml:space="preserve"> </w:t>
            </w:r>
            <w:r w:rsidRPr="006F5AA1">
              <w:rPr>
                <w:rFonts w:ascii="Arial" w:eastAsia="Arial" w:hAnsi="Arial"/>
              </w:rPr>
              <w:t>выдачи</w:t>
            </w:r>
            <w:r>
              <w:rPr>
                <w:rFonts w:ascii="Arial" w:eastAsia="Arial" w:hAnsi="Arial"/>
              </w:rPr>
              <w:t xml:space="preserve"> </w:t>
            </w:r>
          </w:p>
        </w:tc>
      </w:tr>
      <w:tr w:rsidR="00655B4D" w:rsidRPr="006F5AA1" w:rsidTr="00743ABE">
        <w:trPr>
          <w:trHeight w:val="706"/>
        </w:trPr>
        <w:tc>
          <w:tcPr>
            <w:tcW w:w="2086" w:type="dxa"/>
            <w:shd w:val="clear" w:color="auto" w:fill="auto"/>
          </w:tcPr>
          <w:p w:rsidR="00655B4D" w:rsidRPr="006F5AA1" w:rsidRDefault="00655B4D" w:rsidP="00743ABE">
            <w:pPr>
              <w:spacing w:line="222" w:lineRule="exact"/>
              <w:ind w:left="141"/>
              <w:rPr>
                <w:rFonts w:ascii="Arial" w:eastAsia="Arial" w:hAnsi="Arial"/>
              </w:rPr>
            </w:pPr>
            <w:r w:rsidRPr="006F5AA1">
              <w:rPr>
                <w:rFonts w:ascii="Arial" w:eastAsia="Arial" w:hAnsi="Arial"/>
              </w:rPr>
              <w:t>Перевозчик</w:t>
            </w:r>
          </w:p>
        </w:tc>
        <w:tc>
          <w:tcPr>
            <w:tcW w:w="6500" w:type="dxa"/>
            <w:shd w:val="clear" w:color="auto" w:fill="auto"/>
          </w:tcPr>
          <w:p w:rsidR="00655B4D" w:rsidRPr="006F5AA1" w:rsidRDefault="00655B4D" w:rsidP="00743ABE">
            <w:pPr>
              <w:spacing w:line="222" w:lineRule="exact"/>
              <w:ind w:left="141"/>
              <w:rPr>
                <w:rFonts w:ascii="Arial" w:eastAsia="Arial" w:hAnsi="Arial"/>
              </w:rPr>
            </w:pPr>
            <w:r w:rsidRPr="006F5AA1">
              <w:rPr>
                <w:rFonts w:ascii="Arial" w:eastAsia="Arial" w:hAnsi="Arial"/>
              </w:rPr>
              <w:t>Договорный перевозчик (железнодорожное транспортное</w:t>
            </w:r>
            <w:r>
              <w:rPr>
                <w:rFonts w:ascii="Arial" w:eastAsia="Arial" w:hAnsi="Arial"/>
              </w:rPr>
              <w:t xml:space="preserve"> </w:t>
            </w:r>
            <w:r w:rsidRPr="006F5AA1">
              <w:rPr>
                <w:rFonts w:ascii="Arial" w:eastAsia="Arial" w:hAnsi="Arial"/>
              </w:rPr>
              <w:t>предприятие, автотранспортное предприятие, судоходная</w:t>
            </w:r>
            <w:r>
              <w:rPr>
                <w:rFonts w:ascii="Arial" w:eastAsia="Arial" w:hAnsi="Arial"/>
              </w:rPr>
              <w:t xml:space="preserve"> </w:t>
            </w:r>
            <w:r w:rsidRPr="006F5AA1">
              <w:rPr>
                <w:rFonts w:ascii="Arial" w:eastAsia="Arial" w:hAnsi="Arial"/>
              </w:rPr>
              <w:t>компания) и все последующие перевозчики</w:t>
            </w:r>
          </w:p>
        </w:tc>
      </w:tr>
      <w:tr w:rsidR="00655B4D" w:rsidRPr="006F5AA1" w:rsidTr="00743ABE">
        <w:trPr>
          <w:trHeight w:val="958"/>
        </w:trPr>
        <w:tc>
          <w:tcPr>
            <w:tcW w:w="2086" w:type="dxa"/>
            <w:shd w:val="clear" w:color="auto" w:fill="auto"/>
          </w:tcPr>
          <w:p w:rsidR="00655B4D" w:rsidRPr="006F5AA1" w:rsidRDefault="00655B4D" w:rsidP="00743ABE">
            <w:pPr>
              <w:spacing w:line="222" w:lineRule="exact"/>
              <w:ind w:left="141"/>
              <w:rPr>
                <w:rFonts w:ascii="Arial" w:eastAsia="Arial" w:hAnsi="Arial"/>
              </w:rPr>
            </w:pPr>
            <w:r w:rsidRPr="006F5AA1">
              <w:rPr>
                <w:rFonts w:ascii="Arial" w:eastAsia="Arial" w:hAnsi="Arial"/>
              </w:rPr>
              <w:t>Договорный перевозчик</w:t>
            </w:r>
          </w:p>
        </w:tc>
        <w:tc>
          <w:tcPr>
            <w:tcW w:w="6500" w:type="dxa"/>
            <w:shd w:val="clear" w:color="auto" w:fill="auto"/>
          </w:tcPr>
          <w:p w:rsidR="00655B4D" w:rsidRPr="006F5AA1" w:rsidRDefault="00655B4D" w:rsidP="00743ABE">
            <w:pPr>
              <w:spacing w:line="222" w:lineRule="exact"/>
              <w:ind w:left="141"/>
              <w:rPr>
                <w:rFonts w:ascii="Arial" w:eastAsia="Arial" w:hAnsi="Arial"/>
              </w:rPr>
            </w:pPr>
            <w:r w:rsidRPr="006F5AA1">
              <w:rPr>
                <w:rFonts w:ascii="Arial" w:eastAsia="Arial" w:hAnsi="Arial"/>
              </w:rPr>
              <w:t>Юридическое лицо, заключившее с пассажиром договор</w:t>
            </w:r>
            <w:r>
              <w:rPr>
                <w:rFonts w:ascii="Arial" w:eastAsia="Arial" w:hAnsi="Arial"/>
              </w:rPr>
              <w:t xml:space="preserve"> </w:t>
            </w:r>
            <w:r w:rsidRPr="006F5AA1">
              <w:rPr>
                <w:rFonts w:ascii="Arial" w:eastAsia="Arial" w:hAnsi="Arial"/>
              </w:rPr>
              <w:t>перевозки в соответствии с ER CIV или СМПС, на основании</w:t>
            </w:r>
            <w:r>
              <w:rPr>
                <w:rFonts w:ascii="Arial" w:eastAsia="Arial" w:hAnsi="Arial"/>
              </w:rPr>
              <w:t xml:space="preserve"> </w:t>
            </w:r>
            <w:r w:rsidRPr="006F5AA1">
              <w:rPr>
                <w:rFonts w:ascii="Arial" w:eastAsia="Arial" w:hAnsi="Arial"/>
              </w:rPr>
              <w:t>которого оно обязалось доставить пассажира от места</w:t>
            </w:r>
            <w:r>
              <w:rPr>
                <w:rFonts w:ascii="Arial" w:eastAsia="Arial" w:hAnsi="Arial"/>
              </w:rPr>
              <w:t xml:space="preserve"> </w:t>
            </w:r>
            <w:r w:rsidRPr="006F5AA1">
              <w:rPr>
                <w:rFonts w:ascii="Arial" w:eastAsia="Arial" w:hAnsi="Arial"/>
              </w:rPr>
              <w:t>отправления до места назначения или передать пассажира</w:t>
            </w:r>
            <w:r>
              <w:rPr>
                <w:rFonts w:ascii="Arial" w:eastAsia="Arial" w:hAnsi="Arial"/>
              </w:rPr>
              <w:t xml:space="preserve"> </w:t>
            </w:r>
            <w:r w:rsidRPr="006F5AA1">
              <w:rPr>
                <w:rFonts w:ascii="Arial" w:eastAsia="Arial" w:hAnsi="Arial"/>
              </w:rPr>
              <w:t>последующему перевозчику</w:t>
            </w:r>
          </w:p>
        </w:tc>
      </w:tr>
      <w:tr w:rsidR="00655B4D" w:rsidRPr="006F5AA1" w:rsidTr="00743ABE">
        <w:trPr>
          <w:trHeight w:val="1184"/>
        </w:trPr>
        <w:tc>
          <w:tcPr>
            <w:tcW w:w="2086" w:type="dxa"/>
            <w:shd w:val="clear" w:color="auto" w:fill="auto"/>
          </w:tcPr>
          <w:p w:rsidR="00655B4D" w:rsidRPr="006F5AA1" w:rsidRDefault="00655B4D" w:rsidP="00743ABE">
            <w:pPr>
              <w:spacing w:line="223" w:lineRule="exact"/>
              <w:ind w:left="141"/>
              <w:rPr>
                <w:rFonts w:ascii="Arial" w:eastAsia="Arial" w:hAnsi="Arial"/>
              </w:rPr>
            </w:pPr>
            <w:r w:rsidRPr="006F5AA1">
              <w:rPr>
                <w:rFonts w:ascii="Arial" w:eastAsia="Arial" w:hAnsi="Arial"/>
              </w:rPr>
              <w:t>Последующий</w:t>
            </w:r>
            <w:r>
              <w:rPr>
                <w:rFonts w:ascii="Arial" w:eastAsia="Arial" w:hAnsi="Arial"/>
              </w:rPr>
              <w:t xml:space="preserve"> </w:t>
            </w:r>
            <w:r w:rsidRPr="006F5AA1">
              <w:rPr>
                <w:rFonts w:ascii="Arial" w:eastAsia="Arial" w:hAnsi="Arial"/>
              </w:rPr>
              <w:t>перевозчик</w:t>
            </w:r>
          </w:p>
        </w:tc>
        <w:tc>
          <w:tcPr>
            <w:tcW w:w="6500" w:type="dxa"/>
            <w:shd w:val="clear" w:color="auto" w:fill="auto"/>
          </w:tcPr>
          <w:p w:rsidR="00655B4D" w:rsidRPr="006F5AA1" w:rsidRDefault="00655B4D" w:rsidP="00743ABE">
            <w:pPr>
              <w:spacing w:line="223" w:lineRule="exact"/>
              <w:ind w:left="141"/>
              <w:rPr>
                <w:rFonts w:ascii="Arial" w:eastAsia="Arial" w:hAnsi="Arial"/>
              </w:rPr>
            </w:pPr>
            <w:r w:rsidRPr="006F5AA1">
              <w:rPr>
                <w:rFonts w:ascii="Arial" w:eastAsia="Arial" w:hAnsi="Arial"/>
              </w:rPr>
              <w:t>Юридическое лицо, принявшее от договорного перевозчика</w:t>
            </w:r>
            <w:r>
              <w:rPr>
                <w:rFonts w:ascii="Arial" w:eastAsia="Arial" w:hAnsi="Arial"/>
              </w:rPr>
              <w:t xml:space="preserve"> </w:t>
            </w:r>
            <w:r w:rsidRPr="006F5AA1">
              <w:rPr>
                <w:rFonts w:ascii="Arial" w:eastAsia="Arial" w:hAnsi="Arial"/>
              </w:rPr>
              <w:t>обязательства по дальнейшей перевозке пассажира в место</w:t>
            </w:r>
            <w:r>
              <w:rPr>
                <w:rFonts w:ascii="Arial" w:eastAsia="Arial" w:hAnsi="Arial"/>
              </w:rPr>
              <w:t xml:space="preserve"> </w:t>
            </w:r>
            <w:r w:rsidRPr="006F5AA1">
              <w:rPr>
                <w:rFonts w:ascii="Arial" w:eastAsia="Arial" w:hAnsi="Arial"/>
              </w:rPr>
              <w:t>назначения или обязательства по передаче пассажира</w:t>
            </w:r>
            <w:r>
              <w:rPr>
                <w:rFonts w:ascii="Arial" w:eastAsia="Arial" w:hAnsi="Arial"/>
              </w:rPr>
              <w:t xml:space="preserve"> </w:t>
            </w:r>
            <w:r w:rsidRPr="006F5AA1">
              <w:rPr>
                <w:rFonts w:ascii="Arial" w:eastAsia="Arial" w:hAnsi="Arial"/>
              </w:rPr>
              <w:t>последующему перевозчику и являющееся ответственным на</w:t>
            </w:r>
            <w:r>
              <w:rPr>
                <w:rFonts w:ascii="Arial" w:eastAsia="Arial" w:hAnsi="Arial"/>
              </w:rPr>
              <w:t xml:space="preserve"> </w:t>
            </w:r>
            <w:r w:rsidRPr="006F5AA1">
              <w:rPr>
                <w:rFonts w:ascii="Arial" w:eastAsia="Arial" w:hAnsi="Arial"/>
              </w:rPr>
              <w:t>основе заключенного с пассажиром договора перевозки</w:t>
            </w:r>
          </w:p>
        </w:tc>
      </w:tr>
      <w:tr w:rsidR="00655B4D" w:rsidRPr="006F5AA1" w:rsidTr="00743ABE">
        <w:trPr>
          <w:trHeight w:val="943"/>
        </w:trPr>
        <w:tc>
          <w:tcPr>
            <w:tcW w:w="2086" w:type="dxa"/>
            <w:shd w:val="clear" w:color="auto" w:fill="auto"/>
          </w:tcPr>
          <w:p w:rsidR="00655B4D" w:rsidRPr="006F5AA1" w:rsidRDefault="00655B4D" w:rsidP="00743ABE">
            <w:pPr>
              <w:spacing w:line="222" w:lineRule="exact"/>
              <w:ind w:left="141"/>
              <w:rPr>
                <w:rFonts w:ascii="Arial" w:eastAsia="Arial" w:hAnsi="Arial"/>
              </w:rPr>
            </w:pPr>
            <w:r w:rsidRPr="006F5AA1">
              <w:rPr>
                <w:rFonts w:ascii="Arial" w:eastAsia="Arial" w:hAnsi="Arial"/>
              </w:rPr>
              <w:t>Фактический перевозчик</w:t>
            </w:r>
          </w:p>
        </w:tc>
        <w:tc>
          <w:tcPr>
            <w:tcW w:w="6500" w:type="dxa"/>
            <w:shd w:val="clear" w:color="auto" w:fill="auto"/>
          </w:tcPr>
          <w:p w:rsidR="00655B4D" w:rsidRPr="006F5AA1" w:rsidRDefault="00655B4D" w:rsidP="00743ABE">
            <w:pPr>
              <w:spacing w:line="222" w:lineRule="exact"/>
              <w:ind w:left="141"/>
              <w:rPr>
                <w:rFonts w:ascii="Arial" w:eastAsia="Arial" w:hAnsi="Arial"/>
              </w:rPr>
            </w:pPr>
            <w:r w:rsidRPr="006F5AA1">
              <w:rPr>
                <w:rFonts w:ascii="Arial" w:eastAsia="Arial" w:hAnsi="Arial"/>
              </w:rPr>
              <w:t>Юридическое лицо, не заключившее с пассажиром договора</w:t>
            </w:r>
            <w:r>
              <w:rPr>
                <w:rFonts w:ascii="Arial" w:eastAsia="Arial" w:hAnsi="Arial"/>
              </w:rPr>
              <w:t xml:space="preserve"> </w:t>
            </w:r>
            <w:r w:rsidRPr="006F5AA1">
              <w:rPr>
                <w:rFonts w:ascii="Arial" w:eastAsia="Arial" w:hAnsi="Arial"/>
              </w:rPr>
              <w:t>перевозки, однако имеющее от договорного или</w:t>
            </w:r>
            <w:r>
              <w:rPr>
                <w:rFonts w:ascii="Arial" w:eastAsia="Arial" w:hAnsi="Arial"/>
              </w:rPr>
              <w:t xml:space="preserve"> </w:t>
            </w:r>
            <w:r w:rsidRPr="006F5AA1">
              <w:rPr>
                <w:rFonts w:ascii="Arial" w:eastAsia="Arial" w:hAnsi="Arial"/>
              </w:rPr>
              <w:t>последующего перевозчика поручение о проведении</w:t>
            </w:r>
            <w:r>
              <w:rPr>
                <w:rFonts w:ascii="Arial" w:eastAsia="Arial" w:hAnsi="Arial"/>
              </w:rPr>
              <w:t xml:space="preserve"> </w:t>
            </w:r>
            <w:r w:rsidRPr="006F5AA1">
              <w:rPr>
                <w:rFonts w:ascii="Arial" w:eastAsia="Arial" w:hAnsi="Arial"/>
              </w:rPr>
              <w:t>железнодорожной перевозки на определенном участке</w:t>
            </w:r>
          </w:p>
        </w:tc>
      </w:tr>
      <w:tr w:rsidR="00655B4D" w:rsidRPr="006F5AA1" w:rsidTr="00743ABE">
        <w:trPr>
          <w:trHeight w:val="938"/>
        </w:trPr>
        <w:tc>
          <w:tcPr>
            <w:tcW w:w="2086" w:type="dxa"/>
            <w:shd w:val="clear" w:color="auto" w:fill="auto"/>
          </w:tcPr>
          <w:p w:rsidR="00655B4D" w:rsidRPr="006F5AA1" w:rsidRDefault="00655B4D" w:rsidP="00743ABE">
            <w:pPr>
              <w:spacing w:line="225" w:lineRule="exact"/>
              <w:ind w:left="141"/>
              <w:rPr>
                <w:rFonts w:ascii="Arial" w:eastAsia="Arial" w:hAnsi="Arial"/>
              </w:rPr>
            </w:pPr>
            <w:r w:rsidRPr="006F5AA1">
              <w:rPr>
                <w:rFonts w:ascii="Arial" w:eastAsia="Arial" w:hAnsi="Arial"/>
              </w:rPr>
              <w:t>Компенсация за</w:t>
            </w:r>
            <w:r>
              <w:rPr>
                <w:rFonts w:ascii="Arial" w:eastAsia="Arial" w:hAnsi="Arial"/>
              </w:rPr>
              <w:t xml:space="preserve"> </w:t>
            </w:r>
            <w:r w:rsidRPr="006F5AA1">
              <w:rPr>
                <w:rFonts w:ascii="Arial" w:eastAsia="Arial" w:hAnsi="Arial"/>
              </w:rPr>
              <w:t>опоздание поезда</w:t>
            </w:r>
          </w:p>
        </w:tc>
        <w:tc>
          <w:tcPr>
            <w:tcW w:w="6500" w:type="dxa"/>
            <w:shd w:val="clear" w:color="auto" w:fill="auto"/>
          </w:tcPr>
          <w:p w:rsidR="00655B4D" w:rsidRPr="006F5AA1" w:rsidRDefault="00655B4D" w:rsidP="00743ABE">
            <w:pPr>
              <w:spacing w:line="225" w:lineRule="exact"/>
              <w:ind w:left="141"/>
              <w:rPr>
                <w:rFonts w:ascii="Arial" w:eastAsia="Arial" w:hAnsi="Arial"/>
              </w:rPr>
            </w:pPr>
            <w:r w:rsidRPr="006F5AA1">
              <w:rPr>
                <w:rFonts w:ascii="Arial" w:eastAsia="Arial" w:hAnsi="Arial"/>
              </w:rPr>
              <w:t>Компенсация за опоздание поезда - возмещение денежных</w:t>
            </w:r>
            <w:r>
              <w:rPr>
                <w:rFonts w:ascii="Arial" w:eastAsia="Arial" w:hAnsi="Arial"/>
              </w:rPr>
              <w:t xml:space="preserve"> </w:t>
            </w:r>
            <w:r w:rsidRPr="006F5AA1">
              <w:rPr>
                <w:rFonts w:ascii="Arial" w:eastAsia="Arial" w:hAnsi="Arial"/>
              </w:rPr>
              <w:t>средств пассажиру за опоздание поезда на станцию назначения,</w:t>
            </w:r>
            <w:r>
              <w:rPr>
                <w:rFonts w:ascii="Arial" w:eastAsia="Arial" w:hAnsi="Arial"/>
              </w:rPr>
              <w:t xml:space="preserve"> </w:t>
            </w:r>
            <w:r w:rsidRPr="006F5AA1">
              <w:rPr>
                <w:rFonts w:ascii="Arial" w:eastAsia="Arial" w:hAnsi="Arial"/>
              </w:rPr>
              <w:t>рассчитанное в процентном соотношении от стоимости</w:t>
            </w:r>
            <w:r>
              <w:rPr>
                <w:rFonts w:ascii="Arial" w:eastAsia="Arial" w:hAnsi="Arial"/>
              </w:rPr>
              <w:t xml:space="preserve"> </w:t>
            </w:r>
            <w:r w:rsidRPr="006F5AA1">
              <w:rPr>
                <w:rFonts w:ascii="Arial" w:eastAsia="Arial" w:hAnsi="Arial"/>
              </w:rPr>
              <w:t>проездного документа в зависимости от длительности</w:t>
            </w:r>
            <w:r>
              <w:rPr>
                <w:rFonts w:ascii="Arial" w:eastAsia="Arial" w:hAnsi="Arial"/>
              </w:rPr>
              <w:t xml:space="preserve"> </w:t>
            </w:r>
            <w:r w:rsidRPr="006F5AA1">
              <w:rPr>
                <w:rFonts w:ascii="Arial" w:eastAsia="Arial" w:hAnsi="Arial"/>
              </w:rPr>
              <w:t>опоздания.</w:t>
            </w:r>
          </w:p>
        </w:tc>
      </w:tr>
      <w:tr w:rsidR="00655B4D" w:rsidRPr="006F5AA1" w:rsidTr="00743ABE">
        <w:trPr>
          <w:trHeight w:val="1183"/>
        </w:trPr>
        <w:tc>
          <w:tcPr>
            <w:tcW w:w="2086" w:type="dxa"/>
            <w:shd w:val="clear" w:color="auto" w:fill="auto"/>
          </w:tcPr>
          <w:p w:rsidR="00655B4D" w:rsidRPr="006F5AA1" w:rsidRDefault="00655B4D" w:rsidP="00743ABE">
            <w:pPr>
              <w:spacing w:line="222" w:lineRule="exact"/>
              <w:ind w:left="141"/>
              <w:rPr>
                <w:rFonts w:ascii="Arial" w:eastAsia="Arial" w:hAnsi="Arial"/>
              </w:rPr>
            </w:pPr>
            <w:r w:rsidRPr="006F5AA1">
              <w:rPr>
                <w:rFonts w:ascii="Arial" w:eastAsia="Arial" w:hAnsi="Arial"/>
              </w:rPr>
              <w:t>Проездной билет</w:t>
            </w:r>
          </w:p>
        </w:tc>
        <w:tc>
          <w:tcPr>
            <w:tcW w:w="6500" w:type="dxa"/>
            <w:shd w:val="clear" w:color="auto" w:fill="auto"/>
          </w:tcPr>
          <w:p w:rsidR="00655B4D" w:rsidRPr="006F5AA1" w:rsidRDefault="00655B4D" w:rsidP="00743ABE">
            <w:pPr>
              <w:spacing w:line="222" w:lineRule="exact"/>
              <w:ind w:left="141"/>
              <w:rPr>
                <w:rFonts w:ascii="Arial" w:eastAsia="Arial" w:hAnsi="Arial"/>
              </w:rPr>
            </w:pPr>
            <w:r w:rsidRPr="006F5AA1">
              <w:rPr>
                <w:rFonts w:ascii="Arial" w:eastAsia="Arial" w:hAnsi="Arial"/>
              </w:rPr>
              <w:t>Документ, закрепляющий договор перевозки между</w:t>
            </w:r>
            <w:r>
              <w:rPr>
                <w:rFonts w:ascii="Arial" w:eastAsia="Arial" w:hAnsi="Arial"/>
              </w:rPr>
              <w:t xml:space="preserve"> </w:t>
            </w:r>
            <w:r w:rsidRPr="006F5AA1">
              <w:rPr>
                <w:rFonts w:ascii="Arial" w:eastAsia="Arial" w:hAnsi="Arial"/>
              </w:rPr>
              <w:t>пассажиром и перевозчиком. Проездной билет может</w:t>
            </w:r>
            <w:r>
              <w:rPr>
                <w:rFonts w:ascii="Arial" w:eastAsia="Arial" w:hAnsi="Arial"/>
              </w:rPr>
              <w:t xml:space="preserve"> </w:t>
            </w:r>
            <w:r w:rsidRPr="006F5AA1">
              <w:rPr>
                <w:rFonts w:ascii="Arial" w:eastAsia="Arial" w:hAnsi="Arial"/>
              </w:rPr>
              <w:t>состоять из одного или нескольких проездных билетов (в том</w:t>
            </w:r>
            <w:r>
              <w:rPr>
                <w:rFonts w:ascii="Arial" w:eastAsia="Arial" w:hAnsi="Arial"/>
              </w:rPr>
              <w:t xml:space="preserve"> </w:t>
            </w:r>
            <w:r w:rsidRPr="006F5AA1">
              <w:rPr>
                <w:rFonts w:ascii="Arial" w:eastAsia="Arial" w:hAnsi="Arial"/>
              </w:rPr>
              <w:t>числе плацкарта, надбавка, доплата и т. д.) и</w:t>
            </w:r>
            <w:r>
              <w:rPr>
                <w:rFonts w:ascii="Arial" w:eastAsia="Arial" w:hAnsi="Arial"/>
              </w:rPr>
              <w:t xml:space="preserve"> </w:t>
            </w:r>
            <w:r w:rsidRPr="006F5AA1">
              <w:rPr>
                <w:rFonts w:ascii="Arial" w:eastAsia="Arial" w:hAnsi="Arial"/>
              </w:rPr>
              <w:t>соответствующих документов, дающих право на скидку</w:t>
            </w:r>
          </w:p>
        </w:tc>
      </w:tr>
      <w:tr w:rsidR="00655B4D" w:rsidRPr="006F5AA1" w:rsidTr="00743ABE">
        <w:trPr>
          <w:trHeight w:val="705"/>
        </w:trPr>
        <w:tc>
          <w:tcPr>
            <w:tcW w:w="2086" w:type="dxa"/>
            <w:shd w:val="clear" w:color="auto" w:fill="auto"/>
          </w:tcPr>
          <w:p w:rsidR="00655B4D" w:rsidRPr="006F5AA1" w:rsidRDefault="00655B4D" w:rsidP="00743ABE">
            <w:pPr>
              <w:spacing w:line="222" w:lineRule="exact"/>
              <w:ind w:left="141"/>
              <w:rPr>
                <w:rFonts w:ascii="Arial" w:eastAsia="Arial" w:hAnsi="Arial"/>
              </w:rPr>
            </w:pPr>
            <w:r w:rsidRPr="006F5AA1">
              <w:rPr>
                <w:rFonts w:ascii="Arial" w:eastAsia="Arial" w:hAnsi="Arial"/>
              </w:rPr>
              <w:t>Проездной билет для</w:t>
            </w:r>
            <w:r>
              <w:rPr>
                <w:rFonts w:ascii="Arial" w:eastAsia="Arial" w:hAnsi="Arial"/>
              </w:rPr>
              <w:t xml:space="preserve"> </w:t>
            </w:r>
            <w:r w:rsidRPr="006F5AA1">
              <w:rPr>
                <w:rFonts w:ascii="Arial" w:eastAsia="Arial" w:hAnsi="Arial"/>
              </w:rPr>
              <w:t>групп</w:t>
            </w:r>
          </w:p>
        </w:tc>
        <w:tc>
          <w:tcPr>
            <w:tcW w:w="6500" w:type="dxa"/>
            <w:shd w:val="clear" w:color="auto" w:fill="auto"/>
          </w:tcPr>
          <w:p w:rsidR="00655B4D" w:rsidRPr="006F5AA1" w:rsidRDefault="00655B4D" w:rsidP="00743ABE">
            <w:pPr>
              <w:spacing w:line="222" w:lineRule="exact"/>
              <w:ind w:left="141"/>
              <w:rPr>
                <w:rFonts w:ascii="Arial" w:eastAsia="Arial" w:hAnsi="Arial"/>
              </w:rPr>
            </w:pPr>
            <w:r w:rsidRPr="006F5AA1">
              <w:rPr>
                <w:rFonts w:ascii="Arial" w:eastAsia="Arial" w:hAnsi="Arial"/>
              </w:rPr>
              <w:t>Документ для перевозки групп, составляющий отдельно или</w:t>
            </w:r>
            <w:r>
              <w:rPr>
                <w:rFonts w:ascii="Arial" w:eastAsia="Arial" w:hAnsi="Arial"/>
              </w:rPr>
              <w:t xml:space="preserve"> </w:t>
            </w:r>
            <w:r w:rsidRPr="006F5AA1">
              <w:rPr>
                <w:rFonts w:ascii="Arial" w:eastAsia="Arial" w:hAnsi="Arial"/>
              </w:rPr>
              <w:t>в сочетании с другими проездными  билетами  необходимый</w:t>
            </w:r>
            <w:r>
              <w:rPr>
                <w:rFonts w:ascii="Arial" w:eastAsia="Arial" w:hAnsi="Arial"/>
              </w:rPr>
              <w:t xml:space="preserve"> </w:t>
            </w:r>
            <w:r w:rsidRPr="006F5AA1">
              <w:rPr>
                <w:rFonts w:ascii="Arial" w:eastAsia="Arial" w:hAnsi="Arial"/>
              </w:rPr>
              <w:t>для перевозки групп документ</w:t>
            </w:r>
          </w:p>
        </w:tc>
      </w:tr>
      <w:tr w:rsidR="00655B4D" w:rsidRPr="006F5AA1" w:rsidTr="00743ABE">
        <w:trPr>
          <w:trHeight w:val="225"/>
        </w:trPr>
        <w:tc>
          <w:tcPr>
            <w:tcW w:w="2086" w:type="dxa"/>
            <w:shd w:val="clear" w:color="auto" w:fill="auto"/>
          </w:tcPr>
          <w:p w:rsidR="00655B4D" w:rsidRPr="006F5AA1" w:rsidRDefault="00655B4D" w:rsidP="00743ABE">
            <w:pPr>
              <w:spacing w:line="223" w:lineRule="exact"/>
              <w:ind w:left="141"/>
              <w:rPr>
                <w:rFonts w:ascii="Arial" w:eastAsia="Arial" w:hAnsi="Arial"/>
              </w:rPr>
            </w:pPr>
            <w:r w:rsidRPr="006F5AA1">
              <w:rPr>
                <w:rFonts w:ascii="Arial" w:eastAsia="Arial" w:hAnsi="Arial"/>
              </w:rPr>
              <w:t>Стоимость перевозки</w:t>
            </w:r>
          </w:p>
        </w:tc>
        <w:tc>
          <w:tcPr>
            <w:tcW w:w="6500" w:type="dxa"/>
            <w:shd w:val="clear" w:color="auto" w:fill="auto"/>
          </w:tcPr>
          <w:p w:rsidR="00655B4D" w:rsidRPr="006F5AA1" w:rsidRDefault="00655B4D" w:rsidP="00743ABE">
            <w:pPr>
              <w:spacing w:line="223" w:lineRule="exact"/>
              <w:ind w:left="141"/>
              <w:rPr>
                <w:rFonts w:ascii="Arial" w:eastAsia="Arial" w:hAnsi="Arial"/>
              </w:rPr>
            </w:pPr>
            <w:r w:rsidRPr="006F5AA1">
              <w:rPr>
                <w:rFonts w:ascii="Arial" w:eastAsia="Arial" w:hAnsi="Arial"/>
              </w:rPr>
              <w:t>Цена за перевозку, в день выдачи проездного билета</w:t>
            </w:r>
          </w:p>
        </w:tc>
      </w:tr>
      <w:tr w:rsidR="00655B4D" w:rsidRPr="006F5AA1" w:rsidTr="00743ABE">
        <w:trPr>
          <w:trHeight w:val="919"/>
        </w:trPr>
        <w:tc>
          <w:tcPr>
            <w:tcW w:w="2086" w:type="dxa"/>
            <w:shd w:val="clear" w:color="auto" w:fill="auto"/>
          </w:tcPr>
          <w:p w:rsidR="00655B4D" w:rsidRPr="006F5AA1" w:rsidRDefault="00655B4D" w:rsidP="00743ABE">
            <w:pPr>
              <w:spacing w:line="222" w:lineRule="exact"/>
              <w:ind w:left="141"/>
              <w:rPr>
                <w:rFonts w:ascii="Arial" w:eastAsia="Arial" w:hAnsi="Arial"/>
              </w:rPr>
            </w:pPr>
            <w:r w:rsidRPr="006F5AA1">
              <w:rPr>
                <w:rFonts w:ascii="Arial" w:eastAsia="Arial" w:hAnsi="Arial"/>
              </w:rPr>
              <w:t>Особые условия</w:t>
            </w:r>
            <w:r>
              <w:rPr>
                <w:rFonts w:ascii="Arial" w:eastAsia="Arial" w:hAnsi="Arial"/>
              </w:rPr>
              <w:t xml:space="preserve"> </w:t>
            </w:r>
            <w:r w:rsidRPr="006F5AA1">
              <w:rPr>
                <w:rFonts w:ascii="Arial" w:eastAsia="Arial" w:hAnsi="Arial"/>
              </w:rPr>
              <w:t>перевозки и тарифные</w:t>
            </w:r>
            <w:r>
              <w:rPr>
                <w:rFonts w:ascii="Arial" w:eastAsia="Arial" w:hAnsi="Arial"/>
              </w:rPr>
              <w:t xml:space="preserve"> </w:t>
            </w:r>
            <w:r w:rsidRPr="006F5AA1">
              <w:rPr>
                <w:rFonts w:ascii="Arial" w:eastAsia="Arial" w:hAnsi="Arial"/>
              </w:rPr>
              <w:t>условия (SCCT)</w:t>
            </w:r>
          </w:p>
        </w:tc>
        <w:tc>
          <w:tcPr>
            <w:tcW w:w="6500" w:type="dxa"/>
            <w:shd w:val="clear" w:color="auto" w:fill="auto"/>
          </w:tcPr>
          <w:p w:rsidR="00655B4D" w:rsidRPr="006F5AA1" w:rsidRDefault="00655B4D" w:rsidP="00743ABE">
            <w:pPr>
              <w:spacing w:line="222" w:lineRule="exact"/>
              <w:ind w:left="141"/>
              <w:rPr>
                <w:rFonts w:ascii="Arial" w:eastAsia="Arial" w:hAnsi="Arial"/>
              </w:rPr>
            </w:pPr>
            <w:r w:rsidRPr="006F5AA1">
              <w:rPr>
                <w:rFonts w:ascii="Arial" w:eastAsia="Arial" w:hAnsi="Arial"/>
              </w:rPr>
              <w:t>Условия, предъявляемые перевозчиком в дополнение к</w:t>
            </w:r>
            <w:r>
              <w:rPr>
                <w:rFonts w:ascii="Arial" w:eastAsia="Arial" w:hAnsi="Arial"/>
              </w:rPr>
              <w:t xml:space="preserve"> </w:t>
            </w:r>
            <w:r w:rsidRPr="006F5AA1">
              <w:rPr>
                <w:rFonts w:ascii="Arial" w:eastAsia="Arial" w:hAnsi="Arial"/>
              </w:rPr>
              <w:t>Общим условиям перевозки (часть III к настоящему EWT)</w:t>
            </w:r>
          </w:p>
        </w:tc>
      </w:tr>
      <w:tr w:rsidR="00655B4D" w:rsidRPr="006F5AA1" w:rsidTr="00743ABE">
        <w:trPr>
          <w:trHeight w:val="464"/>
        </w:trPr>
        <w:tc>
          <w:tcPr>
            <w:tcW w:w="2086" w:type="dxa"/>
            <w:shd w:val="clear" w:color="auto" w:fill="auto"/>
          </w:tcPr>
          <w:p w:rsidR="00655B4D" w:rsidRPr="006F5AA1" w:rsidRDefault="00655B4D" w:rsidP="00743ABE">
            <w:pPr>
              <w:spacing w:line="222" w:lineRule="exact"/>
              <w:ind w:left="141"/>
              <w:rPr>
                <w:rFonts w:ascii="Arial" w:eastAsia="Arial" w:hAnsi="Arial"/>
              </w:rPr>
            </w:pPr>
            <w:r w:rsidRPr="006F5AA1">
              <w:rPr>
                <w:rFonts w:ascii="Arial" w:eastAsia="Arial" w:hAnsi="Arial"/>
              </w:rPr>
              <w:t>CIT</w:t>
            </w:r>
          </w:p>
        </w:tc>
        <w:tc>
          <w:tcPr>
            <w:tcW w:w="6500" w:type="dxa"/>
            <w:shd w:val="clear" w:color="auto" w:fill="auto"/>
          </w:tcPr>
          <w:p w:rsidR="00655B4D" w:rsidRPr="006F5AA1" w:rsidRDefault="00655B4D" w:rsidP="00743ABE">
            <w:pPr>
              <w:spacing w:line="222" w:lineRule="exact"/>
              <w:ind w:left="141"/>
              <w:rPr>
                <w:rFonts w:ascii="Arial" w:eastAsia="Arial" w:hAnsi="Arial"/>
              </w:rPr>
            </w:pPr>
            <w:r w:rsidRPr="006F5AA1">
              <w:rPr>
                <w:rFonts w:ascii="Arial" w:eastAsia="Arial" w:hAnsi="Arial"/>
              </w:rPr>
              <w:t>Comité international des transports ferroviaires</w:t>
            </w:r>
          </w:p>
          <w:p w:rsidR="00655B4D" w:rsidRPr="006F5AA1" w:rsidRDefault="00655B4D" w:rsidP="00743ABE">
            <w:pPr>
              <w:spacing w:line="0" w:lineRule="atLeast"/>
              <w:ind w:left="141"/>
              <w:rPr>
                <w:rFonts w:ascii="Arial" w:eastAsia="Arial" w:hAnsi="Arial"/>
              </w:rPr>
            </w:pPr>
            <w:r w:rsidRPr="006F5AA1">
              <w:rPr>
                <w:rFonts w:ascii="Arial" w:eastAsia="Arial" w:hAnsi="Arial"/>
              </w:rPr>
              <w:t>(Международный комитет по железнодорожному транспорту)</w:t>
            </w:r>
          </w:p>
        </w:tc>
      </w:tr>
      <w:tr w:rsidR="00655B4D" w:rsidRPr="006F5AA1" w:rsidTr="00743ABE">
        <w:trPr>
          <w:trHeight w:val="465"/>
        </w:trPr>
        <w:tc>
          <w:tcPr>
            <w:tcW w:w="2086" w:type="dxa"/>
            <w:shd w:val="clear" w:color="auto" w:fill="auto"/>
          </w:tcPr>
          <w:p w:rsidR="00655B4D" w:rsidRPr="006F5AA1" w:rsidRDefault="00655B4D" w:rsidP="00743ABE">
            <w:pPr>
              <w:spacing w:line="223" w:lineRule="exact"/>
              <w:ind w:left="141"/>
              <w:rPr>
                <w:rFonts w:ascii="Arial" w:eastAsia="Arial" w:hAnsi="Arial"/>
              </w:rPr>
            </w:pPr>
            <w:r w:rsidRPr="006F5AA1">
              <w:rPr>
                <w:rFonts w:ascii="Arial" w:eastAsia="Arial" w:hAnsi="Arial"/>
              </w:rPr>
              <w:t>COTIF</w:t>
            </w:r>
          </w:p>
        </w:tc>
        <w:tc>
          <w:tcPr>
            <w:tcW w:w="6500" w:type="dxa"/>
            <w:shd w:val="clear" w:color="auto" w:fill="auto"/>
          </w:tcPr>
          <w:p w:rsidR="00655B4D" w:rsidRPr="006F5AA1" w:rsidRDefault="00655B4D" w:rsidP="00743ABE">
            <w:pPr>
              <w:spacing w:line="223" w:lineRule="exact"/>
              <w:ind w:left="141"/>
              <w:rPr>
                <w:rFonts w:ascii="Arial" w:eastAsia="Arial" w:hAnsi="Arial"/>
              </w:rPr>
            </w:pPr>
            <w:r w:rsidRPr="006F5AA1">
              <w:rPr>
                <w:rFonts w:ascii="Arial" w:eastAsia="Arial" w:hAnsi="Arial"/>
              </w:rPr>
              <w:t>Convention relative aux transports internationaux ferroviaires</w:t>
            </w:r>
          </w:p>
          <w:p w:rsidR="00655B4D" w:rsidRPr="006F5AA1" w:rsidRDefault="00655B4D" w:rsidP="00743ABE">
            <w:pPr>
              <w:spacing w:line="0" w:lineRule="atLeast"/>
              <w:ind w:left="141"/>
              <w:rPr>
                <w:rFonts w:ascii="Arial" w:eastAsia="Arial" w:hAnsi="Arial"/>
              </w:rPr>
            </w:pPr>
            <w:r w:rsidRPr="006F5AA1">
              <w:rPr>
                <w:rFonts w:ascii="Arial" w:eastAsia="Arial" w:hAnsi="Arial"/>
              </w:rPr>
              <w:t>(Конвенция о международных железнодорожных перевозках)</w:t>
            </w:r>
          </w:p>
        </w:tc>
      </w:tr>
      <w:tr w:rsidR="00655B4D" w:rsidRPr="006F5AA1" w:rsidTr="00743ABE">
        <w:trPr>
          <w:trHeight w:val="704"/>
        </w:trPr>
        <w:tc>
          <w:tcPr>
            <w:tcW w:w="2086" w:type="dxa"/>
            <w:shd w:val="clear" w:color="auto" w:fill="auto"/>
          </w:tcPr>
          <w:p w:rsidR="00655B4D" w:rsidRPr="006F5AA1" w:rsidRDefault="00655B4D" w:rsidP="00743ABE">
            <w:pPr>
              <w:spacing w:line="223" w:lineRule="exact"/>
              <w:ind w:left="141"/>
              <w:rPr>
                <w:rFonts w:ascii="Arial" w:eastAsia="Arial" w:hAnsi="Arial"/>
              </w:rPr>
            </w:pPr>
            <w:r w:rsidRPr="006F5AA1">
              <w:rPr>
                <w:rFonts w:ascii="Arial" w:eastAsia="Arial" w:hAnsi="Arial"/>
              </w:rPr>
              <w:t>Прямой проездной билет</w:t>
            </w:r>
          </w:p>
        </w:tc>
        <w:tc>
          <w:tcPr>
            <w:tcW w:w="6500" w:type="dxa"/>
            <w:shd w:val="clear" w:color="auto" w:fill="auto"/>
          </w:tcPr>
          <w:p w:rsidR="00655B4D" w:rsidRPr="006F5AA1" w:rsidRDefault="00655B4D" w:rsidP="00743ABE">
            <w:pPr>
              <w:spacing w:line="223" w:lineRule="exact"/>
              <w:ind w:left="141"/>
              <w:rPr>
                <w:rFonts w:ascii="Arial" w:eastAsia="Arial" w:hAnsi="Arial"/>
              </w:rPr>
            </w:pPr>
            <w:r w:rsidRPr="006F5AA1">
              <w:rPr>
                <w:rFonts w:ascii="Arial" w:eastAsia="Arial" w:hAnsi="Arial"/>
              </w:rPr>
              <w:t>Билет, выдающийся на проезд по территории двух и более</w:t>
            </w:r>
            <w:r>
              <w:rPr>
                <w:rFonts w:ascii="Arial" w:eastAsia="Arial" w:hAnsi="Arial"/>
              </w:rPr>
              <w:t xml:space="preserve"> </w:t>
            </w:r>
            <w:r w:rsidRPr="006F5AA1">
              <w:rPr>
                <w:rFonts w:ascii="Arial" w:eastAsia="Arial" w:hAnsi="Arial"/>
              </w:rPr>
              <w:t xml:space="preserve">стран или на проезд от </w:t>
            </w:r>
            <w:r>
              <w:rPr>
                <w:rFonts w:ascii="Arial" w:eastAsia="Arial" w:hAnsi="Arial"/>
                <w:lang w:val="ru-RU"/>
              </w:rPr>
              <w:t xml:space="preserve">железнодорожного </w:t>
            </w:r>
            <w:r w:rsidRPr="006F5AA1">
              <w:rPr>
                <w:rFonts w:ascii="Arial" w:eastAsia="Arial" w:hAnsi="Arial"/>
              </w:rPr>
              <w:t>пункта</w:t>
            </w:r>
            <w:r>
              <w:rPr>
                <w:rFonts w:ascii="Arial" w:eastAsia="Arial" w:hAnsi="Arial"/>
                <w:lang w:val="ru-RU"/>
              </w:rPr>
              <w:t xml:space="preserve"> пропуска</w:t>
            </w:r>
            <w:r w:rsidRPr="006F5AA1">
              <w:rPr>
                <w:rFonts w:ascii="Arial" w:eastAsia="Arial" w:hAnsi="Arial"/>
              </w:rPr>
              <w:t xml:space="preserve"> до пункта</w:t>
            </w:r>
            <w:r>
              <w:rPr>
                <w:rFonts w:ascii="Arial" w:eastAsia="Arial" w:hAnsi="Arial"/>
              </w:rPr>
              <w:t xml:space="preserve"> </w:t>
            </w:r>
            <w:r w:rsidRPr="006F5AA1">
              <w:rPr>
                <w:rFonts w:ascii="Arial" w:eastAsia="Arial" w:hAnsi="Arial"/>
              </w:rPr>
              <w:t>назначения в другой стране</w:t>
            </w:r>
          </w:p>
        </w:tc>
      </w:tr>
      <w:tr w:rsidR="00655B4D" w:rsidRPr="006F5AA1" w:rsidTr="00743ABE">
        <w:trPr>
          <w:trHeight w:val="705"/>
        </w:trPr>
        <w:tc>
          <w:tcPr>
            <w:tcW w:w="2086" w:type="dxa"/>
            <w:shd w:val="clear" w:color="auto" w:fill="auto"/>
          </w:tcPr>
          <w:p w:rsidR="00655B4D" w:rsidRPr="006F5AA1" w:rsidRDefault="00655B4D" w:rsidP="00743ABE">
            <w:pPr>
              <w:spacing w:line="222" w:lineRule="exact"/>
              <w:ind w:left="141"/>
              <w:rPr>
                <w:rFonts w:ascii="Arial" w:eastAsia="Arial" w:hAnsi="Arial"/>
              </w:rPr>
            </w:pPr>
            <w:r w:rsidRPr="006F5AA1">
              <w:rPr>
                <w:rFonts w:ascii="Arial" w:eastAsia="Arial" w:hAnsi="Arial"/>
              </w:rPr>
              <w:t>Одиночный пассажир</w:t>
            </w:r>
          </w:p>
        </w:tc>
        <w:tc>
          <w:tcPr>
            <w:tcW w:w="6500" w:type="dxa"/>
            <w:shd w:val="clear" w:color="auto" w:fill="auto"/>
          </w:tcPr>
          <w:p w:rsidR="00655B4D" w:rsidRPr="006F5AA1" w:rsidRDefault="00655B4D" w:rsidP="00743ABE">
            <w:pPr>
              <w:spacing w:line="222" w:lineRule="exact"/>
              <w:ind w:left="141"/>
              <w:rPr>
                <w:rFonts w:ascii="Arial" w:eastAsia="Arial" w:hAnsi="Arial"/>
              </w:rPr>
            </w:pPr>
            <w:r w:rsidRPr="006F5AA1">
              <w:rPr>
                <w:rFonts w:ascii="Arial" w:eastAsia="Arial" w:hAnsi="Arial"/>
              </w:rPr>
              <w:t>Пассажиры в количестве от 0,5 минимум до 5,5 максимум</w:t>
            </w:r>
            <w:r>
              <w:rPr>
                <w:rFonts w:ascii="Arial" w:eastAsia="Arial" w:hAnsi="Arial"/>
              </w:rPr>
              <w:t xml:space="preserve"> </w:t>
            </w:r>
            <w:r w:rsidRPr="006F5AA1">
              <w:rPr>
                <w:rFonts w:ascii="Arial" w:eastAsia="Arial" w:hAnsi="Arial"/>
              </w:rPr>
              <w:t>тарифных пассажиров, путешествующие отдельно или</w:t>
            </w:r>
            <w:r>
              <w:rPr>
                <w:rFonts w:ascii="Arial" w:eastAsia="Arial" w:hAnsi="Arial"/>
              </w:rPr>
              <w:t xml:space="preserve"> </w:t>
            </w:r>
            <w:r w:rsidRPr="006F5AA1">
              <w:rPr>
                <w:rFonts w:ascii="Arial" w:eastAsia="Arial" w:hAnsi="Arial"/>
              </w:rPr>
              <w:t>вместе</w:t>
            </w:r>
          </w:p>
        </w:tc>
      </w:tr>
      <w:tr w:rsidR="00655B4D" w:rsidRPr="006F5AA1" w:rsidTr="00743ABE">
        <w:trPr>
          <w:trHeight w:val="706"/>
        </w:trPr>
        <w:tc>
          <w:tcPr>
            <w:tcW w:w="2086" w:type="dxa"/>
            <w:shd w:val="clear" w:color="auto" w:fill="auto"/>
          </w:tcPr>
          <w:p w:rsidR="00655B4D" w:rsidRPr="006F5AA1" w:rsidRDefault="00655B4D" w:rsidP="00743ABE">
            <w:pPr>
              <w:spacing w:line="222" w:lineRule="exact"/>
              <w:ind w:left="141"/>
              <w:rPr>
                <w:rFonts w:ascii="Arial" w:eastAsia="Arial" w:hAnsi="Arial"/>
              </w:rPr>
            </w:pPr>
            <w:r w:rsidRPr="006F5AA1">
              <w:rPr>
                <w:rFonts w:ascii="Arial" w:eastAsia="Arial" w:hAnsi="Arial"/>
              </w:rPr>
              <w:t>Доплатная квитанция</w:t>
            </w:r>
          </w:p>
        </w:tc>
        <w:tc>
          <w:tcPr>
            <w:tcW w:w="6500" w:type="dxa"/>
            <w:shd w:val="clear" w:color="auto" w:fill="auto"/>
          </w:tcPr>
          <w:p w:rsidR="00655B4D" w:rsidRPr="006F5AA1" w:rsidRDefault="00655B4D" w:rsidP="00743ABE">
            <w:pPr>
              <w:spacing w:line="222" w:lineRule="exact"/>
              <w:ind w:left="141"/>
              <w:rPr>
                <w:rFonts w:ascii="Arial" w:eastAsia="Arial" w:hAnsi="Arial"/>
              </w:rPr>
            </w:pPr>
            <w:r w:rsidRPr="006F5AA1">
              <w:rPr>
                <w:rFonts w:ascii="Arial" w:eastAsia="Arial" w:hAnsi="Arial"/>
              </w:rPr>
              <w:t>Документ, дополняющий проездной билет в случае</w:t>
            </w:r>
            <w:r>
              <w:rPr>
                <w:rFonts w:ascii="Arial" w:eastAsia="Arial" w:hAnsi="Arial"/>
              </w:rPr>
              <w:t xml:space="preserve"> </w:t>
            </w:r>
            <w:r w:rsidRPr="006F5AA1">
              <w:rPr>
                <w:rFonts w:ascii="Arial" w:eastAsia="Arial" w:hAnsi="Arial"/>
              </w:rPr>
              <w:t>дополнительного сбора за смену класса, маршрута, или</w:t>
            </w:r>
            <w:r>
              <w:rPr>
                <w:rFonts w:ascii="Arial" w:eastAsia="Arial" w:hAnsi="Arial"/>
              </w:rPr>
              <w:t xml:space="preserve"> </w:t>
            </w:r>
            <w:r w:rsidRPr="006F5AA1">
              <w:rPr>
                <w:rFonts w:ascii="Arial" w:eastAsia="Arial" w:hAnsi="Arial"/>
              </w:rPr>
              <w:t>позволяющий сменить перевозчика</w:t>
            </w:r>
          </w:p>
        </w:tc>
      </w:tr>
      <w:tr w:rsidR="00655B4D" w:rsidRPr="006F5AA1" w:rsidTr="00743ABE">
        <w:trPr>
          <w:trHeight w:val="400"/>
        </w:trPr>
        <w:tc>
          <w:tcPr>
            <w:tcW w:w="2086" w:type="dxa"/>
            <w:shd w:val="clear" w:color="auto" w:fill="auto"/>
          </w:tcPr>
          <w:p w:rsidR="00655B4D" w:rsidRPr="006F5AA1" w:rsidRDefault="00655B4D" w:rsidP="00743ABE">
            <w:pPr>
              <w:spacing w:line="0" w:lineRule="atLeast"/>
              <w:ind w:left="141"/>
              <w:rPr>
                <w:rFonts w:ascii="Arial" w:eastAsia="Times New Roman" w:hAnsi="Arial"/>
                <w:sz w:val="24"/>
              </w:rPr>
            </w:pPr>
            <w:r w:rsidRPr="006F5AA1">
              <w:rPr>
                <w:rFonts w:ascii="Arial" w:eastAsia="Arial" w:hAnsi="Arial"/>
              </w:rPr>
              <w:t>ER CIV</w:t>
            </w:r>
          </w:p>
        </w:tc>
        <w:tc>
          <w:tcPr>
            <w:tcW w:w="6500" w:type="dxa"/>
            <w:shd w:val="clear" w:color="auto" w:fill="auto"/>
          </w:tcPr>
          <w:p w:rsidR="00655B4D" w:rsidRPr="006F5AA1" w:rsidRDefault="00655B4D" w:rsidP="00743ABE">
            <w:pPr>
              <w:spacing w:line="0" w:lineRule="atLeast"/>
              <w:ind w:left="141"/>
              <w:rPr>
                <w:rFonts w:ascii="Arial" w:eastAsia="Arial" w:hAnsi="Arial"/>
                <w:sz w:val="18"/>
              </w:rPr>
            </w:pPr>
            <w:r w:rsidRPr="006F5AA1">
              <w:rPr>
                <w:rFonts w:ascii="Arial" w:eastAsia="Arial" w:hAnsi="Arial"/>
              </w:rPr>
              <w:t>Единые правовые предписания к  Договору о международных железнодорожных перевозках пассажиров</w:t>
            </w:r>
          </w:p>
        </w:tc>
      </w:tr>
      <w:tr w:rsidR="00655B4D" w:rsidRPr="006F5AA1" w:rsidTr="00743ABE">
        <w:trPr>
          <w:trHeight w:val="400"/>
        </w:trPr>
        <w:tc>
          <w:tcPr>
            <w:tcW w:w="2086" w:type="dxa"/>
            <w:shd w:val="clear" w:color="auto" w:fill="auto"/>
          </w:tcPr>
          <w:p w:rsidR="00655B4D" w:rsidRPr="006F5AA1" w:rsidRDefault="00655B4D" w:rsidP="00743ABE">
            <w:pPr>
              <w:spacing w:line="0" w:lineRule="atLeast"/>
              <w:ind w:left="141"/>
              <w:rPr>
                <w:rFonts w:ascii="Arial" w:eastAsia="Arial" w:hAnsi="Arial"/>
              </w:rPr>
            </w:pPr>
            <w:r w:rsidRPr="006F5AA1">
              <w:rPr>
                <w:rFonts w:ascii="Arial" w:eastAsia="Arial" w:hAnsi="Arial"/>
              </w:rPr>
              <w:t>Глобальная цена</w:t>
            </w:r>
          </w:p>
        </w:tc>
        <w:tc>
          <w:tcPr>
            <w:tcW w:w="6500" w:type="dxa"/>
            <w:shd w:val="clear" w:color="auto" w:fill="auto"/>
          </w:tcPr>
          <w:p w:rsidR="00655B4D" w:rsidRPr="006F5AA1" w:rsidRDefault="00655B4D" w:rsidP="00743ABE">
            <w:pPr>
              <w:spacing w:line="0" w:lineRule="atLeast"/>
              <w:ind w:left="141"/>
              <w:rPr>
                <w:rFonts w:ascii="Arial" w:eastAsia="Arial" w:hAnsi="Arial"/>
              </w:rPr>
            </w:pPr>
            <w:r w:rsidRPr="006F5AA1">
              <w:rPr>
                <w:rFonts w:ascii="Arial" w:eastAsia="Arial" w:hAnsi="Arial"/>
              </w:rPr>
              <w:t>Договорная цена, включающая стоимость перевозки и оплату дополнительных услуг</w:t>
            </w:r>
          </w:p>
        </w:tc>
      </w:tr>
      <w:tr w:rsidR="00655B4D" w:rsidRPr="006F5AA1" w:rsidTr="00743ABE">
        <w:trPr>
          <w:trHeight w:val="400"/>
        </w:trPr>
        <w:tc>
          <w:tcPr>
            <w:tcW w:w="2086" w:type="dxa"/>
            <w:shd w:val="clear" w:color="auto" w:fill="auto"/>
          </w:tcPr>
          <w:p w:rsidR="00655B4D" w:rsidRPr="006F5AA1" w:rsidRDefault="00655B4D" w:rsidP="00743ABE">
            <w:pPr>
              <w:spacing w:line="0" w:lineRule="atLeast"/>
              <w:ind w:left="141"/>
              <w:rPr>
                <w:rFonts w:ascii="Arial" w:eastAsia="Arial" w:hAnsi="Arial"/>
              </w:rPr>
            </w:pPr>
            <w:r w:rsidRPr="006F5AA1">
              <w:rPr>
                <w:rFonts w:ascii="Arial" w:eastAsia="Arial" w:hAnsi="Arial"/>
              </w:rPr>
              <w:lastRenderedPageBreak/>
              <w:t>Поезда по глобальным ценам</w:t>
            </w:r>
          </w:p>
        </w:tc>
        <w:tc>
          <w:tcPr>
            <w:tcW w:w="6500" w:type="dxa"/>
            <w:shd w:val="clear" w:color="auto" w:fill="auto"/>
          </w:tcPr>
          <w:p w:rsidR="00655B4D" w:rsidRPr="006F5AA1" w:rsidRDefault="00655B4D" w:rsidP="00743ABE">
            <w:pPr>
              <w:spacing w:line="0" w:lineRule="atLeast"/>
              <w:ind w:left="141"/>
              <w:rPr>
                <w:rFonts w:ascii="Arial" w:eastAsia="Arial" w:hAnsi="Arial"/>
              </w:rPr>
            </w:pPr>
            <w:r w:rsidRPr="006F5AA1">
              <w:rPr>
                <w:rFonts w:ascii="Arial" w:eastAsia="Arial" w:hAnsi="Arial"/>
              </w:rPr>
              <w:t>Поезда, на которые выдаются проездныe документы, оформленные на одном бланке (билета и плацкарты) с указанием общей стоимости проезда (договорной цены).</w:t>
            </w:r>
          </w:p>
        </w:tc>
      </w:tr>
      <w:tr w:rsidR="00655B4D" w:rsidRPr="006F5AA1" w:rsidTr="00743ABE">
        <w:trPr>
          <w:trHeight w:val="400"/>
        </w:trPr>
        <w:tc>
          <w:tcPr>
            <w:tcW w:w="2086" w:type="dxa"/>
            <w:shd w:val="clear" w:color="auto" w:fill="auto"/>
          </w:tcPr>
          <w:p w:rsidR="00655B4D" w:rsidRPr="006F5AA1" w:rsidRDefault="00655B4D" w:rsidP="00743ABE">
            <w:pPr>
              <w:spacing w:line="0" w:lineRule="atLeast"/>
              <w:ind w:left="141"/>
              <w:rPr>
                <w:rFonts w:ascii="Arial" w:eastAsia="Arial" w:hAnsi="Arial"/>
              </w:rPr>
            </w:pPr>
            <w:r w:rsidRPr="00204F09">
              <w:rPr>
                <w:rFonts w:ascii="Arial" w:eastAsia="Arial" w:hAnsi="Arial"/>
              </w:rPr>
              <w:t>Железнодорожный пункт пропуска</w:t>
            </w:r>
          </w:p>
        </w:tc>
        <w:tc>
          <w:tcPr>
            <w:tcW w:w="6500" w:type="dxa"/>
            <w:shd w:val="clear" w:color="auto" w:fill="auto"/>
          </w:tcPr>
          <w:p w:rsidR="00655B4D" w:rsidRPr="006F5AA1" w:rsidRDefault="00655B4D" w:rsidP="00743ABE">
            <w:pPr>
              <w:spacing w:line="0" w:lineRule="atLeast"/>
              <w:ind w:left="141"/>
              <w:rPr>
                <w:rFonts w:ascii="Arial" w:eastAsia="Arial" w:hAnsi="Arial"/>
              </w:rPr>
            </w:pPr>
            <w:r w:rsidRPr="006F5AA1">
              <w:rPr>
                <w:rFonts w:ascii="Arial" w:eastAsia="Arial" w:hAnsi="Arial"/>
              </w:rPr>
              <w:t>Пункт, в котором управляющие инфраструктурами различных государств примыкаются друг к другу и который обычно совпадает с точкой пересечения тарифов</w:t>
            </w:r>
          </w:p>
        </w:tc>
      </w:tr>
      <w:tr w:rsidR="00655B4D" w:rsidRPr="006F5AA1" w:rsidTr="00743ABE">
        <w:trPr>
          <w:trHeight w:val="400"/>
        </w:trPr>
        <w:tc>
          <w:tcPr>
            <w:tcW w:w="2086" w:type="dxa"/>
            <w:shd w:val="clear" w:color="auto" w:fill="auto"/>
          </w:tcPr>
          <w:p w:rsidR="00655B4D" w:rsidRPr="006F5AA1" w:rsidRDefault="00655B4D" w:rsidP="00743ABE">
            <w:pPr>
              <w:spacing w:line="0" w:lineRule="atLeast"/>
              <w:ind w:left="141"/>
              <w:rPr>
                <w:rFonts w:ascii="Arial" w:eastAsia="Arial" w:hAnsi="Arial"/>
              </w:rPr>
            </w:pPr>
            <w:r w:rsidRPr="006F5AA1">
              <w:rPr>
                <w:rFonts w:ascii="Arial" w:eastAsia="Arial" w:hAnsi="Arial"/>
              </w:rPr>
              <w:t>Группа</w:t>
            </w:r>
          </w:p>
        </w:tc>
        <w:tc>
          <w:tcPr>
            <w:tcW w:w="6500" w:type="dxa"/>
            <w:shd w:val="clear" w:color="auto" w:fill="auto"/>
          </w:tcPr>
          <w:p w:rsidR="00655B4D" w:rsidRPr="002F0CAC" w:rsidRDefault="00655B4D" w:rsidP="00743ABE">
            <w:pPr>
              <w:spacing w:line="0" w:lineRule="atLeast"/>
              <w:ind w:left="141"/>
              <w:rPr>
                <w:rFonts w:ascii="Arial" w:eastAsia="Arial" w:hAnsi="Arial"/>
                <w:lang w:val="ru-RU"/>
              </w:rPr>
            </w:pPr>
            <w:r w:rsidRPr="006F5AA1">
              <w:rPr>
                <w:rFonts w:ascii="Arial" w:eastAsia="Arial" w:hAnsi="Arial"/>
              </w:rPr>
              <w:t xml:space="preserve">Группа пассажиров, состоящая из не менее 6 </w:t>
            </w:r>
            <w:r w:rsidRPr="006F5AA1">
              <w:rPr>
                <w:rFonts w:ascii="Arial" w:eastAsia="Arial" w:hAnsi="Arial"/>
                <w:lang w:val="ru-RU"/>
              </w:rPr>
              <w:t>человек</w:t>
            </w:r>
            <w:r w:rsidRPr="002F0CAC">
              <w:rPr>
                <w:rFonts w:ascii="Arial" w:eastAsia="Arial" w:hAnsi="Arial"/>
                <w:lang w:val="ru-RU"/>
              </w:rPr>
              <w:t>,</w:t>
            </w:r>
            <w:r w:rsidRPr="006F5AA1">
              <w:rPr>
                <w:rFonts w:ascii="Arial" w:eastAsia="Arial" w:hAnsi="Arial"/>
              </w:rPr>
              <w:t xml:space="preserve"> оплативших проезд и путешествующих вместе</w:t>
            </w:r>
          </w:p>
        </w:tc>
      </w:tr>
      <w:tr w:rsidR="00655B4D" w:rsidRPr="006F5AA1" w:rsidTr="00743ABE">
        <w:trPr>
          <w:trHeight w:val="400"/>
        </w:trPr>
        <w:tc>
          <w:tcPr>
            <w:tcW w:w="2086" w:type="dxa"/>
            <w:shd w:val="clear" w:color="auto" w:fill="auto"/>
          </w:tcPr>
          <w:p w:rsidR="00655B4D" w:rsidRPr="006F5AA1" w:rsidRDefault="00655B4D" w:rsidP="00743ABE">
            <w:pPr>
              <w:spacing w:line="0" w:lineRule="atLeast"/>
              <w:ind w:left="141"/>
              <w:rPr>
                <w:rFonts w:ascii="Arial" w:eastAsia="Arial" w:hAnsi="Arial"/>
              </w:rPr>
            </w:pPr>
            <w:r w:rsidRPr="006F5AA1">
              <w:rPr>
                <w:rFonts w:ascii="Arial" w:eastAsia="Arial" w:hAnsi="Arial"/>
              </w:rPr>
              <w:t>Билет внутреннего сообщения</w:t>
            </w:r>
          </w:p>
        </w:tc>
        <w:tc>
          <w:tcPr>
            <w:tcW w:w="6500" w:type="dxa"/>
            <w:shd w:val="clear" w:color="auto" w:fill="auto"/>
          </w:tcPr>
          <w:p w:rsidR="00655B4D" w:rsidRPr="006F5AA1" w:rsidRDefault="00655B4D" w:rsidP="00743ABE">
            <w:pPr>
              <w:spacing w:line="0" w:lineRule="atLeast"/>
              <w:ind w:left="141"/>
              <w:rPr>
                <w:rFonts w:ascii="Arial" w:eastAsia="Arial" w:hAnsi="Arial"/>
              </w:rPr>
            </w:pPr>
            <w:r w:rsidRPr="006F5AA1">
              <w:rPr>
                <w:rFonts w:ascii="Arial" w:eastAsia="Arial" w:hAnsi="Arial"/>
              </w:rPr>
              <w:t>Билет, выданный на поездку по внутренним участкам дороги в другой стране</w:t>
            </w:r>
          </w:p>
        </w:tc>
      </w:tr>
      <w:tr w:rsidR="00655B4D" w:rsidRPr="006F5AA1" w:rsidTr="00743ABE">
        <w:trPr>
          <w:trHeight w:val="400"/>
        </w:trPr>
        <w:tc>
          <w:tcPr>
            <w:tcW w:w="2086" w:type="dxa"/>
            <w:shd w:val="clear" w:color="auto" w:fill="auto"/>
          </w:tcPr>
          <w:p w:rsidR="00655B4D" w:rsidRPr="006F5AA1" w:rsidRDefault="00655B4D" w:rsidP="00743ABE">
            <w:pPr>
              <w:spacing w:line="0" w:lineRule="atLeast"/>
              <w:ind w:left="141"/>
              <w:rPr>
                <w:rFonts w:ascii="Arial" w:eastAsia="Arial" w:hAnsi="Arial"/>
              </w:rPr>
            </w:pPr>
            <w:r w:rsidRPr="006F5AA1">
              <w:rPr>
                <w:rFonts w:ascii="Arial" w:eastAsia="Arial" w:hAnsi="Arial"/>
              </w:rPr>
              <w:t>Ночные поезда</w:t>
            </w:r>
          </w:p>
        </w:tc>
        <w:tc>
          <w:tcPr>
            <w:tcW w:w="6500" w:type="dxa"/>
            <w:shd w:val="clear" w:color="auto" w:fill="auto"/>
          </w:tcPr>
          <w:p w:rsidR="00655B4D" w:rsidRPr="006F5AA1" w:rsidRDefault="00655B4D" w:rsidP="00743ABE">
            <w:pPr>
              <w:spacing w:line="0" w:lineRule="atLeast"/>
              <w:ind w:left="141"/>
              <w:rPr>
                <w:rFonts w:ascii="Arial" w:eastAsia="Arial" w:hAnsi="Arial"/>
              </w:rPr>
            </w:pPr>
            <w:r w:rsidRPr="006F5AA1">
              <w:rPr>
                <w:rFonts w:ascii="Arial" w:eastAsia="Arial" w:hAnsi="Arial"/>
              </w:rPr>
              <w:t>Поезд, включающие спальные вагоны, вагоны с местами для лежания</w:t>
            </w:r>
            <w:r w:rsidRPr="006F5AA1">
              <w:rPr>
                <w:rFonts w:ascii="Arial" w:eastAsia="Arial" w:hAnsi="Arial"/>
                <w:lang w:val="ru-RU"/>
              </w:rPr>
              <w:t xml:space="preserve"> и вагоны с сидячими местами, если применимо.</w:t>
            </w:r>
          </w:p>
        </w:tc>
      </w:tr>
      <w:tr w:rsidR="00655B4D" w:rsidRPr="006F5AA1" w:rsidTr="00743ABE">
        <w:trPr>
          <w:trHeight w:val="400"/>
        </w:trPr>
        <w:tc>
          <w:tcPr>
            <w:tcW w:w="2086" w:type="dxa"/>
            <w:shd w:val="clear" w:color="auto" w:fill="auto"/>
          </w:tcPr>
          <w:p w:rsidR="00655B4D" w:rsidRPr="006F5AA1" w:rsidRDefault="00655B4D" w:rsidP="00743ABE">
            <w:pPr>
              <w:spacing w:line="0" w:lineRule="atLeast"/>
              <w:ind w:left="141"/>
              <w:rPr>
                <w:rFonts w:ascii="Arial" w:eastAsia="Arial" w:hAnsi="Arial"/>
              </w:rPr>
            </w:pPr>
            <w:r w:rsidRPr="006F5AA1">
              <w:rPr>
                <w:rFonts w:ascii="Arial" w:eastAsia="Arial" w:hAnsi="Arial"/>
              </w:rPr>
              <w:t>Место / места</w:t>
            </w:r>
          </w:p>
        </w:tc>
        <w:tc>
          <w:tcPr>
            <w:tcW w:w="6500" w:type="dxa"/>
            <w:shd w:val="clear" w:color="auto" w:fill="auto"/>
          </w:tcPr>
          <w:p w:rsidR="00655B4D" w:rsidRPr="006F5AA1" w:rsidRDefault="00655B4D" w:rsidP="00743ABE">
            <w:pPr>
              <w:spacing w:line="222" w:lineRule="exact"/>
              <w:ind w:left="141"/>
              <w:rPr>
                <w:rFonts w:ascii="Arial" w:eastAsia="Arial" w:hAnsi="Arial"/>
              </w:rPr>
            </w:pPr>
            <w:r w:rsidRPr="006F5AA1">
              <w:rPr>
                <w:rFonts w:ascii="Arial" w:eastAsia="Arial" w:hAnsi="Arial"/>
              </w:rPr>
              <w:t>Место отправления или назначения. При этом речь может</w:t>
            </w:r>
            <w:r>
              <w:rPr>
                <w:rFonts w:ascii="Arial" w:eastAsia="Arial" w:hAnsi="Arial"/>
              </w:rPr>
              <w:t xml:space="preserve"> </w:t>
            </w:r>
            <w:r w:rsidRPr="006F5AA1">
              <w:rPr>
                <w:rFonts w:ascii="Arial" w:eastAsia="Arial" w:hAnsi="Arial"/>
              </w:rPr>
              <w:t>идти о железнодорожных станциях, автобусных станциях или</w:t>
            </w:r>
            <w:r>
              <w:rPr>
                <w:rFonts w:ascii="Arial" w:eastAsia="Arial" w:hAnsi="Arial"/>
              </w:rPr>
              <w:t xml:space="preserve"> </w:t>
            </w:r>
            <w:r w:rsidRPr="006F5AA1">
              <w:rPr>
                <w:rFonts w:ascii="Arial" w:eastAsia="Arial" w:hAnsi="Arial"/>
              </w:rPr>
              <w:t>о портах</w:t>
            </w:r>
          </w:p>
        </w:tc>
      </w:tr>
      <w:tr w:rsidR="00655B4D" w:rsidRPr="006F5AA1" w:rsidTr="00743ABE">
        <w:trPr>
          <w:trHeight w:val="400"/>
        </w:trPr>
        <w:tc>
          <w:tcPr>
            <w:tcW w:w="2086" w:type="dxa"/>
            <w:shd w:val="clear" w:color="auto" w:fill="auto"/>
          </w:tcPr>
          <w:p w:rsidR="00655B4D" w:rsidRPr="006F5AA1" w:rsidRDefault="00655B4D" w:rsidP="00743ABE">
            <w:pPr>
              <w:spacing w:line="225" w:lineRule="exact"/>
              <w:ind w:left="141"/>
              <w:rPr>
                <w:rFonts w:ascii="Arial" w:eastAsia="Arial" w:hAnsi="Arial"/>
              </w:rPr>
            </w:pPr>
            <w:r w:rsidRPr="006F5AA1">
              <w:rPr>
                <w:rFonts w:ascii="Arial" w:eastAsia="Arial" w:hAnsi="Arial"/>
              </w:rPr>
              <w:t>Плацкарты / документы</w:t>
            </w:r>
            <w:r>
              <w:rPr>
                <w:rFonts w:ascii="Arial" w:eastAsia="Arial" w:hAnsi="Arial"/>
              </w:rPr>
              <w:t xml:space="preserve"> </w:t>
            </w:r>
            <w:r w:rsidRPr="006F5AA1">
              <w:rPr>
                <w:rFonts w:ascii="Arial" w:eastAsia="Arial" w:hAnsi="Arial"/>
              </w:rPr>
              <w:t>резервирования</w:t>
            </w:r>
          </w:p>
        </w:tc>
        <w:tc>
          <w:tcPr>
            <w:tcW w:w="6500" w:type="dxa"/>
            <w:shd w:val="clear" w:color="auto" w:fill="auto"/>
          </w:tcPr>
          <w:p w:rsidR="00655B4D" w:rsidRPr="006F5AA1" w:rsidRDefault="00655B4D" w:rsidP="00743ABE">
            <w:pPr>
              <w:spacing w:line="225" w:lineRule="exact"/>
              <w:ind w:left="141"/>
              <w:rPr>
                <w:rFonts w:ascii="Arial" w:eastAsia="Arial" w:hAnsi="Arial"/>
              </w:rPr>
            </w:pPr>
            <w:r w:rsidRPr="006F5AA1">
              <w:rPr>
                <w:rFonts w:ascii="Arial" w:eastAsia="Arial" w:hAnsi="Arial"/>
              </w:rPr>
              <w:t>Документы, по которым взимается плата за резервирование</w:t>
            </w:r>
            <w:r>
              <w:rPr>
                <w:rFonts w:ascii="Arial" w:eastAsia="Arial" w:hAnsi="Arial"/>
              </w:rPr>
              <w:t xml:space="preserve"> </w:t>
            </w:r>
            <w:r w:rsidRPr="006F5AA1">
              <w:rPr>
                <w:rFonts w:ascii="Arial" w:eastAsia="Arial" w:hAnsi="Arial"/>
              </w:rPr>
              <w:t>и доплата/надбавка, для пользования местом при проезде в</w:t>
            </w:r>
            <w:r>
              <w:rPr>
                <w:rFonts w:ascii="Arial" w:eastAsia="Arial" w:hAnsi="Arial"/>
              </w:rPr>
              <w:t xml:space="preserve"> </w:t>
            </w:r>
            <w:r w:rsidRPr="006F5AA1">
              <w:rPr>
                <w:rFonts w:ascii="Arial" w:eastAsia="Arial" w:hAnsi="Arial"/>
              </w:rPr>
              <w:t>спальном, кушетном вагоне или вагоне с местами для</w:t>
            </w:r>
            <w:r>
              <w:rPr>
                <w:rFonts w:ascii="Arial" w:eastAsia="Arial" w:hAnsi="Arial"/>
              </w:rPr>
              <w:t xml:space="preserve"> </w:t>
            </w:r>
            <w:r w:rsidRPr="006F5AA1">
              <w:rPr>
                <w:rFonts w:ascii="Arial" w:eastAsia="Arial" w:hAnsi="Arial"/>
              </w:rPr>
              <w:t>сидения, в котором предусмотрено обязательное</w:t>
            </w:r>
            <w:r>
              <w:rPr>
                <w:rFonts w:ascii="Arial" w:eastAsia="Arial" w:hAnsi="Arial"/>
              </w:rPr>
              <w:t xml:space="preserve"> </w:t>
            </w:r>
            <w:r w:rsidRPr="006F5AA1">
              <w:rPr>
                <w:rFonts w:ascii="Arial" w:eastAsia="Arial" w:hAnsi="Arial"/>
              </w:rPr>
              <w:t xml:space="preserve">резервирование мест </w:t>
            </w:r>
            <w:r w:rsidRPr="006F5AA1">
              <w:rPr>
                <w:rFonts w:ascii="Arial" w:eastAsia="Arial" w:hAnsi="Arial"/>
                <w:lang w:val="ru-RU"/>
              </w:rPr>
              <w:t xml:space="preserve">либо </w:t>
            </w:r>
            <w:r w:rsidRPr="006F5AA1">
              <w:rPr>
                <w:rFonts w:ascii="Arial" w:eastAsia="Arial" w:hAnsi="Arial"/>
              </w:rPr>
              <w:t>допускается</w:t>
            </w:r>
            <w:r w:rsidRPr="006F5AA1">
              <w:rPr>
                <w:rFonts w:ascii="Arial" w:eastAsia="Arial" w:hAnsi="Arial"/>
                <w:lang w:val="ru-RU"/>
              </w:rPr>
              <w:t xml:space="preserve"> </w:t>
            </w:r>
            <w:r w:rsidRPr="006F5AA1">
              <w:rPr>
                <w:rFonts w:ascii="Arial" w:eastAsia="Arial" w:hAnsi="Arial"/>
              </w:rPr>
              <w:t>возможно</w:t>
            </w:r>
            <w:r w:rsidRPr="006F5AA1">
              <w:rPr>
                <w:rFonts w:ascii="Arial" w:eastAsia="Arial" w:hAnsi="Arial"/>
                <w:lang w:val="ru-RU"/>
              </w:rPr>
              <w:t>сть</w:t>
            </w:r>
            <w:r w:rsidRPr="00CA2D03">
              <w:rPr>
                <w:rFonts w:ascii="Arial" w:eastAsia="Arial" w:hAnsi="Arial"/>
                <w:lang w:val="ru-RU"/>
              </w:rPr>
              <w:t xml:space="preserve"> </w:t>
            </w:r>
            <w:r w:rsidRPr="006F5AA1">
              <w:rPr>
                <w:rFonts w:ascii="Arial" w:eastAsia="Arial" w:hAnsi="Arial"/>
              </w:rPr>
              <w:t>резервировани</w:t>
            </w:r>
            <w:r w:rsidRPr="006F5AA1">
              <w:rPr>
                <w:rFonts w:ascii="Arial" w:eastAsia="Arial" w:hAnsi="Arial"/>
                <w:lang w:val="ru-RU"/>
              </w:rPr>
              <w:t>я</w:t>
            </w:r>
            <w:r w:rsidRPr="006F5AA1">
              <w:rPr>
                <w:rFonts w:ascii="Arial" w:eastAsia="Arial" w:hAnsi="Arial"/>
              </w:rPr>
              <w:t xml:space="preserve"> мест.</w:t>
            </w:r>
          </w:p>
        </w:tc>
      </w:tr>
      <w:tr w:rsidR="00655B4D" w:rsidRPr="006F5AA1" w:rsidTr="00743ABE">
        <w:trPr>
          <w:trHeight w:val="400"/>
        </w:trPr>
        <w:tc>
          <w:tcPr>
            <w:tcW w:w="2086" w:type="dxa"/>
            <w:shd w:val="clear" w:color="auto" w:fill="auto"/>
          </w:tcPr>
          <w:p w:rsidR="00655B4D" w:rsidRPr="006F5AA1" w:rsidRDefault="00655B4D" w:rsidP="00743ABE">
            <w:pPr>
              <w:spacing w:line="0" w:lineRule="atLeast"/>
              <w:ind w:left="141"/>
              <w:rPr>
                <w:rFonts w:ascii="Arial" w:eastAsia="Arial" w:hAnsi="Arial"/>
              </w:rPr>
            </w:pPr>
            <w:r w:rsidRPr="006F5AA1">
              <w:rPr>
                <w:rFonts w:ascii="Arial" w:eastAsia="Arial" w:hAnsi="Arial"/>
              </w:rPr>
              <w:t>PRR</w:t>
            </w:r>
          </w:p>
        </w:tc>
        <w:tc>
          <w:tcPr>
            <w:tcW w:w="6500" w:type="dxa"/>
            <w:shd w:val="clear" w:color="auto" w:fill="auto"/>
          </w:tcPr>
          <w:p w:rsidR="00655B4D" w:rsidRPr="006F5AA1" w:rsidRDefault="00655B4D" w:rsidP="00743ABE">
            <w:pPr>
              <w:spacing w:line="222" w:lineRule="exact"/>
              <w:ind w:left="141"/>
              <w:rPr>
                <w:rFonts w:ascii="Arial" w:eastAsia="Arial" w:hAnsi="Arial"/>
              </w:rPr>
            </w:pPr>
            <w:r w:rsidRPr="006F5AA1">
              <w:rPr>
                <w:rFonts w:ascii="Arial" w:eastAsia="Arial" w:hAnsi="Arial"/>
              </w:rPr>
              <w:t>Регламент (ЕС) № 1371/2007 о правах и обязанностях</w:t>
            </w:r>
            <w:r>
              <w:rPr>
                <w:rFonts w:ascii="Arial" w:eastAsia="Arial" w:hAnsi="Arial"/>
              </w:rPr>
              <w:t xml:space="preserve"> </w:t>
            </w:r>
            <w:r w:rsidRPr="006F5AA1">
              <w:rPr>
                <w:rFonts w:ascii="Arial" w:eastAsia="Arial" w:hAnsi="Arial"/>
              </w:rPr>
              <w:t>железнодорожных пассажиров</w:t>
            </w:r>
          </w:p>
        </w:tc>
      </w:tr>
      <w:tr w:rsidR="00655B4D" w:rsidRPr="006F5AA1" w:rsidTr="00743ABE">
        <w:trPr>
          <w:trHeight w:val="400"/>
        </w:trPr>
        <w:tc>
          <w:tcPr>
            <w:tcW w:w="2086" w:type="dxa"/>
            <w:shd w:val="clear" w:color="auto" w:fill="auto"/>
          </w:tcPr>
          <w:p w:rsidR="00655B4D" w:rsidRPr="006F5AA1" w:rsidRDefault="00655B4D" w:rsidP="00743ABE">
            <w:pPr>
              <w:spacing w:line="0" w:lineRule="atLeast"/>
              <w:ind w:left="141"/>
              <w:rPr>
                <w:rFonts w:ascii="Arial" w:eastAsia="Arial" w:hAnsi="Arial"/>
              </w:rPr>
            </w:pPr>
            <w:r w:rsidRPr="006F5AA1">
              <w:rPr>
                <w:rFonts w:ascii="Arial" w:eastAsia="Arial" w:hAnsi="Arial"/>
              </w:rPr>
              <w:t>RID</w:t>
            </w:r>
          </w:p>
        </w:tc>
        <w:tc>
          <w:tcPr>
            <w:tcW w:w="6500" w:type="dxa"/>
            <w:shd w:val="clear" w:color="auto" w:fill="auto"/>
          </w:tcPr>
          <w:p w:rsidR="00655B4D" w:rsidRDefault="00655B4D" w:rsidP="00743ABE">
            <w:pPr>
              <w:spacing w:line="0" w:lineRule="atLeast"/>
              <w:ind w:left="141"/>
              <w:rPr>
                <w:rFonts w:ascii="Arial" w:eastAsia="Arial" w:hAnsi="Arial"/>
              </w:rPr>
            </w:pPr>
            <w:r w:rsidRPr="006F5AA1">
              <w:rPr>
                <w:rFonts w:ascii="Arial" w:eastAsia="Arial" w:hAnsi="Arial"/>
              </w:rPr>
              <w:t>Règlement concernant le transport international ferroviaire des</w:t>
            </w:r>
            <w:r>
              <w:rPr>
                <w:rFonts w:ascii="Arial" w:eastAsia="Arial" w:hAnsi="Arial"/>
              </w:rPr>
              <w:t xml:space="preserve"> </w:t>
            </w:r>
            <w:r w:rsidRPr="006F5AA1">
              <w:rPr>
                <w:rFonts w:ascii="Arial" w:eastAsia="Arial" w:hAnsi="Arial"/>
              </w:rPr>
              <w:t>marchandises dangereuses</w:t>
            </w:r>
          </w:p>
          <w:p w:rsidR="00655B4D" w:rsidRPr="006F5AA1" w:rsidRDefault="00655B4D" w:rsidP="00743ABE">
            <w:pPr>
              <w:spacing w:line="0" w:lineRule="atLeast"/>
              <w:ind w:left="141"/>
              <w:rPr>
                <w:rFonts w:ascii="Arial" w:eastAsia="Arial" w:hAnsi="Arial"/>
              </w:rPr>
            </w:pPr>
            <w:r w:rsidRPr="006F5AA1">
              <w:rPr>
                <w:rFonts w:ascii="Arial" w:eastAsia="Arial" w:hAnsi="Arial"/>
              </w:rPr>
              <w:t>(Регламент о международной</w:t>
            </w:r>
            <w:r>
              <w:rPr>
                <w:rFonts w:ascii="Arial" w:eastAsia="Arial" w:hAnsi="Arial"/>
              </w:rPr>
              <w:t xml:space="preserve"> </w:t>
            </w:r>
            <w:r w:rsidRPr="006F5AA1">
              <w:rPr>
                <w:rFonts w:ascii="Arial" w:eastAsia="Arial" w:hAnsi="Arial"/>
              </w:rPr>
              <w:t>железнодорожной перевозке опасных грузов)</w:t>
            </w:r>
          </w:p>
        </w:tc>
      </w:tr>
      <w:tr w:rsidR="00655B4D" w:rsidRPr="006F5AA1" w:rsidTr="00743ABE">
        <w:trPr>
          <w:trHeight w:val="400"/>
        </w:trPr>
        <w:tc>
          <w:tcPr>
            <w:tcW w:w="2086" w:type="dxa"/>
            <w:shd w:val="clear" w:color="auto" w:fill="auto"/>
          </w:tcPr>
          <w:p w:rsidR="00655B4D" w:rsidRPr="006F5AA1" w:rsidRDefault="00655B4D" w:rsidP="00743ABE">
            <w:pPr>
              <w:spacing w:line="0" w:lineRule="atLeast"/>
              <w:ind w:left="141"/>
              <w:rPr>
                <w:rFonts w:ascii="Arial" w:eastAsia="Arial" w:hAnsi="Arial"/>
              </w:rPr>
            </w:pPr>
            <w:r w:rsidRPr="006F5AA1">
              <w:rPr>
                <w:rFonts w:ascii="Arial" w:eastAsia="Arial" w:hAnsi="Arial"/>
              </w:rPr>
              <w:t>СМПС</w:t>
            </w:r>
          </w:p>
        </w:tc>
        <w:tc>
          <w:tcPr>
            <w:tcW w:w="6500" w:type="dxa"/>
            <w:shd w:val="clear" w:color="auto" w:fill="auto"/>
          </w:tcPr>
          <w:p w:rsidR="00655B4D" w:rsidRPr="006F5AA1" w:rsidRDefault="00655B4D" w:rsidP="00743ABE">
            <w:pPr>
              <w:spacing w:line="0" w:lineRule="atLeast"/>
              <w:ind w:left="141"/>
              <w:rPr>
                <w:rFonts w:ascii="Arial" w:eastAsia="Arial" w:hAnsi="Arial"/>
              </w:rPr>
            </w:pPr>
            <w:r w:rsidRPr="006F5AA1">
              <w:rPr>
                <w:rFonts w:ascii="Arial" w:eastAsia="Arial" w:hAnsi="Arial"/>
              </w:rPr>
              <w:t>Соглашение о международном пассажирском сообщении</w:t>
            </w:r>
          </w:p>
        </w:tc>
      </w:tr>
      <w:tr w:rsidR="00655B4D" w:rsidRPr="006F5AA1" w:rsidTr="00743ABE">
        <w:trPr>
          <w:trHeight w:val="400"/>
        </w:trPr>
        <w:tc>
          <w:tcPr>
            <w:tcW w:w="2086" w:type="dxa"/>
            <w:shd w:val="clear" w:color="auto" w:fill="auto"/>
          </w:tcPr>
          <w:p w:rsidR="00655B4D" w:rsidRPr="006F5AA1" w:rsidRDefault="00655B4D" w:rsidP="00743ABE">
            <w:pPr>
              <w:spacing w:line="222" w:lineRule="exact"/>
              <w:ind w:left="60"/>
              <w:rPr>
                <w:rFonts w:ascii="Arial" w:eastAsia="Arial" w:hAnsi="Arial"/>
              </w:rPr>
            </w:pPr>
            <w:r w:rsidRPr="006F5AA1">
              <w:rPr>
                <w:rFonts w:ascii="Arial" w:eastAsia="Arial" w:hAnsi="Arial"/>
              </w:rPr>
              <w:t>Специальный поезд</w:t>
            </w:r>
            <w:r>
              <w:rPr>
                <w:rFonts w:ascii="Arial" w:eastAsia="Arial" w:hAnsi="Arial"/>
              </w:rPr>
              <w:t xml:space="preserve"> </w:t>
            </w:r>
            <w:r w:rsidRPr="006F5AA1">
              <w:rPr>
                <w:rFonts w:ascii="Arial" w:eastAsia="Arial" w:hAnsi="Arial"/>
              </w:rPr>
              <w:t>(специальный вагон)</w:t>
            </w:r>
          </w:p>
        </w:tc>
        <w:tc>
          <w:tcPr>
            <w:tcW w:w="6500" w:type="dxa"/>
            <w:shd w:val="clear" w:color="auto" w:fill="auto"/>
          </w:tcPr>
          <w:p w:rsidR="00655B4D" w:rsidRPr="006F5AA1" w:rsidRDefault="00655B4D" w:rsidP="00743ABE">
            <w:pPr>
              <w:spacing w:line="0" w:lineRule="atLeast"/>
              <w:ind w:left="141"/>
              <w:rPr>
                <w:rFonts w:ascii="Arial" w:eastAsia="Arial" w:hAnsi="Arial"/>
              </w:rPr>
            </w:pPr>
            <w:r w:rsidRPr="006F5AA1">
              <w:rPr>
                <w:rFonts w:ascii="Arial" w:eastAsia="Arial" w:hAnsi="Arial"/>
              </w:rPr>
              <w:t>Поезд (вагон), предусмотренный для следования по заказу</w:t>
            </w:r>
            <w:r>
              <w:rPr>
                <w:rFonts w:ascii="Arial" w:eastAsia="Arial" w:hAnsi="Arial"/>
              </w:rPr>
              <w:t xml:space="preserve"> </w:t>
            </w:r>
            <w:r w:rsidRPr="006F5AA1">
              <w:rPr>
                <w:rFonts w:ascii="Arial" w:eastAsia="Arial" w:hAnsi="Arial"/>
              </w:rPr>
              <w:t>юридического или физического лица исключительно в целях</w:t>
            </w:r>
            <w:r>
              <w:rPr>
                <w:rFonts w:ascii="Arial" w:eastAsia="Arial" w:hAnsi="Arial"/>
              </w:rPr>
              <w:t xml:space="preserve"> </w:t>
            </w:r>
            <w:r w:rsidRPr="006F5AA1">
              <w:rPr>
                <w:rFonts w:ascii="Arial" w:eastAsia="Arial" w:hAnsi="Arial"/>
              </w:rPr>
              <w:t>использования заказчиком по согласованию с участвующими</w:t>
            </w:r>
            <w:r>
              <w:rPr>
                <w:rFonts w:ascii="Arial" w:eastAsia="Arial" w:hAnsi="Arial"/>
              </w:rPr>
              <w:t xml:space="preserve"> </w:t>
            </w:r>
            <w:r w:rsidRPr="006F5AA1">
              <w:rPr>
                <w:rFonts w:ascii="Arial" w:eastAsia="Arial" w:hAnsi="Arial"/>
              </w:rPr>
              <w:t>перевозчиками</w:t>
            </w:r>
          </w:p>
        </w:tc>
      </w:tr>
      <w:tr w:rsidR="00655B4D" w:rsidRPr="006F5AA1" w:rsidTr="00743ABE">
        <w:trPr>
          <w:trHeight w:val="400"/>
        </w:trPr>
        <w:tc>
          <w:tcPr>
            <w:tcW w:w="2086" w:type="dxa"/>
            <w:shd w:val="clear" w:color="auto" w:fill="auto"/>
          </w:tcPr>
          <w:p w:rsidR="00655B4D" w:rsidRPr="006F5AA1" w:rsidRDefault="00655B4D" w:rsidP="00743ABE">
            <w:pPr>
              <w:spacing w:line="0" w:lineRule="atLeast"/>
              <w:ind w:left="141"/>
              <w:rPr>
                <w:rFonts w:ascii="Arial" w:eastAsia="Arial" w:hAnsi="Arial"/>
              </w:rPr>
            </w:pPr>
            <w:r w:rsidRPr="006F5AA1">
              <w:rPr>
                <w:rFonts w:ascii="Arial" w:eastAsia="Arial" w:hAnsi="Arial"/>
              </w:rPr>
              <w:t>Тарифный пункт</w:t>
            </w:r>
          </w:p>
        </w:tc>
        <w:tc>
          <w:tcPr>
            <w:tcW w:w="6500" w:type="dxa"/>
            <w:shd w:val="clear" w:color="auto" w:fill="auto"/>
          </w:tcPr>
          <w:p w:rsidR="00655B4D" w:rsidRPr="006F5AA1" w:rsidRDefault="00655B4D" w:rsidP="00743ABE">
            <w:pPr>
              <w:spacing w:line="0" w:lineRule="atLeast"/>
              <w:ind w:left="141"/>
              <w:rPr>
                <w:rFonts w:ascii="Arial" w:eastAsia="Arial" w:hAnsi="Arial"/>
              </w:rPr>
            </w:pPr>
            <w:r w:rsidRPr="006F5AA1">
              <w:rPr>
                <w:rFonts w:ascii="Arial" w:eastAsia="Arial" w:hAnsi="Arial"/>
              </w:rPr>
              <w:t>Место, до которого и от которого могут выдаваться</w:t>
            </w:r>
            <w:r>
              <w:rPr>
                <w:rFonts w:ascii="Arial" w:eastAsia="Arial" w:hAnsi="Arial"/>
              </w:rPr>
              <w:t xml:space="preserve"> </w:t>
            </w:r>
            <w:r w:rsidRPr="006F5AA1">
              <w:rPr>
                <w:rFonts w:ascii="Arial" w:eastAsia="Arial" w:hAnsi="Arial"/>
              </w:rPr>
              <w:t xml:space="preserve">проездные </w:t>
            </w:r>
            <w:r>
              <w:rPr>
                <w:rFonts w:ascii="Arial" w:eastAsia="Arial" w:hAnsi="Arial"/>
                <w:lang w:val="ru-RU"/>
              </w:rPr>
              <w:t>документы</w:t>
            </w:r>
            <w:r w:rsidRPr="006F5AA1">
              <w:rPr>
                <w:rFonts w:ascii="Arial" w:eastAsia="Arial" w:hAnsi="Arial"/>
              </w:rPr>
              <w:t>, если оно содержится в Специальных</w:t>
            </w:r>
            <w:r>
              <w:rPr>
                <w:rFonts w:ascii="Arial" w:eastAsia="Arial" w:hAnsi="Arial"/>
              </w:rPr>
              <w:t xml:space="preserve"> </w:t>
            </w:r>
            <w:r w:rsidRPr="006F5AA1">
              <w:rPr>
                <w:rFonts w:ascii="Arial" w:eastAsia="Arial" w:hAnsi="Arial"/>
              </w:rPr>
              <w:t>приложениях к определенным предложениям и/или в</w:t>
            </w:r>
            <w:r>
              <w:rPr>
                <w:rFonts w:ascii="Arial" w:eastAsia="Arial" w:hAnsi="Arial"/>
              </w:rPr>
              <w:t xml:space="preserve"> </w:t>
            </w:r>
            <w:r w:rsidRPr="006F5AA1">
              <w:rPr>
                <w:rFonts w:ascii="Arial" w:eastAsia="Arial" w:hAnsi="Arial"/>
              </w:rPr>
              <w:t>электронных системах продажи выдающего билеты</w:t>
            </w:r>
            <w:r>
              <w:rPr>
                <w:rFonts w:ascii="Arial" w:eastAsia="Arial" w:hAnsi="Arial"/>
              </w:rPr>
              <w:t xml:space="preserve"> </w:t>
            </w:r>
            <w:r w:rsidRPr="006F5AA1">
              <w:rPr>
                <w:rFonts w:ascii="Arial" w:eastAsia="Arial" w:hAnsi="Arial"/>
              </w:rPr>
              <w:t>предприятия</w:t>
            </w:r>
          </w:p>
        </w:tc>
      </w:tr>
      <w:tr w:rsidR="00655B4D" w:rsidRPr="006F5AA1" w:rsidTr="00743ABE">
        <w:trPr>
          <w:trHeight w:val="400"/>
        </w:trPr>
        <w:tc>
          <w:tcPr>
            <w:tcW w:w="2086" w:type="dxa"/>
            <w:shd w:val="clear" w:color="auto" w:fill="auto"/>
          </w:tcPr>
          <w:p w:rsidR="00655B4D" w:rsidRPr="006F5AA1" w:rsidRDefault="00655B4D" w:rsidP="00743ABE">
            <w:pPr>
              <w:spacing w:line="0" w:lineRule="atLeast"/>
              <w:ind w:left="141"/>
              <w:rPr>
                <w:rFonts w:ascii="Arial" w:eastAsia="Arial" w:hAnsi="Arial"/>
              </w:rPr>
            </w:pPr>
            <w:r w:rsidRPr="006F5AA1">
              <w:rPr>
                <w:rFonts w:ascii="Arial" w:eastAsia="Arial" w:hAnsi="Arial"/>
              </w:rPr>
              <w:t>UIC</w:t>
            </w:r>
          </w:p>
        </w:tc>
        <w:tc>
          <w:tcPr>
            <w:tcW w:w="6500" w:type="dxa"/>
            <w:shd w:val="clear" w:color="auto" w:fill="auto"/>
          </w:tcPr>
          <w:p w:rsidR="00655B4D" w:rsidRDefault="00655B4D" w:rsidP="00743ABE">
            <w:pPr>
              <w:spacing w:line="222" w:lineRule="exact"/>
              <w:ind w:left="141"/>
              <w:rPr>
                <w:rFonts w:ascii="Arial" w:eastAsia="Arial" w:hAnsi="Arial"/>
              </w:rPr>
            </w:pPr>
            <w:r w:rsidRPr="006F5AA1">
              <w:rPr>
                <w:rFonts w:ascii="Arial" w:eastAsia="Arial" w:hAnsi="Arial"/>
              </w:rPr>
              <w:t>Union internationale des Chemins de fer</w:t>
            </w:r>
          </w:p>
          <w:p w:rsidR="00655B4D" w:rsidRPr="006F5AA1" w:rsidRDefault="00655B4D" w:rsidP="00743ABE">
            <w:pPr>
              <w:spacing w:line="222" w:lineRule="exact"/>
              <w:ind w:left="141"/>
              <w:rPr>
                <w:rFonts w:ascii="Arial" w:eastAsia="Arial" w:hAnsi="Arial"/>
              </w:rPr>
            </w:pPr>
            <w:r w:rsidRPr="006F5AA1">
              <w:rPr>
                <w:rFonts w:ascii="Arial" w:eastAsia="Arial" w:hAnsi="Arial"/>
              </w:rPr>
              <w:t>(Международный союз</w:t>
            </w:r>
            <w:r>
              <w:rPr>
                <w:rFonts w:ascii="Arial" w:eastAsia="Arial" w:hAnsi="Arial"/>
              </w:rPr>
              <w:t xml:space="preserve"> </w:t>
            </w:r>
            <w:r w:rsidRPr="006F5AA1">
              <w:rPr>
                <w:rFonts w:ascii="Arial" w:eastAsia="Arial" w:hAnsi="Arial"/>
              </w:rPr>
              <w:t>железных дорог)</w:t>
            </w:r>
          </w:p>
        </w:tc>
      </w:tr>
    </w:tbl>
    <w:p w:rsidR="00655B4D" w:rsidRPr="006F5AA1" w:rsidRDefault="00655B4D" w:rsidP="00655B4D">
      <w:pPr>
        <w:rPr>
          <w:rFonts w:ascii="Arial" w:eastAsia="Arial" w:hAnsi="Arial"/>
          <w:sz w:val="18"/>
        </w:rPr>
        <w:sectPr w:rsidR="00655B4D" w:rsidRPr="006F5AA1" w:rsidSect="00D901FD">
          <w:headerReference w:type="default" r:id="rId7"/>
          <w:footerReference w:type="default" r:id="rId8"/>
          <w:pgSz w:w="11900" w:h="16841"/>
          <w:pgMar w:top="621" w:right="1440" w:bottom="256" w:left="760" w:header="283" w:footer="283" w:gutter="0"/>
          <w:cols w:space="0" w:equalWidth="0">
            <w:col w:w="9706"/>
          </w:cols>
          <w:docGrid w:linePitch="360"/>
        </w:sectPr>
      </w:pPr>
    </w:p>
    <w:p w:rsidR="00655B4D" w:rsidRDefault="00655B4D" w:rsidP="00655B4D">
      <w:pPr>
        <w:jc w:val="center"/>
        <w:rPr>
          <w:rFonts w:ascii="Arial" w:hAnsi="Arial"/>
          <w:b/>
          <w:bCs/>
          <w:sz w:val="28"/>
          <w:szCs w:val="28"/>
        </w:rPr>
      </w:pPr>
      <w:bookmarkStart w:id="14" w:name="page6"/>
      <w:bookmarkEnd w:id="14"/>
      <w:r w:rsidRPr="00AD4B3A">
        <w:rPr>
          <w:rFonts w:ascii="Arial" w:hAnsi="Arial"/>
          <w:b/>
          <w:bCs/>
          <w:sz w:val="28"/>
          <w:szCs w:val="28"/>
        </w:rPr>
        <w:lastRenderedPageBreak/>
        <w:t>Часть I</w:t>
      </w:r>
    </w:p>
    <w:p w:rsidR="00655B4D" w:rsidRPr="00AD4B3A" w:rsidRDefault="00655B4D" w:rsidP="00655B4D">
      <w:pPr>
        <w:jc w:val="center"/>
        <w:rPr>
          <w:rFonts w:ascii="Arial" w:hAnsi="Arial"/>
          <w:b/>
          <w:bCs/>
          <w:sz w:val="28"/>
          <w:szCs w:val="28"/>
        </w:rPr>
      </w:pPr>
      <w:r w:rsidRPr="00AD4B3A">
        <w:rPr>
          <w:rFonts w:ascii="Arial" w:hAnsi="Arial"/>
          <w:b/>
          <w:bCs/>
          <w:sz w:val="28"/>
          <w:szCs w:val="28"/>
        </w:rPr>
        <w:t>Общие положения</w:t>
      </w:r>
    </w:p>
    <w:p w:rsidR="00655B4D" w:rsidRPr="006F5AA1" w:rsidRDefault="00655B4D" w:rsidP="00655B4D">
      <w:pPr>
        <w:rPr>
          <w:rFonts w:ascii="Arial" w:eastAsia="Times New Roman" w:hAnsi="Arial"/>
        </w:rPr>
      </w:pPr>
    </w:p>
    <w:p w:rsidR="00655B4D" w:rsidRPr="006F5AA1" w:rsidRDefault="00655B4D" w:rsidP="00653258">
      <w:pPr>
        <w:pStyle w:val="3"/>
        <w:numPr>
          <w:ilvl w:val="0"/>
          <w:numId w:val="46"/>
        </w:numPr>
      </w:pPr>
      <w:r w:rsidRPr="006F5AA1">
        <w:t>Сфера действия Особых условий международных перевозок (SCIC) для поездок по проездным билетам в сообщении Восток-Запад (EWT) (далее Особые условия).</w:t>
      </w:r>
    </w:p>
    <w:p w:rsidR="00655B4D" w:rsidRPr="006F5AA1" w:rsidRDefault="00655B4D" w:rsidP="00655B4D">
      <w:pPr>
        <w:rPr>
          <w:rFonts w:ascii="Arial" w:eastAsia="Times New Roman" w:hAnsi="Arial"/>
        </w:rPr>
      </w:pPr>
    </w:p>
    <w:p w:rsidR="00655B4D" w:rsidRPr="006F5AA1" w:rsidRDefault="00655B4D" w:rsidP="00655B4D">
      <w:pPr>
        <w:tabs>
          <w:tab w:val="left" w:pos="548"/>
        </w:tabs>
        <w:ind w:left="568" w:right="260" w:hanging="566"/>
        <w:rPr>
          <w:rFonts w:ascii="Arial" w:eastAsia="Arial" w:hAnsi="Arial"/>
          <w:sz w:val="22"/>
        </w:rPr>
      </w:pPr>
      <w:r w:rsidRPr="006F5AA1">
        <w:rPr>
          <w:rFonts w:ascii="Arial" w:eastAsia="Arial" w:hAnsi="Arial"/>
          <w:b/>
          <w:sz w:val="22"/>
        </w:rPr>
        <w:t>1.1</w:t>
      </w:r>
      <w:r w:rsidRPr="006F5AA1">
        <w:rPr>
          <w:rFonts w:ascii="Arial" w:eastAsia="Times New Roman" w:hAnsi="Arial"/>
        </w:rPr>
        <w:tab/>
      </w:r>
      <w:r w:rsidRPr="006F5AA1">
        <w:rPr>
          <w:rFonts w:ascii="Arial" w:eastAsia="Arial" w:hAnsi="Arial"/>
          <w:sz w:val="22"/>
        </w:rPr>
        <w:t>Настоящие Особые условия действуют при перевозках пассажиров между странами-участницами CIV и СМПС, для которых выдаются прямые билеты и билеты внутреннего сообщения.</w:t>
      </w:r>
    </w:p>
    <w:p w:rsidR="00655B4D" w:rsidRPr="006F5AA1" w:rsidRDefault="00655B4D" w:rsidP="00655B4D">
      <w:pPr>
        <w:rPr>
          <w:rFonts w:ascii="Arial" w:eastAsia="Times New Roman" w:hAnsi="Arial"/>
        </w:rPr>
      </w:pPr>
    </w:p>
    <w:p w:rsidR="00655B4D" w:rsidRPr="006F5AA1" w:rsidRDefault="00655B4D" w:rsidP="00655B4D">
      <w:pPr>
        <w:ind w:left="568" w:right="160"/>
        <w:rPr>
          <w:rFonts w:ascii="Arial" w:eastAsia="Arial" w:hAnsi="Arial"/>
          <w:sz w:val="22"/>
        </w:rPr>
      </w:pPr>
      <w:r w:rsidRPr="006F5AA1">
        <w:rPr>
          <w:rFonts w:ascii="Arial" w:eastAsia="Arial" w:hAnsi="Arial"/>
          <w:sz w:val="22"/>
        </w:rPr>
        <w:t>Перевозчики могут устанавливать для определенных сообщений (участков или поездов) Особые условия перевозки, отличающиеся от настоящих Особых условий. Отличия должны быть четко выделены в Особых условиях перевозки.</w:t>
      </w:r>
    </w:p>
    <w:p w:rsidR="00655B4D" w:rsidRPr="006F5AA1" w:rsidRDefault="00655B4D" w:rsidP="00655B4D">
      <w:pPr>
        <w:rPr>
          <w:rFonts w:ascii="Arial" w:eastAsia="Times New Roman" w:hAnsi="Arial"/>
        </w:rPr>
      </w:pPr>
    </w:p>
    <w:p w:rsidR="00655B4D" w:rsidRPr="006F5AA1" w:rsidRDefault="00655B4D" w:rsidP="00655B4D">
      <w:pPr>
        <w:ind w:left="568" w:right="20" w:hanging="25"/>
        <w:rPr>
          <w:rFonts w:ascii="Arial" w:eastAsia="Arial" w:hAnsi="Arial"/>
          <w:sz w:val="22"/>
        </w:rPr>
      </w:pPr>
      <w:r w:rsidRPr="006F5AA1">
        <w:rPr>
          <w:rFonts w:ascii="Arial" w:eastAsia="Arial" w:hAnsi="Arial"/>
          <w:sz w:val="22"/>
        </w:rPr>
        <w:t>Настоящие Особые условия не распространяются на сообщение между местами в стране выдающего предприятия.</w:t>
      </w:r>
    </w:p>
    <w:p w:rsidR="00655B4D" w:rsidRPr="006F5AA1" w:rsidRDefault="00655B4D" w:rsidP="00655B4D">
      <w:pPr>
        <w:rPr>
          <w:rFonts w:ascii="Arial" w:eastAsia="Times New Roman" w:hAnsi="Arial"/>
        </w:rPr>
      </w:pPr>
    </w:p>
    <w:p w:rsidR="00655B4D" w:rsidRPr="006F5AA1" w:rsidRDefault="00655B4D" w:rsidP="00655B4D">
      <w:pPr>
        <w:ind w:left="568" w:hanging="25"/>
        <w:rPr>
          <w:rFonts w:ascii="Arial" w:eastAsia="Arial" w:hAnsi="Arial"/>
          <w:sz w:val="22"/>
        </w:rPr>
      </w:pPr>
      <w:r w:rsidRPr="006F5AA1">
        <w:rPr>
          <w:rFonts w:ascii="Arial" w:eastAsia="Arial" w:hAnsi="Arial"/>
          <w:sz w:val="22"/>
        </w:rPr>
        <w:t>Особые правила могут действовать для поездов по глобальным ценам. Они отражаются в специальных приложениях.</w:t>
      </w:r>
    </w:p>
    <w:p w:rsidR="00655B4D" w:rsidRPr="006F5AA1" w:rsidRDefault="00655B4D" w:rsidP="00655B4D">
      <w:pPr>
        <w:rPr>
          <w:rFonts w:ascii="Arial" w:eastAsia="Times New Roman" w:hAnsi="Arial"/>
        </w:rPr>
      </w:pPr>
    </w:p>
    <w:p w:rsidR="00655B4D" w:rsidRPr="006F5AA1" w:rsidRDefault="00655B4D" w:rsidP="00655B4D">
      <w:pPr>
        <w:tabs>
          <w:tab w:val="left" w:pos="528"/>
        </w:tabs>
        <w:ind w:left="548" w:right="20" w:hanging="539"/>
        <w:rPr>
          <w:rFonts w:ascii="Arial" w:eastAsia="Arial" w:hAnsi="Arial"/>
          <w:sz w:val="22"/>
          <w:szCs w:val="22"/>
        </w:rPr>
      </w:pPr>
      <w:r w:rsidRPr="006F5AA1">
        <w:rPr>
          <w:rFonts w:ascii="Arial" w:eastAsia="Arial" w:hAnsi="Arial"/>
          <w:b/>
          <w:sz w:val="22"/>
          <w:szCs w:val="22"/>
        </w:rPr>
        <w:t>1.2</w:t>
      </w:r>
      <w:r w:rsidRPr="006F5AA1">
        <w:rPr>
          <w:rFonts w:ascii="Arial" w:eastAsia="Times New Roman" w:hAnsi="Arial"/>
          <w:sz w:val="22"/>
          <w:szCs w:val="22"/>
        </w:rPr>
        <w:tab/>
      </w:r>
      <w:r w:rsidRPr="006F5AA1">
        <w:rPr>
          <w:rFonts w:ascii="Arial" w:eastAsia="Arial" w:hAnsi="Arial"/>
          <w:sz w:val="22"/>
          <w:szCs w:val="22"/>
        </w:rPr>
        <w:t xml:space="preserve">Введение Особых условий, возможные изменения и дополнения и их отмена публикуются участвующими перевозчиками согласно </w:t>
      </w:r>
      <w:r w:rsidRPr="006F5AA1">
        <w:rPr>
          <w:rFonts w:ascii="Arial" w:eastAsia="Arial" w:hAnsi="Arial"/>
          <w:sz w:val="22"/>
          <w:szCs w:val="22"/>
          <w:lang w:val="ru-RU"/>
        </w:rPr>
        <w:t>национальному законодательству страны перевозчика.</w:t>
      </w:r>
      <w:r w:rsidRPr="006F5AA1">
        <w:rPr>
          <w:rFonts w:ascii="Arial" w:eastAsia="Arial" w:hAnsi="Arial"/>
          <w:sz w:val="22"/>
          <w:szCs w:val="22"/>
        </w:rPr>
        <w:t xml:space="preserve"> (Приложение I).</w:t>
      </w:r>
    </w:p>
    <w:p w:rsidR="00655B4D" w:rsidRPr="00EB3243" w:rsidRDefault="00655B4D" w:rsidP="00655B4D">
      <w:pPr>
        <w:rPr>
          <w:rFonts w:ascii="Arial" w:eastAsia="Times New Roman" w:hAnsi="Arial"/>
          <w:sz w:val="22"/>
          <w:szCs w:val="22"/>
        </w:rPr>
      </w:pPr>
    </w:p>
    <w:p w:rsidR="00655B4D" w:rsidRPr="00EB3243" w:rsidRDefault="00655B4D" w:rsidP="00655B4D">
      <w:pPr>
        <w:rPr>
          <w:rFonts w:ascii="Arial" w:eastAsia="Times New Roman" w:hAnsi="Arial"/>
          <w:sz w:val="22"/>
          <w:szCs w:val="22"/>
        </w:rPr>
      </w:pPr>
    </w:p>
    <w:p w:rsidR="00655B4D" w:rsidRPr="006F5AA1" w:rsidRDefault="00655B4D" w:rsidP="00653258">
      <w:pPr>
        <w:pStyle w:val="3"/>
        <w:numPr>
          <w:ilvl w:val="0"/>
          <w:numId w:val="46"/>
        </w:numPr>
      </w:pPr>
      <w:r w:rsidRPr="006F5AA1">
        <w:t>Правовая и договорная основы перевозки</w:t>
      </w:r>
    </w:p>
    <w:p w:rsidR="00655B4D" w:rsidRPr="006F5AA1" w:rsidRDefault="00655B4D" w:rsidP="00655B4D">
      <w:pPr>
        <w:rPr>
          <w:rFonts w:ascii="Arial" w:eastAsia="Times New Roman" w:hAnsi="Arial"/>
        </w:rPr>
      </w:pPr>
    </w:p>
    <w:p w:rsidR="00655B4D" w:rsidRPr="006F5AA1" w:rsidRDefault="00655B4D" w:rsidP="00655B4D">
      <w:pPr>
        <w:tabs>
          <w:tab w:val="left" w:pos="528"/>
        </w:tabs>
        <w:ind w:left="8"/>
        <w:rPr>
          <w:rFonts w:ascii="Arial" w:eastAsia="Arial" w:hAnsi="Arial"/>
          <w:sz w:val="21"/>
        </w:rPr>
      </w:pPr>
      <w:r w:rsidRPr="006F5AA1">
        <w:rPr>
          <w:rFonts w:ascii="Arial" w:eastAsia="Arial" w:hAnsi="Arial"/>
          <w:b/>
          <w:sz w:val="22"/>
        </w:rPr>
        <w:t>2.1</w:t>
      </w:r>
      <w:r w:rsidRPr="006F5AA1">
        <w:rPr>
          <w:rFonts w:ascii="Arial" w:eastAsia="Times New Roman" w:hAnsi="Arial"/>
        </w:rPr>
        <w:tab/>
      </w:r>
      <w:r w:rsidRPr="006F5AA1">
        <w:rPr>
          <w:rFonts w:ascii="Arial" w:eastAsia="Arial" w:hAnsi="Arial"/>
          <w:sz w:val="21"/>
        </w:rPr>
        <w:t>Основой для перевозок пассажиров являются настоящие Особые условия.</w:t>
      </w:r>
    </w:p>
    <w:p w:rsidR="00655B4D" w:rsidRPr="006F5AA1" w:rsidRDefault="00655B4D" w:rsidP="00655B4D">
      <w:pPr>
        <w:rPr>
          <w:rFonts w:ascii="Arial" w:eastAsia="Times New Roman" w:hAnsi="Arial"/>
        </w:rPr>
      </w:pPr>
    </w:p>
    <w:p w:rsidR="00655B4D" w:rsidRPr="006F5AA1" w:rsidRDefault="00655B4D" w:rsidP="00655B4D">
      <w:pPr>
        <w:ind w:left="548" w:right="140" w:firstLine="26"/>
        <w:rPr>
          <w:rFonts w:ascii="Arial" w:eastAsia="Arial" w:hAnsi="Arial"/>
          <w:sz w:val="22"/>
        </w:rPr>
      </w:pPr>
      <w:r w:rsidRPr="006F5AA1">
        <w:rPr>
          <w:rFonts w:ascii="Arial" w:eastAsia="Arial" w:hAnsi="Arial"/>
          <w:sz w:val="22"/>
        </w:rPr>
        <w:t xml:space="preserve">На морском участке при смешанной перевозке железная дорога/судно основой является право, действующее для перевозчика на море, и особые условия, установленные этим </w:t>
      </w:r>
      <w:r w:rsidRPr="006F5AA1">
        <w:rPr>
          <w:rFonts w:ascii="Arial" w:eastAsia="Arial" w:hAnsi="Arial"/>
          <w:sz w:val="22"/>
          <w:lang w:val="ru-RU"/>
        </w:rPr>
        <w:t>перевозчиком</w:t>
      </w:r>
      <w:r w:rsidRPr="006F5AA1">
        <w:rPr>
          <w:rFonts w:ascii="Arial" w:eastAsia="Arial" w:hAnsi="Arial"/>
          <w:sz w:val="22"/>
        </w:rPr>
        <w:t>.</w:t>
      </w:r>
    </w:p>
    <w:p w:rsidR="00655B4D" w:rsidRPr="006F5AA1" w:rsidRDefault="00655B4D" w:rsidP="00655B4D">
      <w:pPr>
        <w:rPr>
          <w:rFonts w:ascii="Arial" w:eastAsia="Times New Roman" w:hAnsi="Arial"/>
        </w:rPr>
      </w:pPr>
    </w:p>
    <w:p w:rsidR="00655B4D" w:rsidRPr="006F5AA1" w:rsidRDefault="00655B4D" w:rsidP="00655B4D">
      <w:pPr>
        <w:tabs>
          <w:tab w:val="left" w:pos="528"/>
        </w:tabs>
        <w:ind w:left="548" w:right="40" w:hanging="539"/>
        <w:rPr>
          <w:rFonts w:ascii="Arial" w:eastAsia="Arial" w:hAnsi="Arial"/>
          <w:sz w:val="22"/>
        </w:rPr>
      </w:pPr>
      <w:r w:rsidRPr="006F5AA1">
        <w:rPr>
          <w:rFonts w:ascii="Arial" w:eastAsia="Arial" w:hAnsi="Arial"/>
          <w:b/>
          <w:sz w:val="22"/>
        </w:rPr>
        <w:t>2.2</w:t>
      </w:r>
      <w:r w:rsidRPr="006F5AA1">
        <w:rPr>
          <w:rFonts w:ascii="Arial" w:eastAsia="Times New Roman" w:hAnsi="Arial"/>
        </w:rPr>
        <w:tab/>
      </w:r>
      <w:r w:rsidRPr="006F5AA1">
        <w:rPr>
          <w:rFonts w:ascii="Arial" w:eastAsia="Arial" w:hAnsi="Arial"/>
          <w:sz w:val="22"/>
        </w:rPr>
        <w:t xml:space="preserve">Для перевозчиков в сфере действия Соглашения о международном железнодорожном сообщении (COTIF) по вопросам, не урегулированным в данных Особых условиях перевозки, действуют Единые правовые предписания CIV (Приложение A к COTIF) и, </w:t>
      </w:r>
      <w:r w:rsidRPr="006F5AA1">
        <w:rPr>
          <w:rFonts w:ascii="Arial" w:eastAsia="Arial" w:hAnsi="Arial"/>
          <w:sz w:val="22"/>
          <w:lang w:val="ru-RU"/>
        </w:rPr>
        <w:t xml:space="preserve"> в соответствующих случаях</w:t>
      </w:r>
      <w:r w:rsidRPr="006F5AA1">
        <w:rPr>
          <w:rFonts w:ascii="Arial" w:eastAsia="Arial" w:hAnsi="Arial"/>
          <w:sz w:val="22"/>
        </w:rPr>
        <w:t>, PRR.</w:t>
      </w:r>
    </w:p>
    <w:p w:rsidR="00655B4D" w:rsidRPr="006F5AA1" w:rsidRDefault="00655B4D" w:rsidP="00655B4D">
      <w:pPr>
        <w:rPr>
          <w:rFonts w:ascii="Arial" w:eastAsia="Times New Roman" w:hAnsi="Arial"/>
        </w:rPr>
      </w:pPr>
    </w:p>
    <w:p w:rsidR="00655B4D" w:rsidRPr="006F5AA1" w:rsidRDefault="00655B4D" w:rsidP="00655B4D">
      <w:pPr>
        <w:tabs>
          <w:tab w:val="left" w:pos="548"/>
        </w:tabs>
        <w:ind w:left="568" w:right="420" w:hanging="566"/>
        <w:rPr>
          <w:rFonts w:ascii="Arial" w:eastAsia="Arial" w:hAnsi="Arial"/>
          <w:sz w:val="22"/>
        </w:rPr>
      </w:pPr>
      <w:r w:rsidRPr="006F5AA1">
        <w:rPr>
          <w:rFonts w:ascii="Arial" w:eastAsia="Arial" w:hAnsi="Arial"/>
          <w:b/>
          <w:sz w:val="22"/>
        </w:rPr>
        <w:t>2.3</w:t>
      </w:r>
      <w:r w:rsidRPr="006F5AA1">
        <w:rPr>
          <w:rFonts w:ascii="Arial" w:eastAsia="Times New Roman" w:hAnsi="Arial"/>
        </w:rPr>
        <w:tab/>
      </w:r>
      <w:r w:rsidRPr="006F5AA1">
        <w:rPr>
          <w:rFonts w:ascii="Arial" w:eastAsia="Arial" w:hAnsi="Arial"/>
          <w:sz w:val="22"/>
        </w:rPr>
        <w:t>Для перевозчиков в сфере действия СМПС по вопросам, не урегулированным в настоящих Особых условиях, действует Соглашение о международном пассажирском сообщении (СМПС).</w:t>
      </w:r>
    </w:p>
    <w:p w:rsidR="00655B4D" w:rsidRPr="006F5AA1" w:rsidRDefault="00655B4D" w:rsidP="00655B4D">
      <w:pPr>
        <w:rPr>
          <w:rFonts w:ascii="Arial" w:eastAsia="Times New Roman" w:hAnsi="Arial"/>
        </w:rPr>
      </w:pPr>
    </w:p>
    <w:p w:rsidR="00655B4D" w:rsidRPr="006F5AA1" w:rsidRDefault="00655B4D" w:rsidP="00655B4D">
      <w:pPr>
        <w:tabs>
          <w:tab w:val="left" w:pos="548"/>
        </w:tabs>
        <w:ind w:left="568" w:right="600" w:hanging="566"/>
        <w:rPr>
          <w:rFonts w:ascii="Arial" w:eastAsia="Arial" w:hAnsi="Arial"/>
          <w:sz w:val="22"/>
        </w:rPr>
      </w:pPr>
      <w:r w:rsidRPr="006F5AA1">
        <w:rPr>
          <w:rFonts w:ascii="Arial" w:eastAsia="Arial" w:hAnsi="Arial"/>
          <w:b/>
          <w:sz w:val="22"/>
        </w:rPr>
        <w:t>2.4</w:t>
      </w:r>
      <w:r w:rsidRPr="006F5AA1">
        <w:rPr>
          <w:rFonts w:ascii="Arial" w:eastAsia="Times New Roman" w:hAnsi="Arial"/>
        </w:rPr>
        <w:tab/>
      </w:r>
      <w:r w:rsidRPr="006F5AA1">
        <w:rPr>
          <w:rFonts w:ascii="Arial" w:eastAsia="Arial" w:hAnsi="Arial"/>
          <w:sz w:val="22"/>
        </w:rPr>
        <w:t>Вопросы, нерегламентированные данными Особыми условиями, ER CIV или СМПС, подлежат внутреннему праву. Обязательн</w:t>
      </w:r>
      <w:r w:rsidRPr="006F5AA1">
        <w:rPr>
          <w:rFonts w:ascii="Arial" w:eastAsia="Arial" w:hAnsi="Arial"/>
          <w:sz w:val="22"/>
          <w:lang w:val="ru-RU"/>
        </w:rPr>
        <w:t xml:space="preserve">ые положения национального права </w:t>
      </w:r>
      <w:r w:rsidRPr="006F5AA1">
        <w:rPr>
          <w:rFonts w:ascii="Arial" w:eastAsia="Arial" w:hAnsi="Arial"/>
          <w:sz w:val="22"/>
        </w:rPr>
        <w:t>име</w:t>
      </w:r>
      <w:r w:rsidRPr="006F5AA1">
        <w:rPr>
          <w:rFonts w:ascii="Arial" w:eastAsia="Arial" w:hAnsi="Arial"/>
          <w:sz w:val="22"/>
          <w:lang w:val="ru-RU"/>
        </w:rPr>
        <w:t>ю</w:t>
      </w:r>
      <w:r w:rsidRPr="006F5AA1">
        <w:rPr>
          <w:rFonts w:ascii="Arial" w:eastAsia="Arial" w:hAnsi="Arial"/>
          <w:sz w:val="22"/>
        </w:rPr>
        <w:t>т преимущество.</w:t>
      </w:r>
    </w:p>
    <w:p w:rsidR="00655B4D" w:rsidRPr="006F5AA1" w:rsidRDefault="00655B4D" w:rsidP="00655B4D">
      <w:pPr>
        <w:rPr>
          <w:rFonts w:ascii="Arial" w:eastAsia="Times New Roman" w:hAnsi="Arial"/>
        </w:rPr>
      </w:pPr>
    </w:p>
    <w:p w:rsidR="00655B4D" w:rsidRPr="006F5AA1" w:rsidRDefault="00655B4D" w:rsidP="00655B4D">
      <w:pPr>
        <w:tabs>
          <w:tab w:val="left" w:pos="548"/>
        </w:tabs>
        <w:ind w:left="568" w:right="40" w:hanging="566"/>
        <w:rPr>
          <w:rFonts w:ascii="Arial" w:eastAsia="Arial" w:hAnsi="Arial"/>
          <w:sz w:val="22"/>
        </w:rPr>
      </w:pPr>
      <w:r w:rsidRPr="006F5AA1">
        <w:rPr>
          <w:rFonts w:ascii="Arial" w:eastAsia="Arial" w:hAnsi="Arial"/>
          <w:b/>
          <w:sz w:val="22"/>
        </w:rPr>
        <w:t>2.5</w:t>
      </w:r>
      <w:r w:rsidRPr="006F5AA1">
        <w:rPr>
          <w:rFonts w:ascii="Arial" w:eastAsia="Times New Roman" w:hAnsi="Arial"/>
        </w:rPr>
        <w:tab/>
      </w:r>
      <w:r w:rsidRPr="006F5AA1">
        <w:rPr>
          <w:rFonts w:ascii="Arial" w:eastAsia="Arial" w:hAnsi="Arial"/>
          <w:sz w:val="22"/>
        </w:rPr>
        <w:t>Для перевозок во внутреннем сообщении по выданному в другой стране – участнице CIV или СМПС билету внутреннего сообщения действуют, если они не относятся к цепочке международных перевозок:</w:t>
      </w:r>
    </w:p>
    <w:p w:rsidR="00655B4D" w:rsidRPr="006F5AA1" w:rsidRDefault="00655B4D" w:rsidP="00655B4D">
      <w:pPr>
        <w:rPr>
          <w:rFonts w:ascii="Arial" w:eastAsia="Times New Roman" w:hAnsi="Arial"/>
        </w:rPr>
      </w:pPr>
    </w:p>
    <w:p w:rsidR="00655B4D" w:rsidRPr="006F5AA1" w:rsidRDefault="00655B4D" w:rsidP="00653258">
      <w:pPr>
        <w:numPr>
          <w:ilvl w:val="0"/>
          <w:numId w:val="1"/>
        </w:numPr>
        <w:tabs>
          <w:tab w:val="left" w:pos="848"/>
        </w:tabs>
        <w:ind w:left="848" w:hanging="281"/>
        <w:rPr>
          <w:rFonts w:ascii="Arial" w:eastAsia="Arial" w:hAnsi="Arial"/>
          <w:sz w:val="22"/>
        </w:rPr>
      </w:pPr>
      <w:r w:rsidRPr="006F5AA1">
        <w:rPr>
          <w:rFonts w:ascii="Arial" w:eastAsia="Arial" w:hAnsi="Arial"/>
          <w:sz w:val="22"/>
        </w:rPr>
        <w:t>соответствующее право страны,</w:t>
      </w:r>
    </w:p>
    <w:p w:rsidR="00655B4D" w:rsidRPr="006F5AA1" w:rsidRDefault="00655B4D" w:rsidP="00655B4D">
      <w:pPr>
        <w:rPr>
          <w:rFonts w:ascii="Arial" w:eastAsia="Arial" w:hAnsi="Arial"/>
          <w:sz w:val="22"/>
        </w:rPr>
      </w:pPr>
    </w:p>
    <w:p w:rsidR="00655B4D" w:rsidRDefault="00655B4D" w:rsidP="00653258">
      <w:pPr>
        <w:numPr>
          <w:ilvl w:val="0"/>
          <w:numId w:val="1"/>
        </w:numPr>
        <w:tabs>
          <w:tab w:val="left" w:pos="848"/>
        </w:tabs>
        <w:ind w:left="848" w:hanging="281"/>
        <w:rPr>
          <w:rFonts w:ascii="Arial" w:eastAsia="Arial" w:hAnsi="Arial"/>
          <w:sz w:val="22"/>
        </w:rPr>
      </w:pPr>
      <w:r w:rsidRPr="006F5AA1">
        <w:rPr>
          <w:rFonts w:ascii="Arial" w:eastAsia="Arial" w:hAnsi="Arial"/>
          <w:sz w:val="22"/>
        </w:rPr>
        <w:t>положения данных условий перевозки и,</w:t>
      </w:r>
    </w:p>
    <w:p w:rsidR="00655B4D" w:rsidRDefault="00655B4D" w:rsidP="00655B4D">
      <w:pPr>
        <w:pStyle w:val="af1"/>
        <w:ind w:left="0" w:firstLine="0"/>
      </w:pPr>
    </w:p>
    <w:p w:rsidR="00655B4D" w:rsidRPr="008E0E06" w:rsidRDefault="00655B4D" w:rsidP="00653258">
      <w:pPr>
        <w:numPr>
          <w:ilvl w:val="0"/>
          <w:numId w:val="1"/>
        </w:numPr>
        <w:tabs>
          <w:tab w:val="left" w:pos="848"/>
        </w:tabs>
        <w:ind w:left="720" w:hanging="281"/>
        <w:rPr>
          <w:rFonts w:ascii="Arial" w:eastAsia="Arial" w:hAnsi="Arial"/>
          <w:sz w:val="22"/>
        </w:rPr>
      </w:pPr>
      <w:r w:rsidRPr="008E0E06">
        <w:rPr>
          <w:rFonts w:ascii="Arial" w:eastAsia="Arial" w:hAnsi="Arial"/>
          <w:sz w:val="22"/>
          <w:lang w:val="ru-RU"/>
        </w:rPr>
        <w:t>в соответствующих случаях</w:t>
      </w:r>
      <w:r w:rsidRPr="008E0E06">
        <w:rPr>
          <w:rFonts w:ascii="Arial" w:eastAsia="Arial" w:hAnsi="Arial"/>
          <w:sz w:val="22"/>
        </w:rPr>
        <w:t>, условия внутренних тарифов или применяемые положения участвующих перевозчиков, если они не противоречат положениям данных Особых</w:t>
      </w:r>
      <w:r w:rsidRPr="008E0E06">
        <w:rPr>
          <w:rFonts w:ascii="Arial" w:eastAsia="Arial" w:hAnsi="Arial"/>
          <w:sz w:val="22"/>
          <w:lang w:val="ru-RU"/>
        </w:rPr>
        <w:t xml:space="preserve"> </w:t>
      </w:r>
      <w:r w:rsidRPr="008E0E06">
        <w:rPr>
          <w:rFonts w:ascii="Arial" w:eastAsia="Arial" w:hAnsi="Arial"/>
          <w:sz w:val="22"/>
        </w:rPr>
        <w:t>условий.</w:t>
      </w:r>
    </w:p>
    <w:p w:rsidR="00655B4D" w:rsidRPr="006F5AA1" w:rsidRDefault="00655B4D" w:rsidP="00655B4D">
      <w:pPr>
        <w:rPr>
          <w:rFonts w:ascii="Arial" w:eastAsia="Times New Roman" w:hAnsi="Arial"/>
        </w:rPr>
      </w:pPr>
    </w:p>
    <w:p w:rsidR="00655B4D" w:rsidRPr="006F5AA1" w:rsidRDefault="00655B4D" w:rsidP="00655B4D">
      <w:pPr>
        <w:tabs>
          <w:tab w:val="left" w:pos="528"/>
        </w:tabs>
        <w:ind w:left="548" w:right="60" w:hanging="539"/>
        <w:rPr>
          <w:rFonts w:ascii="Arial" w:eastAsia="Arial" w:hAnsi="Arial"/>
          <w:sz w:val="22"/>
        </w:rPr>
      </w:pPr>
      <w:r w:rsidRPr="006F5AA1">
        <w:rPr>
          <w:rFonts w:ascii="Arial" w:eastAsia="Arial" w:hAnsi="Arial"/>
          <w:b/>
          <w:sz w:val="22"/>
        </w:rPr>
        <w:t>2.6</w:t>
      </w:r>
      <w:r w:rsidRPr="006F5AA1">
        <w:rPr>
          <w:rFonts w:ascii="Arial" w:eastAsia="Times New Roman" w:hAnsi="Arial"/>
        </w:rPr>
        <w:tab/>
      </w:r>
      <w:r w:rsidRPr="006F5AA1">
        <w:rPr>
          <w:rFonts w:ascii="Arial" w:eastAsia="Arial" w:hAnsi="Arial"/>
          <w:sz w:val="22"/>
        </w:rPr>
        <w:t>Договор перевозки обязывает участвующего/участвующих в его реализации договорного перевозчика/последующих перевозчиков к перевозке пассажира от места отправления до места назначения. Последующие перевозчики указываются в проездном билете в соответствии с их последовательностью и несут ответственность перед пассажиром на своих участках.</w:t>
      </w:r>
    </w:p>
    <w:p w:rsidR="00655B4D" w:rsidRPr="00BC77B5" w:rsidRDefault="00655B4D" w:rsidP="00655B4D">
      <w:pPr>
        <w:rPr>
          <w:rFonts w:ascii="Arial" w:eastAsia="Times New Roman" w:hAnsi="Arial"/>
          <w:sz w:val="22"/>
          <w:szCs w:val="22"/>
        </w:rPr>
      </w:pPr>
    </w:p>
    <w:p w:rsidR="00655B4D" w:rsidRPr="00BC77B5" w:rsidRDefault="00655B4D" w:rsidP="00655B4D">
      <w:pPr>
        <w:rPr>
          <w:rFonts w:ascii="Arial" w:eastAsia="Times New Roman" w:hAnsi="Arial"/>
          <w:sz w:val="22"/>
          <w:szCs w:val="22"/>
        </w:rPr>
      </w:pPr>
      <w:bookmarkStart w:id="15" w:name="page8"/>
      <w:bookmarkEnd w:id="15"/>
    </w:p>
    <w:p w:rsidR="00655B4D" w:rsidRPr="00BC77B5" w:rsidRDefault="00655B4D" w:rsidP="00653258">
      <w:pPr>
        <w:pStyle w:val="3"/>
        <w:numPr>
          <w:ilvl w:val="0"/>
          <w:numId w:val="46"/>
        </w:numPr>
      </w:pPr>
      <w:r w:rsidRPr="00BC77B5">
        <w:rPr>
          <w:lang w:val="ru-RU"/>
        </w:rPr>
        <w:t>Не используется</w:t>
      </w:r>
    </w:p>
    <w:p w:rsidR="00655B4D" w:rsidRPr="00BC77B5" w:rsidRDefault="00655B4D" w:rsidP="00655B4D">
      <w:pPr>
        <w:rPr>
          <w:rFonts w:ascii="Arial" w:eastAsia="Arial" w:hAnsi="Arial"/>
          <w:bCs/>
          <w:sz w:val="22"/>
          <w:szCs w:val="22"/>
        </w:rPr>
      </w:pPr>
    </w:p>
    <w:p w:rsidR="00655B4D" w:rsidRPr="00BC77B5" w:rsidRDefault="00655B4D" w:rsidP="00655B4D">
      <w:pPr>
        <w:rPr>
          <w:rFonts w:ascii="Arial" w:eastAsia="Arial" w:hAnsi="Arial"/>
          <w:bCs/>
          <w:sz w:val="22"/>
          <w:szCs w:val="22"/>
        </w:rPr>
      </w:pPr>
    </w:p>
    <w:p w:rsidR="00655B4D" w:rsidRPr="00BC77B5" w:rsidRDefault="00655B4D" w:rsidP="00653258">
      <w:pPr>
        <w:pStyle w:val="3"/>
        <w:numPr>
          <w:ilvl w:val="0"/>
          <w:numId w:val="46"/>
        </w:numPr>
      </w:pPr>
      <w:r w:rsidRPr="00BC77B5">
        <w:t>Структура Особых условий</w:t>
      </w:r>
    </w:p>
    <w:p w:rsidR="00655B4D" w:rsidRPr="00BC77B5" w:rsidRDefault="00655B4D" w:rsidP="00655B4D">
      <w:pPr>
        <w:rPr>
          <w:rFonts w:ascii="Arial" w:eastAsia="Arial" w:hAnsi="Arial"/>
          <w:bCs/>
          <w:sz w:val="22"/>
          <w:szCs w:val="22"/>
        </w:rPr>
      </w:pPr>
    </w:p>
    <w:p w:rsidR="00655B4D" w:rsidRPr="00BC77B5" w:rsidRDefault="00655B4D" w:rsidP="00655B4D">
      <w:pPr>
        <w:ind w:left="568"/>
        <w:rPr>
          <w:rFonts w:ascii="Arial" w:eastAsia="Arial" w:hAnsi="Arial"/>
          <w:sz w:val="22"/>
          <w:szCs w:val="22"/>
        </w:rPr>
      </w:pPr>
      <w:r w:rsidRPr="00723F65">
        <w:rPr>
          <w:rFonts w:ascii="Arial" w:eastAsia="Arial" w:hAnsi="Arial"/>
          <w:b/>
          <w:sz w:val="22"/>
          <w:szCs w:val="22"/>
        </w:rPr>
        <w:t xml:space="preserve">Особые условия состоят из следующих частей </w:t>
      </w:r>
      <w:r w:rsidRPr="00723F65">
        <w:rPr>
          <w:rFonts w:ascii="Arial" w:eastAsia="Arial" w:hAnsi="Arial"/>
          <w:sz w:val="22"/>
          <w:szCs w:val="22"/>
        </w:rPr>
        <w:t>:</w:t>
      </w:r>
    </w:p>
    <w:p w:rsidR="00655B4D" w:rsidRPr="00BC77B5" w:rsidRDefault="00655B4D" w:rsidP="00655B4D">
      <w:pPr>
        <w:rPr>
          <w:rFonts w:ascii="Arial" w:eastAsia="Arial" w:hAnsi="Arial"/>
          <w:bCs/>
          <w:sz w:val="22"/>
          <w:szCs w:val="22"/>
        </w:rPr>
      </w:pPr>
    </w:p>
    <w:p w:rsidR="00655B4D" w:rsidRPr="00BC77B5" w:rsidRDefault="00655B4D" w:rsidP="00653258">
      <w:pPr>
        <w:numPr>
          <w:ilvl w:val="1"/>
          <w:numId w:val="2"/>
        </w:numPr>
        <w:tabs>
          <w:tab w:val="left" w:pos="908"/>
        </w:tabs>
        <w:ind w:left="908" w:hanging="368"/>
        <w:rPr>
          <w:rFonts w:ascii="Arial" w:eastAsia="Arial" w:hAnsi="Arial"/>
          <w:sz w:val="22"/>
          <w:szCs w:val="22"/>
        </w:rPr>
      </w:pPr>
      <w:r w:rsidRPr="00BC77B5">
        <w:rPr>
          <w:rFonts w:ascii="Arial" w:eastAsia="Arial" w:hAnsi="Arial"/>
          <w:b/>
          <w:sz w:val="22"/>
          <w:szCs w:val="22"/>
        </w:rPr>
        <w:t>I   Общие положения</w:t>
      </w:r>
    </w:p>
    <w:p w:rsidR="00655B4D" w:rsidRPr="00BC77B5" w:rsidRDefault="00655B4D" w:rsidP="00653258">
      <w:pPr>
        <w:numPr>
          <w:ilvl w:val="1"/>
          <w:numId w:val="2"/>
        </w:numPr>
        <w:tabs>
          <w:tab w:val="left" w:pos="908"/>
        </w:tabs>
        <w:ind w:left="908" w:hanging="368"/>
        <w:rPr>
          <w:rFonts w:ascii="Arial" w:eastAsia="Arial" w:hAnsi="Arial"/>
          <w:sz w:val="22"/>
          <w:szCs w:val="22"/>
        </w:rPr>
      </w:pPr>
      <w:r w:rsidRPr="00BC77B5">
        <w:rPr>
          <w:rFonts w:ascii="Arial" w:eastAsia="Arial" w:hAnsi="Arial"/>
          <w:b/>
          <w:sz w:val="22"/>
          <w:szCs w:val="22"/>
        </w:rPr>
        <w:t>II  Общие условия перевозки в сообщении Восток-Запад (GCC-EWT)</w:t>
      </w:r>
    </w:p>
    <w:p w:rsidR="00655B4D" w:rsidRPr="00BC77B5" w:rsidRDefault="00655B4D" w:rsidP="00653258">
      <w:pPr>
        <w:numPr>
          <w:ilvl w:val="1"/>
          <w:numId w:val="2"/>
        </w:numPr>
        <w:tabs>
          <w:tab w:val="left" w:pos="908"/>
        </w:tabs>
        <w:ind w:left="908" w:hanging="368"/>
        <w:rPr>
          <w:rFonts w:ascii="Arial" w:eastAsia="Arial" w:hAnsi="Arial"/>
          <w:sz w:val="22"/>
          <w:szCs w:val="22"/>
        </w:rPr>
      </w:pPr>
      <w:r w:rsidRPr="00BC77B5">
        <w:rPr>
          <w:rFonts w:ascii="Arial" w:eastAsia="Arial" w:hAnsi="Arial"/>
          <w:b/>
          <w:sz w:val="22"/>
          <w:szCs w:val="22"/>
        </w:rPr>
        <w:t>III  Особые условия перевозки и тарифные условия (SCCT)</w:t>
      </w:r>
    </w:p>
    <w:p w:rsidR="00655B4D" w:rsidRPr="00BC77B5" w:rsidRDefault="00655B4D" w:rsidP="00655B4D">
      <w:pPr>
        <w:rPr>
          <w:rFonts w:ascii="Arial" w:eastAsia="Arial" w:hAnsi="Arial"/>
          <w:sz w:val="22"/>
          <w:szCs w:val="22"/>
        </w:rPr>
      </w:pPr>
    </w:p>
    <w:p w:rsidR="00655B4D" w:rsidRPr="00BC77B5" w:rsidRDefault="00655B4D" w:rsidP="00655B4D">
      <w:pPr>
        <w:ind w:left="908" w:right="340"/>
        <w:rPr>
          <w:rFonts w:ascii="Arial" w:eastAsia="Arial" w:hAnsi="Arial"/>
          <w:sz w:val="22"/>
          <w:szCs w:val="22"/>
        </w:rPr>
      </w:pPr>
      <w:r w:rsidRPr="00BC77B5">
        <w:rPr>
          <w:rFonts w:ascii="Arial" w:eastAsia="Arial" w:hAnsi="Arial"/>
          <w:sz w:val="22"/>
          <w:szCs w:val="22"/>
        </w:rPr>
        <w:t>Особые условия составляются на английском языке, с последующим переводом на немецкий, французский и русский языки.</w:t>
      </w:r>
    </w:p>
    <w:p w:rsidR="00655B4D" w:rsidRPr="00BC77B5" w:rsidRDefault="00655B4D" w:rsidP="00655B4D">
      <w:pPr>
        <w:rPr>
          <w:rFonts w:ascii="Arial" w:eastAsia="Arial" w:hAnsi="Arial"/>
          <w:sz w:val="22"/>
          <w:szCs w:val="22"/>
        </w:rPr>
      </w:pPr>
    </w:p>
    <w:p w:rsidR="00655B4D" w:rsidRPr="00BC77B5" w:rsidRDefault="00655B4D" w:rsidP="00655B4D">
      <w:pPr>
        <w:ind w:left="908"/>
        <w:rPr>
          <w:rFonts w:ascii="Arial" w:eastAsia="Arial" w:hAnsi="Arial"/>
          <w:sz w:val="22"/>
          <w:szCs w:val="22"/>
        </w:rPr>
      </w:pPr>
      <w:r w:rsidRPr="00BC77B5">
        <w:rPr>
          <w:rFonts w:ascii="Arial" w:eastAsia="Arial" w:hAnsi="Arial"/>
          <w:sz w:val="22"/>
          <w:szCs w:val="22"/>
        </w:rPr>
        <w:t>В спорных случаях определяющим является текст на английском языке.</w:t>
      </w:r>
    </w:p>
    <w:p w:rsidR="00655B4D" w:rsidRPr="00BC77B5" w:rsidRDefault="00655B4D" w:rsidP="00655B4D">
      <w:pPr>
        <w:rPr>
          <w:rFonts w:ascii="Arial" w:eastAsia="Arial" w:hAnsi="Arial"/>
          <w:sz w:val="22"/>
          <w:szCs w:val="22"/>
        </w:rPr>
      </w:pPr>
    </w:p>
    <w:p w:rsidR="00655B4D" w:rsidRPr="006F5AA1" w:rsidRDefault="00655B4D" w:rsidP="00653258">
      <w:pPr>
        <w:numPr>
          <w:ilvl w:val="2"/>
          <w:numId w:val="2"/>
        </w:numPr>
        <w:tabs>
          <w:tab w:val="left" w:pos="906"/>
        </w:tabs>
        <w:spacing w:line="238" w:lineRule="auto"/>
        <w:ind w:left="908" w:hanging="341"/>
        <w:rPr>
          <w:rFonts w:ascii="Arial" w:eastAsia="Arial" w:hAnsi="Arial"/>
          <w:b/>
          <w:sz w:val="22"/>
        </w:rPr>
      </w:pPr>
      <w:r w:rsidRPr="006F5AA1">
        <w:rPr>
          <w:rFonts w:ascii="Arial" w:eastAsia="Arial" w:hAnsi="Arial"/>
          <w:b/>
          <w:sz w:val="22"/>
        </w:rPr>
        <w:t>"Особые положения для сообщений между определенными странами"</w:t>
      </w:r>
      <w:r w:rsidRPr="006F5AA1">
        <w:rPr>
          <w:rFonts w:ascii="Arial" w:eastAsia="Arial" w:hAnsi="Arial"/>
          <w:sz w:val="22"/>
        </w:rPr>
        <w:t>,</w:t>
      </w:r>
      <w:r w:rsidRPr="006F5AA1">
        <w:rPr>
          <w:rFonts w:ascii="Arial" w:eastAsia="Arial" w:hAnsi="Arial"/>
          <w:b/>
          <w:sz w:val="22"/>
        </w:rPr>
        <w:t xml:space="preserve"> </w:t>
      </w:r>
      <w:r w:rsidRPr="006F5AA1">
        <w:rPr>
          <w:rFonts w:ascii="Arial" w:eastAsia="Arial" w:hAnsi="Arial"/>
          <w:sz w:val="22"/>
        </w:rPr>
        <w:t>которые</w:t>
      </w:r>
      <w:r w:rsidRPr="006F5AA1">
        <w:rPr>
          <w:rFonts w:ascii="Arial" w:eastAsia="Arial" w:hAnsi="Arial"/>
          <w:b/>
          <w:sz w:val="22"/>
        </w:rPr>
        <w:t xml:space="preserve"> </w:t>
      </w:r>
      <w:r w:rsidRPr="006F5AA1">
        <w:rPr>
          <w:rFonts w:ascii="Arial" w:eastAsia="Arial" w:hAnsi="Arial"/>
          <w:sz w:val="22"/>
        </w:rPr>
        <w:t xml:space="preserve">определяют допустимые маршруты и пункты назначения. Публикация не обязательна. Их подготавливают для каждого сообщения участвующие перевозчики и их можно публиковать также в </w:t>
      </w:r>
      <w:r w:rsidRPr="006F5AA1">
        <w:rPr>
          <w:rFonts w:ascii="Arial" w:eastAsia="Arial" w:hAnsi="Arial"/>
          <w:sz w:val="22"/>
          <w:lang w:val="ru-RU"/>
        </w:rPr>
        <w:t>любой</w:t>
      </w:r>
      <w:r w:rsidRPr="006F5AA1">
        <w:rPr>
          <w:rFonts w:ascii="Arial" w:eastAsia="Arial" w:hAnsi="Arial"/>
          <w:sz w:val="22"/>
        </w:rPr>
        <w:t xml:space="preserve"> другой подходящей форме.</w:t>
      </w:r>
    </w:p>
    <w:p w:rsidR="00655B4D" w:rsidRPr="006F5AA1" w:rsidRDefault="00655B4D" w:rsidP="00655B4D">
      <w:pPr>
        <w:spacing w:line="9" w:lineRule="exact"/>
        <w:rPr>
          <w:rFonts w:ascii="Arial" w:eastAsia="Arial" w:hAnsi="Arial"/>
          <w:b/>
          <w:sz w:val="22"/>
        </w:rPr>
      </w:pPr>
    </w:p>
    <w:p w:rsidR="00655B4D" w:rsidRPr="006F5AA1" w:rsidRDefault="00655B4D" w:rsidP="00653258">
      <w:pPr>
        <w:numPr>
          <w:ilvl w:val="2"/>
          <w:numId w:val="2"/>
        </w:numPr>
        <w:tabs>
          <w:tab w:val="left" w:pos="848"/>
        </w:tabs>
        <w:spacing w:line="235" w:lineRule="auto"/>
        <w:ind w:left="848" w:right="800" w:hanging="281"/>
        <w:rPr>
          <w:rFonts w:ascii="Arial" w:eastAsia="Arial" w:hAnsi="Arial"/>
          <w:sz w:val="22"/>
        </w:rPr>
      </w:pPr>
      <w:r w:rsidRPr="006F5AA1">
        <w:rPr>
          <w:rFonts w:ascii="Arial" w:eastAsia="Arial" w:hAnsi="Arial"/>
          <w:b/>
          <w:sz w:val="22"/>
        </w:rPr>
        <w:t>"Специальные приложения к определенным предложениям и поездам по глобальным ценам"</w:t>
      </w:r>
    </w:p>
    <w:p w:rsidR="00655B4D" w:rsidRPr="006F5AA1" w:rsidRDefault="00655B4D" w:rsidP="00655B4D">
      <w:pPr>
        <w:spacing w:line="11" w:lineRule="exact"/>
        <w:rPr>
          <w:rFonts w:ascii="Arial" w:eastAsia="Arial" w:hAnsi="Arial"/>
          <w:sz w:val="22"/>
        </w:rPr>
      </w:pPr>
    </w:p>
    <w:p w:rsidR="00655B4D" w:rsidRPr="006F5AA1" w:rsidRDefault="00655B4D" w:rsidP="00655B4D">
      <w:pPr>
        <w:spacing w:line="236" w:lineRule="auto"/>
        <w:ind w:left="848" w:right="740"/>
        <w:rPr>
          <w:rFonts w:ascii="Arial" w:eastAsia="Arial" w:hAnsi="Arial"/>
          <w:sz w:val="22"/>
        </w:rPr>
      </w:pPr>
      <w:r w:rsidRPr="006F5AA1">
        <w:rPr>
          <w:rFonts w:ascii="Arial" w:eastAsia="Arial" w:hAnsi="Arial"/>
          <w:sz w:val="22"/>
        </w:rPr>
        <w:t>Приложение II к данной Брошюре содержит список "Специальных приложений к определенным предложениям".</w:t>
      </w:r>
    </w:p>
    <w:p w:rsidR="00655B4D" w:rsidRPr="006F5AA1" w:rsidRDefault="00655B4D" w:rsidP="00655B4D">
      <w:pPr>
        <w:spacing w:line="8" w:lineRule="exact"/>
        <w:rPr>
          <w:rFonts w:ascii="Arial" w:eastAsia="Arial" w:hAnsi="Arial"/>
          <w:sz w:val="22"/>
        </w:rPr>
      </w:pPr>
    </w:p>
    <w:p w:rsidR="00655B4D" w:rsidRPr="006F5AA1" w:rsidRDefault="00655B4D" w:rsidP="00655B4D">
      <w:pPr>
        <w:spacing w:line="237" w:lineRule="auto"/>
        <w:ind w:left="848" w:right="840"/>
        <w:rPr>
          <w:rFonts w:ascii="Arial" w:eastAsia="Arial" w:hAnsi="Arial"/>
          <w:sz w:val="22"/>
        </w:rPr>
      </w:pPr>
      <w:r w:rsidRPr="006F5AA1">
        <w:rPr>
          <w:rFonts w:ascii="Arial" w:eastAsia="Arial" w:hAnsi="Arial"/>
          <w:sz w:val="22"/>
        </w:rPr>
        <w:t>В этих приложениях указаны участвующие предприятия, кроме того, они могут содержать альтернативные условия перевозок, расчета стоимости и выдачи проездных билетов.</w:t>
      </w:r>
    </w:p>
    <w:p w:rsidR="00655B4D" w:rsidRPr="006F5AA1" w:rsidRDefault="00655B4D" w:rsidP="00655B4D">
      <w:pPr>
        <w:spacing w:line="200" w:lineRule="exact"/>
        <w:rPr>
          <w:rFonts w:ascii="Arial" w:eastAsia="Arial" w:hAnsi="Arial"/>
          <w:sz w:val="22"/>
        </w:rPr>
      </w:pPr>
    </w:p>
    <w:p w:rsidR="00655B4D" w:rsidRPr="006F5AA1" w:rsidRDefault="00655B4D" w:rsidP="00655B4D">
      <w:pPr>
        <w:spacing w:line="292" w:lineRule="exact"/>
        <w:rPr>
          <w:rFonts w:ascii="Arial" w:eastAsia="Arial" w:hAnsi="Arial"/>
          <w:sz w:val="22"/>
        </w:rPr>
      </w:pPr>
    </w:p>
    <w:p w:rsidR="00655B4D" w:rsidRPr="006F5AA1" w:rsidRDefault="00655B4D" w:rsidP="00653258">
      <w:pPr>
        <w:numPr>
          <w:ilvl w:val="0"/>
          <w:numId w:val="46"/>
        </w:numPr>
        <w:spacing w:line="0" w:lineRule="atLeast"/>
        <w:rPr>
          <w:rFonts w:ascii="Arial" w:eastAsia="Arial" w:hAnsi="Arial"/>
          <w:b/>
          <w:sz w:val="22"/>
        </w:rPr>
      </w:pPr>
      <w:r w:rsidRPr="006F5AA1">
        <w:rPr>
          <w:rFonts w:ascii="Arial" w:eastAsia="Arial" w:hAnsi="Arial"/>
          <w:b/>
          <w:sz w:val="22"/>
        </w:rPr>
        <w:t>Участвующие перевозчики</w:t>
      </w:r>
    </w:p>
    <w:p w:rsidR="00655B4D" w:rsidRPr="006F5AA1" w:rsidRDefault="00655B4D" w:rsidP="00655B4D">
      <w:pPr>
        <w:rPr>
          <w:rFonts w:ascii="Arial" w:eastAsia="Arial" w:hAnsi="Arial"/>
          <w:b/>
          <w:sz w:val="22"/>
        </w:rPr>
      </w:pPr>
    </w:p>
    <w:p w:rsidR="00655B4D" w:rsidRPr="006F5AA1" w:rsidRDefault="00655B4D" w:rsidP="00655B4D">
      <w:pPr>
        <w:spacing w:line="236" w:lineRule="auto"/>
        <w:ind w:left="568" w:right="300"/>
        <w:rPr>
          <w:rFonts w:ascii="Arial" w:eastAsia="Arial" w:hAnsi="Arial"/>
          <w:sz w:val="22"/>
        </w:rPr>
      </w:pPr>
      <w:r w:rsidRPr="006F5AA1">
        <w:rPr>
          <w:rFonts w:ascii="Arial" w:eastAsia="Arial" w:hAnsi="Arial"/>
          <w:sz w:val="22"/>
        </w:rPr>
        <w:t>Приложение I содержит список всех перевозчиков, участвующих в Особых условиях , а также их адреса.</w:t>
      </w:r>
    </w:p>
    <w:p w:rsidR="00655B4D" w:rsidRPr="006F5AA1" w:rsidRDefault="00655B4D" w:rsidP="00655B4D">
      <w:pPr>
        <w:spacing w:line="200" w:lineRule="exact"/>
        <w:rPr>
          <w:rFonts w:ascii="Arial" w:eastAsia="Times New Roman" w:hAnsi="Arial"/>
        </w:rPr>
      </w:pPr>
    </w:p>
    <w:p w:rsidR="00655B4D" w:rsidRPr="006F5AA1" w:rsidRDefault="00655B4D" w:rsidP="00655B4D">
      <w:pPr>
        <w:spacing w:line="318" w:lineRule="exact"/>
        <w:jc w:val="center"/>
        <w:rPr>
          <w:rFonts w:ascii="Arial" w:eastAsia="Arial" w:hAnsi="Arial"/>
          <w:b/>
          <w:sz w:val="28"/>
        </w:rPr>
      </w:pPr>
      <w:bookmarkStart w:id="16" w:name="page9"/>
      <w:bookmarkEnd w:id="16"/>
      <w:r>
        <w:rPr>
          <w:rFonts w:ascii="Arial" w:eastAsia="Arial" w:hAnsi="Arial"/>
          <w:sz w:val="22"/>
        </w:rPr>
        <w:br w:type="page"/>
      </w:r>
      <w:r w:rsidRPr="006F5AA1">
        <w:rPr>
          <w:rFonts w:ascii="Arial" w:eastAsia="Arial" w:hAnsi="Arial"/>
          <w:b/>
          <w:sz w:val="28"/>
        </w:rPr>
        <w:lastRenderedPageBreak/>
        <w:t>Часть II</w:t>
      </w:r>
    </w:p>
    <w:p w:rsidR="00655B4D" w:rsidRPr="006F5AA1" w:rsidRDefault="00655B4D" w:rsidP="00655B4D">
      <w:pPr>
        <w:spacing w:line="0" w:lineRule="atLeast"/>
        <w:ind w:right="-27"/>
        <w:jc w:val="center"/>
        <w:rPr>
          <w:rFonts w:ascii="Arial" w:eastAsia="Arial" w:hAnsi="Arial"/>
          <w:b/>
          <w:sz w:val="28"/>
        </w:rPr>
      </w:pPr>
      <w:r w:rsidRPr="006F5AA1">
        <w:rPr>
          <w:rFonts w:ascii="Arial" w:eastAsia="Arial" w:hAnsi="Arial"/>
          <w:b/>
          <w:sz w:val="28"/>
        </w:rPr>
        <w:t>Общие условия перевозки</w:t>
      </w:r>
    </w:p>
    <w:p w:rsidR="00655B4D" w:rsidRPr="006F5AA1" w:rsidRDefault="00655B4D" w:rsidP="00653258">
      <w:pPr>
        <w:numPr>
          <w:ilvl w:val="1"/>
          <w:numId w:val="3"/>
        </w:numPr>
        <w:tabs>
          <w:tab w:val="left" w:pos="2508"/>
        </w:tabs>
        <w:spacing w:line="0" w:lineRule="atLeast"/>
        <w:ind w:left="2508" w:hanging="252"/>
        <w:rPr>
          <w:rFonts w:ascii="Arial" w:eastAsia="Arial" w:hAnsi="Arial"/>
          <w:b/>
          <w:sz w:val="28"/>
        </w:rPr>
      </w:pPr>
      <w:r w:rsidRPr="006F5AA1">
        <w:rPr>
          <w:rFonts w:ascii="Arial" w:eastAsia="Arial" w:hAnsi="Arial"/>
          <w:b/>
          <w:sz w:val="28"/>
        </w:rPr>
        <w:t>сообщении Восток-Запад (GCC-EWT)</w:t>
      </w:r>
    </w:p>
    <w:p w:rsidR="00655B4D" w:rsidRPr="007F6E37" w:rsidRDefault="00655B4D" w:rsidP="00655B4D">
      <w:pPr>
        <w:rPr>
          <w:rFonts w:ascii="Arial" w:eastAsia="Arial" w:hAnsi="Arial"/>
          <w:b/>
          <w:sz w:val="22"/>
          <w:szCs w:val="22"/>
        </w:rPr>
      </w:pPr>
    </w:p>
    <w:p w:rsidR="00655B4D" w:rsidRPr="007F6E37" w:rsidRDefault="00655B4D" w:rsidP="00653258">
      <w:pPr>
        <w:numPr>
          <w:ilvl w:val="0"/>
          <w:numId w:val="3"/>
        </w:numPr>
        <w:ind w:left="728" w:hanging="728"/>
        <w:rPr>
          <w:rFonts w:ascii="Arial" w:eastAsia="Arial" w:hAnsi="Arial"/>
          <w:b/>
          <w:sz w:val="22"/>
          <w:szCs w:val="22"/>
        </w:rPr>
      </w:pPr>
      <w:r w:rsidRPr="007F6E37">
        <w:rPr>
          <w:rFonts w:ascii="Arial" w:eastAsia="Arial" w:hAnsi="Arial"/>
          <w:b/>
          <w:sz w:val="22"/>
          <w:szCs w:val="22"/>
        </w:rPr>
        <w:t xml:space="preserve">Проездной </w:t>
      </w:r>
      <w:r>
        <w:rPr>
          <w:rFonts w:ascii="Arial" w:eastAsia="Arial" w:hAnsi="Arial"/>
          <w:b/>
          <w:sz w:val="22"/>
          <w:szCs w:val="22"/>
          <w:lang w:val="ru-RU"/>
        </w:rPr>
        <w:t>документ</w:t>
      </w:r>
      <w:r w:rsidRPr="007F6E37">
        <w:rPr>
          <w:rFonts w:ascii="Arial" w:eastAsia="Arial" w:hAnsi="Arial"/>
          <w:b/>
          <w:sz w:val="22"/>
          <w:szCs w:val="22"/>
        </w:rPr>
        <w:t>, резервирование, дополнительные услуги</w:t>
      </w:r>
    </w:p>
    <w:p w:rsidR="00655B4D" w:rsidRPr="007F6E37" w:rsidRDefault="00655B4D" w:rsidP="00655B4D">
      <w:pPr>
        <w:rPr>
          <w:rFonts w:ascii="Arial" w:eastAsia="Times New Roman" w:hAnsi="Arial"/>
          <w:sz w:val="22"/>
          <w:szCs w:val="22"/>
        </w:rPr>
      </w:pPr>
    </w:p>
    <w:p w:rsidR="00655B4D" w:rsidRPr="007F6E37" w:rsidRDefault="00655B4D" w:rsidP="00655B4D">
      <w:pPr>
        <w:ind w:left="8"/>
        <w:rPr>
          <w:rFonts w:ascii="Arial" w:eastAsia="Arial" w:hAnsi="Arial"/>
          <w:b/>
          <w:sz w:val="22"/>
          <w:szCs w:val="22"/>
        </w:rPr>
      </w:pPr>
      <w:r w:rsidRPr="007F6E37">
        <w:rPr>
          <w:rFonts w:ascii="Arial" w:eastAsia="Arial" w:hAnsi="Arial"/>
          <w:b/>
          <w:sz w:val="22"/>
          <w:szCs w:val="22"/>
        </w:rPr>
        <w:t>6.1</w:t>
      </w:r>
      <w:r w:rsidRPr="007F6E37">
        <w:rPr>
          <w:rFonts w:ascii="Arial" w:eastAsia="Times New Roman" w:hAnsi="Arial"/>
          <w:sz w:val="22"/>
          <w:szCs w:val="22"/>
        </w:rPr>
        <w:tab/>
      </w:r>
      <w:r w:rsidRPr="007F6E37">
        <w:rPr>
          <w:rFonts w:ascii="Arial" w:eastAsia="Arial" w:hAnsi="Arial"/>
          <w:b/>
          <w:sz w:val="22"/>
          <w:szCs w:val="22"/>
        </w:rPr>
        <w:t>Общее</w:t>
      </w:r>
    </w:p>
    <w:p w:rsidR="00655B4D" w:rsidRPr="007F6E37" w:rsidRDefault="00655B4D" w:rsidP="00655B4D">
      <w:pPr>
        <w:rPr>
          <w:rFonts w:ascii="Arial" w:eastAsia="Times New Roman" w:hAnsi="Arial"/>
          <w:sz w:val="22"/>
          <w:szCs w:val="22"/>
        </w:rPr>
      </w:pPr>
    </w:p>
    <w:p w:rsidR="00655B4D" w:rsidRPr="007F6E37" w:rsidRDefault="00655B4D" w:rsidP="00655B4D">
      <w:pPr>
        <w:ind w:left="548" w:right="560"/>
        <w:jc w:val="both"/>
        <w:rPr>
          <w:rFonts w:ascii="Arial" w:eastAsia="Arial" w:hAnsi="Arial"/>
          <w:sz w:val="22"/>
          <w:szCs w:val="22"/>
        </w:rPr>
      </w:pPr>
      <w:r w:rsidRPr="007F6E37">
        <w:rPr>
          <w:rFonts w:ascii="Arial" w:eastAsia="Arial" w:hAnsi="Arial"/>
          <w:sz w:val="22"/>
          <w:szCs w:val="22"/>
        </w:rPr>
        <w:t xml:space="preserve">При заключении договора на перевозку оформляется один или несколько проездных билетов, которые, как правило, выдаются пассажиру. Проездные </w:t>
      </w:r>
      <w:r>
        <w:rPr>
          <w:rFonts w:ascii="Arial" w:eastAsia="Arial" w:hAnsi="Arial"/>
          <w:sz w:val="22"/>
          <w:szCs w:val="22"/>
          <w:lang w:val="ru-RU"/>
        </w:rPr>
        <w:t>документы</w:t>
      </w:r>
      <w:r w:rsidRPr="007F6E37">
        <w:rPr>
          <w:rFonts w:ascii="Arial" w:eastAsia="Arial" w:hAnsi="Arial"/>
          <w:sz w:val="22"/>
          <w:szCs w:val="22"/>
        </w:rPr>
        <w:t xml:space="preserve"> продаются только уполномоченными перевозчиками или организациями заключившими договор (контракт) с договорным перевозчиком.</w:t>
      </w:r>
    </w:p>
    <w:p w:rsidR="00655B4D" w:rsidRPr="007F6E37" w:rsidRDefault="00655B4D" w:rsidP="00655B4D">
      <w:pPr>
        <w:rPr>
          <w:rFonts w:ascii="Arial" w:eastAsia="Times New Roman" w:hAnsi="Arial"/>
          <w:sz w:val="22"/>
          <w:szCs w:val="22"/>
        </w:rPr>
      </w:pPr>
    </w:p>
    <w:p w:rsidR="00655B4D" w:rsidRPr="007F6E37" w:rsidRDefault="00655B4D" w:rsidP="00655B4D">
      <w:pPr>
        <w:ind w:left="548"/>
        <w:rPr>
          <w:rFonts w:ascii="Arial" w:eastAsia="Arial" w:hAnsi="Arial"/>
          <w:sz w:val="22"/>
          <w:szCs w:val="22"/>
        </w:rPr>
      </w:pPr>
      <w:r w:rsidRPr="007F6E37">
        <w:rPr>
          <w:rFonts w:ascii="Arial" w:eastAsia="Arial" w:hAnsi="Arial"/>
          <w:sz w:val="22"/>
          <w:szCs w:val="22"/>
        </w:rPr>
        <w:t xml:space="preserve">Во всех остальных случаях перепродажа купленных проездных </w:t>
      </w:r>
      <w:r>
        <w:rPr>
          <w:rFonts w:ascii="Arial" w:eastAsia="Arial" w:hAnsi="Arial"/>
          <w:sz w:val="22"/>
          <w:szCs w:val="22"/>
          <w:lang w:val="ru-RU"/>
        </w:rPr>
        <w:t>документов</w:t>
      </w:r>
      <w:r w:rsidRPr="007F6E37">
        <w:rPr>
          <w:rFonts w:ascii="Arial" w:eastAsia="Arial" w:hAnsi="Arial"/>
          <w:sz w:val="22"/>
          <w:szCs w:val="22"/>
        </w:rPr>
        <w:t xml:space="preserve"> запрещена.</w:t>
      </w:r>
    </w:p>
    <w:p w:rsidR="00655B4D" w:rsidRPr="007F6E37" w:rsidRDefault="00655B4D" w:rsidP="00655B4D">
      <w:pPr>
        <w:rPr>
          <w:rFonts w:ascii="Arial" w:eastAsia="Times New Roman" w:hAnsi="Arial"/>
          <w:sz w:val="22"/>
          <w:szCs w:val="22"/>
        </w:rPr>
      </w:pPr>
    </w:p>
    <w:p w:rsidR="00655B4D" w:rsidRPr="007F6E37" w:rsidRDefault="00655B4D" w:rsidP="00655B4D">
      <w:pPr>
        <w:ind w:left="548" w:right="760"/>
        <w:rPr>
          <w:rFonts w:ascii="Arial" w:eastAsia="Arial" w:hAnsi="Arial"/>
          <w:sz w:val="22"/>
          <w:szCs w:val="22"/>
        </w:rPr>
      </w:pPr>
      <w:r w:rsidRPr="007F6E37">
        <w:rPr>
          <w:rFonts w:ascii="Arial" w:eastAsia="Arial" w:hAnsi="Arial"/>
          <w:sz w:val="22"/>
          <w:szCs w:val="22"/>
        </w:rPr>
        <w:t xml:space="preserve">Проездные </w:t>
      </w:r>
      <w:r>
        <w:rPr>
          <w:rFonts w:ascii="Arial" w:eastAsia="Arial" w:hAnsi="Arial"/>
          <w:sz w:val="22"/>
          <w:szCs w:val="22"/>
          <w:lang w:val="ru-RU"/>
        </w:rPr>
        <w:t>документы</w:t>
      </w:r>
      <w:r w:rsidRPr="007F6E37">
        <w:rPr>
          <w:rFonts w:ascii="Arial" w:eastAsia="Arial" w:hAnsi="Arial"/>
          <w:sz w:val="22"/>
          <w:szCs w:val="22"/>
        </w:rPr>
        <w:t xml:space="preserve"> могут иметь отпечатанные электронным способом данные, для считывания которых должна быть обеспечена четкость шрифта.</w:t>
      </w:r>
    </w:p>
    <w:p w:rsidR="00655B4D" w:rsidRPr="007F6E37" w:rsidRDefault="00655B4D" w:rsidP="00655B4D">
      <w:pPr>
        <w:rPr>
          <w:rFonts w:ascii="Arial" w:eastAsia="Times New Roman" w:hAnsi="Arial"/>
          <w:sz w:val="22"/>
          <w:szCs w:val="22"/>
        </w:rPr>
      </w:pPr>
    </w:p>
    <w:p w:rsidR="00655B4D" w:rsidRPr="007F6E37" w:rsidRDefault="00655B4D" w:rsidP="00655B4D">
      <w:pPr>
        <w:ind w:left="548" w:right="220"/>
        <w:rPr>
          <w:rFonts w:ascii="Arial" w:eastAsia="Arial" w:hAnsi="Arial"/>
          <w:sz w:val="22"/>
          <w:szCs w:val="22"/>
        </w:rPr>
      </w:pPr>
      <w:r w:rsidRPr="007F6E37">
        <w:rPr>
          <w:rFonts w:ascii="Arial" w:eastAsia="Arial" w:hAnsi="Arial"/>
          <w:sz w:val="22"/>
          <w:szCs w:val="22"/>
        </w:rPr>
        <w:t xml:space="preserve">Пассажир имеет право на проезд только в том случае, если у него есть действительный проездной </w:t>
      </w:r>
      <w:r>
        <w:rPr>
          <w:rFonts w:ascii="Arial" w:eastAsia="Arial" w:hAnsi="Arial"/>
          <w:sz w:val="22"/>
          <w:szCs w:val="22"/>
          <w:lang w:val="ru-RU"/>
        </w:rPr>
        <w:t>документ</w:t>
      </w:r>
      <w:r w:rsidRPr="007F6E37">
        <w:rPr>
          <w:rFonts w:ascii="Arial" w:eastAsia="Arial" w:hAnsi="Arial"/>
          <w:sz w:val="22"/>
          <w:szCs w:val="22"/>
        </w:rPr>
        <w:t>.</w:t>
      </w:r>
    </w:p>
    <w:p w:rsidR="00655B4D" w:rsidRPr="007F6E37" w:rsidRDefault="00655B4D" w:rsidP="00655B4D">
      <w:pPr>
        <w:rPr>
          <w:rFonts w:ascii="Arial" w:eastAsia="Times New Roman" w:hAnsi="Arial"/>
          <w:sz w:val="22"/>
          <w:szCs w:val="22"/>
        </w:rPr>
      </w:pPr>
    </w:p>
    <w:p w:rsidR="00655B4D" w:rsidRPr="007F6E37" w:rsidRDefault="00655B4D" w:rsidP="00655B4D">
      <w:pPr>
        <w:tabs>
          <w:tab w:val="left" w:pos="757"/>
        </w:tabs>
        <w:ind w:left="548" w:right="480"/>
        <w:rPr>
          <w:rFonts w:ascii="Arial" w:eastAsia="Arial" w:hAnsi="Arial"/>
          <w:sz w:val="22"/>
          <w:szCs w:val="22"/>
        </w:rPr>
      </w:pPr>
      <w:r w:rsidRPr="007F6E37">
        <w:rPr>
          <w:rFonts w:ascii="Arial" w:eastAsia="Arial" w:hAnsi="Arial"/>
          <w:sz w:val="22"/>
          <w:szCs w:val="22"/>
        </w:rPr>
        <w:t>В</w:t>
      </w:r>
      <w:r>
        <w:rPr>
          <w:rFonts w:ascii="Arial" w:eastAsia="Arial" w:hAnsi="Arial"/>
          <w:sz w:val="22"/>
          <w:szCs w:val="22"/>
        </w:rPr>
        <w:t xml:space="preserve"> </w:t>
      </w:r>
      <w:r w:rsidRPr="007F6E37">
        <w:rPr>
          <w:rFonts w:ascii="Arial" w:eastAsia="Arial" w:hAnsi="Arial"/>
          <w:sz w:val="22"/>
          <w:szCs w:val="22"/>
        </w:rPr>
        <w:t xml:space="preserve">проездном </w:t>
      </w:r>
      <w:r>
        <w:rPr>
          <w:rFonts w:ascii="Arial" w:eastAsia="Arial" w:hAnsi="Arial"/>
          <w:sz w:val="22"/>
          <w:szCs w:val="22"/>
          <w:lang w:val="ru-RU"/>
        </w:rPr>
        <w:t>документе</w:t>
      </w:r>
      <w:r w:rsidRPr="007F6E37">
        <w:rPr>
          <w:rFonts w:ascii="Arial" w:eastAsia="Arial" w:hAnsi="Arial"/>
          <w:sz w:val="22"/>
          <w:szCs w:val="22"/>
        </w:rPr>
        <w:t xml:space="preserve"> указывается перевозчик, а также информация, необходимая для подтверждения факта заключения договора на перевозку и его содержания, этот документ закрепляет права и обязанности сторон договор</w:t>
      </w:r>
      <w:r w:rsidRPr="007F6E37">
        <w:rPr>
          <w:rFonts w:ascii="Arial" w:eastAsia="Arial" w:hAnsi="Arial"/>
          <w:sz w:val="22"/>
          <w:szCs w:val="22"/>
          <w:lang w:val="ru-RU"/>
        </w:rPr>
        <w:t>а</w:t>
      </w:r>
      <w:r w:rsidRPr="007F6E37">
        <w:rPr>
          <w:rFonts w:ascii="Arial" w:eastAsia="Arial" w:hAnsi="Arial"/>
          <w:sz w:val="22"/>
          <w:szCs w:val="22"/>
        </w:rPr>
        <w:t>.</w:t>
      </w:r>
    </w:p>
    <w:p w:rsidR="00655B4D" w:rsidRPr="007F6E37" w:rsidRDefault="00655B4D" w:rsidP="00655B4D">
      <w:pPr>
        <w:rPr>
          <w:rFonts w:ascii="Arial" w:eastAsia="Times New Roman" w:hAnsi="Arial"/>
          <w:sz w:val="22"/>
          <w:szCs w:val="22"/>
        </w:rPr>
      </w:pPr>
    </w:p>
    <w:p w:rsidR="00655B4D" w:rsidRPr="007F6E37" w:rsidRDefault="00655B4D" w:rsidP="00655B4D">
      <w:pPr>
        <w:ind w:left="548" w:right="240"/>
        <w:rPr>
          <w:rFonts w:ascii="Arial" w:eastAsia="Arial" w:hAnsi="Arial"/>
          <w:sz w:val="22"/>
          <w:szCs w:val="22"/>
        </w:rPr>
      </w:pPr>
      <w:r w:rsidRPr="007F6E37">
        <w:rPr>
          <w:rFonts w:ascii="Arial" w:eastAsia="Arial" w:hAnsi="Arial"/>
          <w:sz w:val="22"/>
          <w:szCs w:val="22"/>
        </w:rPr>
        <w:t xml:space="preserve">Особые условия перевозки и тарифные условия (SCCT) устанавливают условия заказа, оплаты и выдачи проездных </w:t>
      </w:r>
      <w:r>
        <w:rPr>
          <w:rFonts w:ascii="Arial" w:eastAsia="Arial" w:hAnsi="Arial"/>
          <w:sz w:val="22"/>
          <w:szCs w:val="22"/>
          <w:lang w:val="ru-RU"/>
        </w:rPr>
        <w:t>документов</w:t>
      </w:r>
      <w:r w:rsidRPr="007F6E37">
        <w:rPr>
          <w:rFonts w:ascii="Arial" w:eastAsia="Arial" w:hAnsi="Arial"/>
          <w:sz w:val="22"/>
          <w:szCs w:val="22"/>
        </w:rPr>
        <w:t>. Для определенных предложений и/или для определенных участков может быть предусмотрен особый срок заказа.</w:t>
      </w:r>
    </w:p>
    <w:p w:rsidR="00655B4D" w:rsidRPr="007F6E37" w:rsidRDefault="00655B4D" w:rsidP="00655B4D">
      <w:pPr>
        <w:rPr>
          <w:rFonts w:ascii="Arial" w:eastAsia="Times New Roman" w:hAnsi="Arial"/>
          <w:sz w:val="22"/>
          <w:szCs w:val="22"/>
        </w:rPr>
      </w:pPr>
    </w:p>
    <w:p w:rsidR="00655B4D" w:rsidRPr="007F6E37" w:rsidRDefault="00655B4D" w:rsidP="00655B4D">
      <w:pPr>
        <w:ind w:left="548" w:right="380"/>
        <w:rPr>
          <w:rFonts w:ascii="Arial" w:eastAsia="Arial" w:hAnsi="Arial"/>
          <w:sz w:val="22"/>
          <w:szCs w:val="22"/>
        </w:rPr>
      </w:pPr>
      <w:r w:rsidRPr="007F6E37">
        <w:rPr>
          <w:rFonts w:ascii="Arial" w:eastAsia="Arial" w:hAnsi="Arial"/>
          <w:sz w:val="22"/>
          <w:szCs w:val="22"/>
        </w:rPr>
        <w:t xml:space="preserve">Как правило, проездные </w:t>
      </w:r>
      <w:r>
        <w:rPr>
          <w:rFonts w:ascii="Arial" w:eastAsia="Arial" w:hAnsi="Arial"/>
          <w:sz w:val="22"/>
          <w:szCs w:val="22"/>
          <w:lang w:val="ru-RU"/>
        </w:rPr>
        <w:t>документы</w:t>
      </w:r>
      <w:r w:rsidRPr="007F6E37">
        <w:rPr>
          <w:rFonts w:ascii="Arial" w:eastAsia="Arial" w:hAnsi="Arial"/>
          <w:sz w:val="22"/>
          <w:szCs w:val="22"/>
        </w:rPr>
        <w:t xml:space="preserve"> выдаются не ранее, чем за 3 месяца до начала срока действия. Допускается увеличение срока предварительной продажи до 11 месяцев.</w:t>
      </w:r>
      <w:r>
        <w:rPr>
          <w:rFonts w:ascii="Arial" w:eastAsia="Arial" w:hAnsi="Arial"/>
          <w:sz w:val="22"/>
          <w:szCs w:val="22"/>
        </w:rPr>
        <w:t xml:space="preserve"> </w:t>
      </w:r>
      <w:r w:rsidRPr="007F6E37">
        <w:rPr>
          <w:rFonts w:ascii="Arial" w:eastAsia="Arial" w:hAnsi="Arial"/>
          <w:sz w:val="22"/>
          <w:szCs w:val="22"/>
        </w:rPr>
        <w:t>В</w:t>
      </w:r>
      <w:r>
        <w:rPr>
          <w:rFonts w:ascii="Arial" w:eastAsia="Arial" w:hAnsi="Arial"/>
          <w:sz w:val="22"/>
          <w:szCs w:val="22"/>
        </w:rPr>
        <w:t xml:space="preserve"> </w:t>
      </w:r>
      <w:r w:rsidRPr="007F6E37">
        <w:rPr>
          <w:rFonts w:ascii="Arial" w:eastAsia="Arial" w:hAnsi="Arial"/>
          <w:sz w:val="22"/>
          <w:szCs w:val="22"/>
        </w:rPr>
        <w:t>исключительных случаях (например, при смене расписания поездов или при наличии специальных предложений) срок предварительной продажи может быть сокращен.</w:t>
      </w:r>
    </w:p>
    <w:p w:rsidR="00655B4D" w:rsidRPr="007F6E37" w:rsidRDefault="00655B4D" w:rsidP="00655B4D">
      <w:pPr>
        <w:rPr>
          <w:rFonts w:ascii="Arial" w:eastAsia="Times New Roman" w:hAnsi="Arial"/>
          <w:sz w:val="22"/>
          <w:szCs w:val="22"/>
        </w:rPr>
      </w:pPr>
    </w:p>
    <w:p w:rsidR="00655B4D" w:rsidRPr="007F6E37" w:rsidRDefault="00655B4D" w:rsidP="00655B4D">
      <w:pPr>
        <w:ind w:left="548"/>
        <w:rPr>
          <w:rFonts w:ascii="Arial" w:eastAsia="Arial" w:hAnsi="Arial"/>
          <w:sz w:val="22"/>
          <w:szCs w:val="22"/>
        </w:rPr>
      </w:pPr>
      <w:r w:rsidRPr="007F6E37">
        <w:rPr>
          <w:rFonts w:ascii="Arial" w:eastAsia="Arial" w:hAnsi="Arial"/>
          <w:sz w:val="22"/>
          <w:szCs w:val="22"/>
        </w:rPr>
        <w:t xml:space="preserve">При получении проездного </w:t>
      </w:r>
      <w:r>
        <w:rPr>
          <w:rFonts w:ascii="Arial" w:eastAsia="Arial" w:hAnsi="Arial"/>
          <w:sz w:val="22"/>
          <w:szCs w:val="22"/>
          <w:lang w:val="ru-RU"/>
        </w:rPr>
        <w:t>документа</w:t>
      </w:r>
      <w:r w:rsidRPr="007F6E37">
        <w:rPr>
          <w:rFonts w:ascii="Arial" w:eastAsia="Arial" w:hAnsi="Arial"/>
          <w:sz w:val="22"/>
          <w:szCs w:val="22"/>
        </w:rPr>
        <w:t xml:space="preserve"> (</w:t>
      </w:r>
      <w:r>
        <w:rPr>
          <w:rFonts w:ascii="Arial" w:eastAsia="Arial" w:hAnsi="Arial"/>
          <w:sz w:val="22"/>
          <w:szCs w:val="22"/>
          <w:lang w:val="ru-RU"/>
        </w:rPr>
        <w:t>документов</w:t>
      </w:r>
      <w:r w:rsidRPr="007F6E37">
        <w:rPr>
          <w:rFonts w:ascii="Arial" w:eastAsia="Arial" w:hAnsi="Arial"/>
          <w:sz w:val="22"/>
          <w:szCs w:val="22"/>
        </w:rPr>
        <w:t>) пассажир должен убедиться, что в нем верно указаны его данные.</w:t>
      </w:r>
    </w:p>
    <w:p w:rsidR="00655B4D" w:rsidRPr="007F6E37" w:rsidRDefault="00655B4D" w:rsidP="00655B4D">
      <w:pPr>
        <w:rPr>
          <w:rFonts w:ascii="Arial" w:eastAsia="Times New Roman" w:hAnsi="Arial"/>
          <w:sz w:val="22"/>
          <w:szCs w:val="22"/>
        </w:rPr>
      </w:pPr>
    </w:p>
    <w:p w:rsidR="00655B4D" w:rsidRPr="007F6E37" w:rsidRDefault="00655B4D" w:rsidP="00655B4D">
      <w:pPr>
        <w:tabs>
          <w:tab w:val="left" w:pos="708"/>
        </w:tabs>
        <w:ind w:left="8"/>
        <w:rPr>
          <w:rFonts w:ascii="Arial" w:eastAsia="Arial" w:hAnsi="Arial"/>
          <w:b/>
          <w:sz w:val="22"/>
          <w:szCs w:val="22"/>
        </w:rPr>
      </w:pPr>
      <w:r w:rsidRPr="007F6E37">
        <w:rPr>
          <w:rFonts w:ascii="Arial" w:eastAsia="Arial" w:hAnsi="Arial"/>
          <w:b/>
          <w:sz w:val="22"/>
          <w:szCs w:val="22"/>
        </w:rPr>
        <w:t>6.1.1</w:t>
      </w:r>
      <w:r w:rsidRPr="007F6E37">
        <w:rPr>
          <w:rFonts w:ascii="Arial" w:eastAsia="Times New Roman" w:hAnsi="Arial"/>
          <w:sz w:val="22"/>
          <w:szCs w:val="22"/>
        </w:rPr>
        <w:tab/>
      </w:r>
      <w:r w:rsidRPr="007F6E37">
        <w:rPr>
          <w:rFonts w:ascii="Arial" w:eastAsia="Arial" w:hAnsi="Arial"/>
          <w:b/>
          <w:sz w:val="22"/>
          <w:szCs w:val="22"/>
        </w:rPr>
        <w:t>Правила пользования</w:t>
      </w:r>
    </w:p>
    <w:p w:rsidR="00655B4D" w:rsidRPr="007F6E37" w:rsidRDefault="00655B4D" w:rsidP="00655B4D">
      <w:pPr>
        <w:rPr>
          <w:rFonts w:ascii="Arial" w:eastAsia="Times New Roman" w:hAnsi="Arial"/>
          <w:sz w:val="22"/>
          <w:szCs w:val="22"/>
        </w:rPr>
      </w:pPr>
    </w:p>
    <w:p w:rsidR="00655B4D" w:rsidRPr="007F6E37" w:rsidRDefault="00655B4D" w:rsidP="00655B4D">
      <w:pPr>
        <w:ind w:left="548" w:right="100"/>
        <w:rPr>
          <w:rFonts w:ascii="Arial" w:eastAsia="Arial" w:hAnsi="Arial"/>
          <w:sz w:val="22"/>
          <w:szCs w:val="22"/>
        </w:rPr>
      </w:pPr>
      <w:r w:rsidRPr="007F6E37">
        <w:rPr>
          <w:rFonts w:ascii="Arial" w:eastAsia="Arial" w:hAnsi="Arial"/>
          <w:sz w:val="22"/>
          <w:szCs w:val="22"/>
        </w:rPr>
        <w:t xml:space="preserve">Проездные </w:t>
      </w:r>
      <w:r>
        <w:rPr>
          <w:rFonts w:ascii="Arial" w:eastAsia="Arial" w:hAnsi="Arial"/>
          <w:sz w:val="22"/>
          <w:szCs w:val="22"/>
          <w:lang w:val="ru-RU"/>
        </w:rPr>
        <w:t>документы</w:t>
      </w:r>
      <w:r w:rsidRPr="007F6E37">
        <w:rPr>
          <w:rFonts w:ascii="Arial" w:eastAsia="Arial" w:hAnsi="Arial"/>
          <w:sz w:val="22"/>
          <w:szCs w:val="22"/>
        </w:rPr>
        <w:t>, которые содержат сведения о дате и времени отправления и прибытия пассажира, действительны на время следования поезда или вагона, с которым следует пассажир до пункта назначения.</w:t>
      </w:r>
    </w:p>
    <w:p w:rsidR="00655B4D" w:rsidRPr="007F6E37" w:rsidRDefault="00655B4D" w:rsidP="00655B4D">
      <w:pPr>
        <w:rPr>
          <w:rFonts w:ascii="Arial" w:eastAsia="Times New Roman" w:hAnsi="Arial"/>
          <w:sz w:val="22"/>
          <w:szCs w:val="22"/>
        </w:rPr>
      </w:pPr>
    </w:p>
    <w:p w:rsidR="00655B4D" w:rsidRPr="00D37EBF" w:rsidRDefault="00655B4D" w:rsidP="00655B4D">
      <w:pPr>
        <w:ind w:left="548" w:right="400"/>
        <w:rPr>
          <w:rFonts w:ascii="Arial" w:eastAsia="Arial" w:hAnsi="Arial"/>
          <w:sz w:val="22"/>
          <w:szCs w:val="22"/>
          <w:lang w:val="ru-RU"/>
        </w:rPr>
      </w:pPr>
      <w:r w:rsidRPr="007F6E37">
        <w:rPr>
          <w:rFonts w:ascii="Arial" w:eastAsia="Arial" w:hAnsi="Arial"/>
          <w:sz w:val="22"/>
          <w:szCs w:val="22"/>
        </w:rPr>
        <w:t xml:space="preserve">Срок действия проездных </w:t>
      </w:r>
      <w:r>
        <w:rPr>
          <w:rFonts w:ascii="Arial" w:eastAsia="Arial" w:hAnsi="Arial"/>
          <w:sz w:val="22"/>
          <w:szCs w:val="22"/>
          <w:lang w:val="ru-RU"/>
        </w:rPr>
        <w:t>документов</w:t>
      </w:r>
      <w:r w:rsidRPr="007F6E37">
        <w:rPr>
          <w:rFonts w:ascii="Arial" w:eastAsia="Arial" w:hAnsi="Arial"/>
          <w:sz w:val="22"/>
          <w:szCs w:val="22"/>
        </w:rPr>
        <w:t>, не содержащих вышеуказанные сведения</w:t>
      </w:r>
      <w:r w:rsidRPr="007F6E37">
        <w:rPr>
          <w:rFonts w:ascii="Arial" w:eastAsia="Arial" w:hAnsi="Arial"/>
          <w:sz w:val="22"/>
          <w:szCs w:val="22"/>
          <w:lang w:val="ru-RU"/>
        </w:rPr>
        <w:t xml:space="preserve"> —</w:t>
      </w:r>
      <w:r w:rsidRPr="007F6E37">
        <w:rPr>
          <w:rFonts w:ascii="Arial" w:eastAsia="Arial" w:hAnsi="Arial"/>
          <w:sz w:val="22"/>
          <w:szCs w:val="22"/>
        </w:rPr>
        <w:t xml:space="preserve"> 4 дня в случае продажи билетов в стране сферы действия CIV</w:t>
      </w:r>
      <w:r>
        <w:rPr>
          <w:rStyle w:val="af7"/>
          <w:rFonts w:ascii="Arial" w:eastAsia="Arial" w:hAnsi="Arial"/>
          <w:sz w:val="22"/>
          <w:szCs w:val="22"/>
        </w:rPr>
        <w:footnoteReference w:id="1"/>
      </w:r>
      <w:r w:rsidRPr="007F6E37">
        <w:rPr>
          <w:rFonts w:ascii="Arial" w:eastAsia="Arial" w:hAnsi="Arial"/>
          <w:sz w:val="22"/>
          <w:szCs w:val="22"/>
        </w:rPr>
        <w:t xml:space="preserve"> и 15 дней, в случае продажи билетов в в стране сферы действия СМПС</w:t>
      </w:r>
      <w:r w:rsidRPr="00723F65">
        <w:rPr>
          <w:rFonts w:ascii="Arial" w:eastAsia="Arial" w:hAnsi="Arial"/>
          <w:sz w:val="22"/>
          <w:szCs w:val="22"/>
        </w:rPr>
        <w:t xml:space="preserve">. </w:t>
      </w:r>
      <w:r w:rsidRPr="00723F65">
        <w:rPr>
          <w:rFonts w:ascii="Arial" w:eastAsia="Arial" w:hAnsi="Arial"/>
          <w:sz w:val="22"/>
          <w:szCs w:val="22"/>
          <w:lang w:val="ru-RU"/>
        </w:rPr>
        <w:t>Этот срок включает первый день действия билета.</w:t>
      </w:r>
    </w:p>
    <w:p w:rsidR="00655B4D" w:rsidRPr="007F6E37" w:rsidRDefault="00655B4D" w:rsidP="00655B4D">
      <w:pPr>
        <w:rPr>
          <w:rFonts w:ascii="Arial" w:eastAsia="Times New Roman" w:hAnsi="Arial"/>
          <w:sz w:val="22"/>
          <w:szCs w:val="22"/>
        </w:rPr>
      </w:pPr>
    </w:p>
    <w:p w:rsidR="00655B4D" w:rsidRPr="007F6E37" w:rsidRDefault="00655B4D" w:rsidP="00655B4D">
      <w:pPr>
        <w:ind w:left="548" w:right="20"/>
        <w:rPr>
          <w:rFonts w:ascii="Arial" w:eastAsia="Arial" w:hAnsi="Arial"/>
          <w:sz w:val="22"/>
          <w:szCs w:val="22"/>
        </w:rPr>
      </w:pPr>
      <w:r w:rsidRPr="007F6E37">
        <w:rPr>
          <w:rFonts w:ascii="Arial" w:eastAsia="Arial" w:hAnsi="Arial"/>
          <w:sz w:val="22"/>
          <w:szCs w:val="22"/>
        </w:rPr>
        <w:t xml:space="preserve">Для некоторых тарифных предложений, определенных маршрутов или для определенных каналов </w:t>
      </w:r>
      <w:r w:rsidRPr="007F6E37">
        <w:rPr>
          <w:rFonts w:ascii="Arial" w:eastAsia="Arial" w:hAnsi="Arial"/>
          <w:sz w:val="22"/>
          <w:szCs w:val="22"/>
          <w:lang w:val="ru-RU"/>
        </w:rPr>
        <w:t>дистрибуции</w:t>
      </w:r>
      <w:r w:rsidRPr="007F6E37">
        <w:rPr>
          <w:rFonts w:ascii="Arial" w:eastAsia="Arial" w:hAnsi="Arial"/>
          <w:sz w:val="22"/>
          <w:szCs w:val="22"/>
        </w:rPr>
        <w:t xml:space="preserve"> (например</w:t>
      </w:r>
      <w:r w:rsidRPr="007F6E37">
        <w:rPr>
          <w:rFonts w:ascii="Arial" w:eastAsia="Arial" w:hAnsi="Arial"/>
          <w:sz w:val="22"/>
          <w:szCs w:val="22"/>
          <w:lang w:val="ru-RU"/>
        </w:rPr>
        <w:t xml:space="preserve">, самостоятельно распечатываемые </w:t>
      </w:r>
      <w:r w:rsidRPr="007F6E37">
        <w:rPr>
          <w:rFonts w:ascii="Arial" w:eastAsia="Arial" w:hAnsi="Arial"/>
          <w:sz w:val="22"/>
          <w:szCs w:val="22"/>
          <w:lang w:val="ru-RU"/>
        </w:rPr>
        <w:lastRenderedPageBreak/>
        <w:t>билеты —</w:t>
      </w:r>
      <w:r w:rsidRPr="007F6E37">
        <w:rPr>
          <w:rFonts w:ascii="Arial" w:eastAsia="Arial" w:hAnsi="Arial"/>
          <w:sz w:val="22"/>
          <w:szCs w:val="22"/>
        </w:rPr>
        <w:t>Home printed tickets – HPT) особые условия перевозки и тарифные условия (SCCT) могут предусматривать розличные сроки действия.</w:t>
      </w:r>
    </w:p>
    <w:p w:rsidR="00655B4D" w:rsidRPr="007F6E37" w:rsidRDefault="00655B4D" w:rsidP="00655B4D">
      <w:pPr>
        <w:rPr>
          <w:rFonts w:ascii="Arial" w:eastAsia="Times New Roman" w:hAnsi="Arial"/>
          <w:sz w:val="22"/>
          <w:szCs w:val="22"/>
        </w:rPr>
      </w:pPr>
    </w:p>
    <w:p w:rsidR="00655B4D" w:rsidRPr="007F6E37" w:rsidRDefault="00655B4D" w:rsidP="00655B4D">
      <w:pPr>
        <w:ind w:left="548" w:right="160"/>
        <w:rPr>
          <w:rFonts w:ascii="Arial" w:eastAsia="Arial" w:hAnsi="Arial"/>
          <w:sz w:val="22"/>
          <w:szCs w:val="22"/>
        </w:rPr>
      </w:pPr>
      <w:r w:rsidRPr="007F6E37">
        <w:rPr>
          <w:rFonts w:ascii="Arial" w:eastAsia="Arial" w:hAnsi="Arial"/>
          <w:sz w:val="22"/>
          <w:szCs w:val="22"/>
        </w:rPr>
        <w:t xml:space="preserve">Поездка должна быть совершена в течение срока действия проездного </w:t>
      </w:r>
      <w:r>
        <w:rPr>
          <w:rFonts w:ascii="Arial" w:eastAsia="Arial" w:hAnsi="Arial"/>
          <w:sz w:val="22"/>
          <w:szCs w:val="22"/>
          <w:lang w:val="ru-RU"/>
        </w:rPr>
        <w:t>документа</w:t>
      </w:r>
      <w:r w:rsidRPr="007F6E37">
        <w:rPr>
          <w:rFonts w:ascii="Arial" w:eastAsia="Arial" w:hAnsi="Arial"/>
          <w:sz w:val="22"/>
          <w:szCs w:val="22"/>
        </w:rPr>
        <w:t xml:space="preserve">. В случае форс-мажорных обстоятельств, когда пассажир в результате отмены или опоздания поезда или опоздания на согласованный поезд не может начать или закончить поездку, срок действия проездного </w:t>
      </w:r>
      <w:r>
        <w:rPr>
          <w:rFonts w:ascii="Arial" w:eastAsia="Arial" w:hAnsi="Arial"/>
          <w:sz w:val="22"/>
          <w:szCs w:val="22"/>
          <w:lang w:val="ru-RU"/>
        </w:rPr>
        <w:t>документа</w:t>
      </w:r>
      <w:r w:rsidRPr="007F6E37">
        <w:rPr>
          <w:rFonts w:ascii="Arial" w:eastAsia="Arial" w:hAnsi="Arial"/>
          <w:sz w:val="22"/>
          <w:szCs w:val="22"/>
        </w:rPr>
        <w:t xml:space="preserve"> </w:t>
      </w:r>
      <w:r w:rsidRPr="007F6E37">
        <w:rPr>
          <w:rFonts w:ascii="Arial" w:eastAsia="Arial" w:hAnsi="Arial"/>
          <w:sz w:val="22"/>
          <w:szCs w:val="22"/>
          <w:lang w:val="ru-RU"/>
        </w:rPr>
        <w:t>по</w:t>
      </w:r>
      <w:r w:rsidRPr="007F6E37">
        <w:rPr>
          <w:rFonts w:ascii="Arial" w:eastAsia="Arial" w:hAnsi="Arial"/>
          <w:sz w:val="22"/>
          <w:szCs w:val="22"/>
        </w:rPr>
        <w:t xml:space="preserve"> необходимости продлевается.</w:t>
      </w:r>
    </w:p>
    <w:p w:rsidR="00655B4D" w:rsidRPr="007F6E37" w:rsidRDefault="00655B4D" w:rsidP="00655B4D">
      <w:pPr>
        <w:widowControl w:val="0"/>
        <w:rPr>
          <w:rFonts w:ascii="Arial" w:eastAsia="Times New Roman" w:hAnsi="Arial"/>
          <w:sz w:val="22"/>
          <w:szCs w:val="22"/>
        </w:rPr>
      </w:pPr>
    </w:p>
    <w:p w:rsidR="00655B4D" w:rsidRPr="007F6E37" w:rsidRDefault="00655B4D" w:rsidP="00655B4D">
      <w:pPr>
        <w:widowControl w:val="0"/>
        <w:ind w:left="548" w:right="980"/>
        <w:rPr>
          <w:rFonts w:ascii="Arial" w:eastAsia="Arial" w:hAnsi="Arial"/>
          <w:sz w:val="22"/>
          <w:szCs w:val="22"/>
        </w:rPr>
      </w:pPr>
      <w:r w:rsidRPr="007F6E37">
        <w:rPr>
          <w:rFonts w:ascii="Arial" w:eastAsia="Arial" w:hAnsi="Arial"/>
          <w:sz w:val="22"/>
          <w:szCs w:val="22"/>
        </w:rPr>
        <w:t>Особые условия перевозки и тарифные условия (SCCT) определяют, должен ли пассажир сам закомпостировать свои билеты - на вокзале или непосредственно при посадке в транспортное средство.</w:t>
      </w:r>
    </w:p>
    <w:p w:rsidR="00655B4D" w:rsidRPr="007F6E37" w:rsidRDefault="00655B4D" w:rsidP="00655B4D">
      <w:pPr>
        <w:widowControl w:val="0"/>
        <w:rPr>
          <w:rFonts w:ascii="Arial" w:eastAsia="Times New Roman" w:hAnsi="Arial"/>
          <w:sz w:val="22"/>
          <w:szCs w:val="22"/>
        </w:rPr>
      </w:pPr>
    </w:p>
    <w:p w:rsidR="00655B4D" w:rsidRPr="006F5AA1" w:rsidRDefault="00655B4D" w:rsidP="00655B4D">
      <w:pPr>
        <w:widowControl w:val="0"/>
        <w:ind w:left="548" w:right="-41"/>
        <w:rPr>
          <w:rFonts w:ascii="Arial" w:eastAsia="Arial" w:hAnsi="Arial"/>
          <w:sz w:val="22"/>
        </w:rPr>
      </w:pPr>
      <w:r w:rsidRPr="007F6E37">
        <w:rPr>
          <w:rFonts w:ascii="Arial" w:eastAsia="Arial" w:hAnsi="Arial"/>
          <w:sz w:val="22"/>
          <w:szCs w:val="22"/>
        </w:rPr>
        <w:t xml:space="preserve">Проездной билет без указания сведений о дате и времени отправления и прибытия </w:t>
      </w:r>
      <w:bookmarkStart w:id="17" w:name="page10"/>
      <w:bookmarkEnd w:id="17"/>
      <w:r w:rsidRPr="006F5AA1">
        <w:rPr>
          <w:rFonts w:ascii="Arial" w:eastAsia="Arial" w:hAnsi="Arial"/>
          <w:sz w:val="22"/>
        </w:rPr>
        <w:t xml:space="preserve">категории или в вагоне более низкого класса. В </w:t>
      </w:r>
      <w:r w:rsidRPr="006F5AA1">
        <w:rPr>
          <w:rFonts w:ascii="Arial" w:eastAsia="Arial" w:hAnsi="Arial"/>
          <w:sz w:val="22"/>
          <w:lang w:val="ru-RU"/>
        </w:rPr>
        <w:t>основном,</w:t>
      </w:r>
      <w:r w:rsidRPr="006F5AA1">
        <w:rPr>
          <w:rFonts w:ascii="Arial" w:eastAsia="Arial" w:hAnsi="Arial"/>
          <w:sz w:val="22"/>
        </w:rPr>
        <w:t xml:space="preserve"> проездные </w:t>
      </w:r>
      <w:r>
        <w:rPr>
          <w:rFonts w:ascii="Arial" w:eastAsia="Arial" w:hAnsi="Arial"/>
          <w:sz w:val="22"/>
          <w:lang w:val="ru-RU"/>
        </w:rPr>
        <w:t>документы</w:t>
      </w:r>
      <w:r w:rsidRPr="006F5AA1">
        <w:rPr>
          <w:rFonts w:ascii="Arial" w:eastAsia="Arial" w:hAnsi="Arial"/>
          <w:sz w:val="22"/>
        </w:rPr>
        <w:t xml:space="preserve"> не дают права проезда на общественном транспорте между вокзалами одного города.</w:t>
      </w:r>
    </w:p>
    <w:p w:rsidR="00655B4D" w:rsidRPr="006F5AA1" w:rsidRDefault="00655B4D" w:rsidP="00655B4D">
      <w:pPr>
        <w:widowControl w:val="0"/>
        <w:tabs>
          <w:tab w:val="left" w:pos="909"/>
        </w:tabs>
        <w:ind w:right="640"/>
        <w:rPr>
          <w:rFonts w:ascii="Arial" w:eastAsia="Arial" w:hAnsi="Arial"/>
          <w:strike/>
          <w:sz w:val="22"/>
          <w:highlight w:val="yellow"/>
        </w:rPr>
      </w:pPr>
    </w:p>
    <w:p w:rsidR="00655B4D" w:rsidRPr="006F5AA1" w:rsidRDefault="00655B4D" w:rsidP="00655B4D">
      <w:pPr>
        <w:rPr>
          <w:rFonts w:ascii="Arial" w:eastAsia="Times New Roman" w:hAnsi="Arial"/>
        </w:rPr>
      </w:pPr>
    </w:p>
    <w:p w:rsidR="00655B4D" w:rsidRPr="00D37EBF" w:rsidRDefault="00655B4D" w:rsidP="00655B4D">
      <w:pPr>
        <w:tabs>
          <w:tab w:val="left" w:pos="220"/>
        </w:tabs>
        <w:ind w:right="4580"/>
        <w:jc w:val="center"/>
        <w:rPr>
          <w:rFonts w:ascii="Arial" w:eastAsia="Arial" w:hAnsi="Arial"/>
          <w:b/>
          <w:sz w:val="21"/>
          <w:lang w:val="ru-RU"/>
        </w:rPr>
      </w:pPr>
      <w:r w:rsidRPr="006F5AA1">
        <w:rPr>
          <w:rFonts w:ascii="Arial" w:eastAsia="Arial" w:hAnsi="Arial"/>
          <w:b/>
          <w:sz w:val="22"/>
        </w:rPr>
        <w:t>6.1.2</w:t>
      </w:r>
      <w:r w:rsidRPr="006F5AA1">
        <w:rPr>
          <w:rFonts w:ascii="Arial" w:eastAsia="Times New Roman" w:hAnsi="Arial"/>
        </w:rPr>
        <w:tab/>
      </w:r>
      <w:r w:rsidRPr="006F5AA1">
        <w:rPr>
          <w:rFonts w:ascii="Arial" w:eastAsia="Arial" w:hAnsi="Arial"/>
          <w:b/>
          <w:sz w:val="21"/>
        </w:rPr>
        <w:t xml:space="preserve">Недействительность проездного </w:t>
      </w:r>
      <w:r>
        <w:rPr>
          <w:rFonts w:ascii="Arial" w:eastAsia="Arial" w:hAnsi="Arial"/>
          <w:b/>
          <w:sz w:val="21"/>
          <w:lang w:val="ru-RU"/>
        </w:rPr>
        <w:t>документа</w:t>
      </w:r>
    </w:p>
    <w:p w:rsidR="00655B4D" w:rsidRPr="006F5AA1" w:rsidRDefault="00655B4D" w:rsidP="00655B4D">
      <w:pPr>
        <w:rPr>
          <w:rFonts w:ascii="Arial" w:eastAsia="Times New Roman" w:hAnsi="Arial"/>
        </w:rPr>
      </w:pPr>
    </w:p>
    <w:p w:rsidR="00655B4D" w:rsidRPr="006F5AA1" w:rsidRDefault="00655B4D" w:rsidP="00655B4D">
      <w:pPr>
        <w:ind w:right="4540"/>
        <w:jc w:val="center"/>
        <w:rPr>
          <w:rFonts w:ascii="Arial" w:eastAsia="Arial" w:hAnsi="Arial"/>
          <w:sz w:val="22"/>
          <w:lang w:val="ru-RU"/>
        </w:rPr>
      </w:pPr>
      <w:r w:rsidRPr="006F5AA1">
        <w:rPr>
          <w:rFonts w:ascii="Arial" w:eastAsia="Arial" w:hAnsi="Arial"/>
          <w:sz w:val="22"/>
        </w:rPr>
        <w:t xml:space="preserve">Проездной </w:t>
      </w:r>
      <w:r>
        <w:rPr>
          <w:rFonts w:ascii="Arial" w:eastAsia="Arial" w:hAnsi="Arial"/>
          <w:sz w:val="22"/>
          <w:lang w:val="ru-RU"/>
        </w:rPr>
        <w:t>документ</w:t>
      </w:r>
      <w:r w:rsidRPr="006F5AA1">
        <w:rPr>
          <w:rFonts w:ascii="Arial" w:eastAsia="Arial" w:hAnsi="Arial"/>
          <w:sz w:val="22"/>
        </w:rPr>
        <w:t xml:space="preserve"> недействителен, если</w:t>
      </w:r>
      <w:r w:rsidRPr="006F5AA1">
        <w:rPr>
          <w:rFonts w:ascii="Arial" w:eastAsia="Arial" w:hAnsi="Arial"/>
          <w:sz w:val="22"/>
          <w:lang w:val="ru-RU"/>
        </w:rPr>
        <w:t>:</w:t>
      </w:r>
    </w:p>
    <w:p w:rsidR="00655B4D" w:rsidRPr="006F5AA1" w:rsidRDefault="00655B4D" w:rsidP="00655B4D">
      <w:pPr>
        <w:rPr>
          <w:rFonts w:ascii="Arial" w:eastAsia="Times New Roman" w:hAnsi="Arial"/>
        </w:rPr>
      </w:pPr>
    </w:p>
    <w:p w:rsidR="00655B4D" w:rsidRPr="006F5AA1" w:rsidRDefault="00655B4D" w:rsidP="00653258">
      <w:pPr>
        <w:numPr>
          <w:ilvl w:val="0"/>
          <w:numId w:val="47"/>
        </w:numPr>
        <w:ind w:left="1088" w:hanging="368"/>
        <w:rPr>
          <w:rFonts w:ascii="Arial" w:eastAsia="Symbol" w:hAnsi="Arial"/>
          <w:sz w:val="22"/>
        </w:rPr>
      </w:pPr>
      <w:r w:rsidRPr="006F5AA1">
        <w:rPr>
          <w:rFonts w:ascii="Arial" w:eastAsia="Arial" w:hAnsi="Arial"/>
          <w:sz w:val="22"/>
        </w:rPr>
        <w:t>в нем отсутствуют необходимые данные, записи и, при необходимости, подпись;</w:t>
      </w:r>
    </w:p>
    <w:p w:rsidR="00655B4D" w:rsidRPr="006F5AA1" w:rsidRDefault="00655B4D" w:rsidP="00653258">
      <w:pPr>
        <w:numPr>
          <w:ilvl w:val="0"/>
          <w:numId w:val="47"/>
        </w:numPr>
        <w:ind w:left="1088" w:hanging="368"/>
        <w:rPr>
          <w:rFonts w:ascii="Arial" w:eastAsia="Symbol" w:hAnsi="Arial"/>
          <w:sz w:val="22"/>
        </w:rPr>
      </w:pPr>
      <w:r w:rsidRPr="006F5AA1">
        <w:rPr>
          <w:rFonts w:ascii="Arial" w:eastAsia="Arial" w:hAnsi="Arial"/>
          <w:sz w:val="22"/>
        </w:rPr>
        <w:t>он поврежден или его содержимое стало неразборчивым, или было изменено;</w:t>
      </w:r>
    </w:p>
    <w:p w:rsidR="00655B4D" w:rsidRPr="006F5AA1" w:rsidRDefault="00655B4D" w:rsidP="00653258">
      <w:pPr>
        <w:numPr>
          <w:ilvl w:val="0"/>
          <w:numId w:val="47"/>
        </w:numPr>
        <w:ind w:left="1088" w:right="200" w:hanging="368"/>
        <w:rPr>
          <w:rFonts w:ascii="Arial" w:eastAsia="Symbol" w:hAnsi="Arial"/>
          <w:sz w:val="22"/>
        </w:rPr>
      </w:pPr>
      <w:r w:rsidRPr="006F5AA1">
        <w:rPr>
          <w:rFonts w:ascii="Arial" w:eastAsia="Arial" w:hAnsi="Arial"/>
          <w:sz w:val="22"/>
        </w:rPr>
        <w:t xml:space="preserve">удостоверение или документ, подтверждающий </w:t>
      </w:r>
      <w:r w:rsidRPr="006F5AA1">
        <w:rPr>
          <w:rFonts w:ascii="Arial" w:eastAsia="Arial" w:hAnsi="Arial"/>
          <w:sz w:val="22"/>
          <w:lang w:val="ru-RU"/>
        </w:rPr>
        <w:t>личность</w:t>
      </w:r>
      <w:r w:rsidRPr="006F5AA1">
        <w:rPr>
          <w:rFonts w:ascii="Arial" w:eastAsia="Arial" w:hAnsi="Arial"/>
          <w:sz w:val="22"/>
        </w:rPr>
        <w:t xml:space="preserve"> пассажира, необходимые в соответствии с SCCT</w:t>
      </w:r>
      <w:r w:rsidRPr="006F5AA1">
        <w:rPr>
          <w:rFonts w:ascii="Arial" w:eastAsia="Arial" w:hAnsi="Arial"/>
          <w:sz w:val="19"/>
        </w:rPr>
        <w:t>,</w:t>
      </w:r>
      <w:r w:rsidRPr="006F5AA1">
        <w:rPr>
          <w:rFonts w:ascii="Arial" w:eastAsia="Arial" w:hAnsi="Arial"/>
          <w:sz w:val="22"/>
        </w:rPr>
        <w:t xml:space="preserve"> при необходимости - с фотографией, не предъявлены или истек их срок действия.</w:t>
      </w:r>
    </w:p>
    <w:p w:rsidR="00655B4D" w:rsidRPr="006F5AA1" w:rsidRDefault="00655B4D" w:rsidP="00653258">
      <w:pPr>
        <w:numPr>
          <w:ilvl w:val="0"/>
          <w:numId w:val="47"/>
        </w:numPr>
        <w:ind w:left="1088" w:hanging="368"/>
        <w:rPr>
          <w:rFonts w:ascii="Arial" w:eastAsia="Symbol" w:hAnsi="Arial"/>
          <w:sz w:val="22"/>
        </w:rPr>
      </w:pPr>
      <w:r w:rsidRPr="006F5AA1">
        <w:rPr>
          <w:rFonts w:ascii="Arial" w:eastAsia="Arial" w:hAnsi="Arial"/>
          <w:sz w:val="22"/>
        </w:rPr>
        <w:t>срок действия еще не начался или истек;</w:t>
      </w:r>
    </w:p>
    <w:p w:rsidR="00655B4D" w:rsidRPr="006F5AA1" w:rsidRDefault="00655B4D" w:rsidP="00653258">
      <w:pPr>
        <w:numPr>
          <w:ilvl w:val="0"/>
          <w:numId w:val="47"/>
        </w:numPr>
        <w:ind w:left="1088" w:right="40" w:hanging="368"/>
        <w:rPr>
          <w:rFonts w:ascii="Arial" w:eastAsia="Symbol" w:hAnsi="Arial"/>
          <w:sz w:val="22"/>
        </w:rPr>
      </w:pPr>
      <w:r w:rsidRPr="006F5AA1">
        <w:rPr>
          <w:rFonts w:ascii="Arial" w:eastAsia="Arial" w:hAnsi="Arial"/>
          <w:sz w:val="22"/>
        </w:rPr>
        <w:t>несмотря на соответствующие предписания SCCT и внесенное в проездной билет напоминание о необходимости компостирования билета</w:t>
      </w:r>
      <w:r w:rsidRPr="006F5AA1">
        <w:rPr>
          <w:rFonts w:ascii="Arial" w:eastAsia="Arial" w:hAnsi="Arial"/>
          <w:sz w:val="22"/>
          <w:lang w:val="ru-RU"/>
        </w:rPr>
        <w:t xml:space="preserve">, компостирование выполнено не было, или </w:t>
      </w:r>
      <w:r w:rsidRPr="006F5AA1">
        <w:rPr>
          <w:rFonts w:ascii="Arial" w:eastAsia="Arial" w:hAnsi="Arial"/>
          <w:sz w:val="22"/>
        </w:rPr>
        <w:t xml:space="preserve">или если пассажир не произвел требующихся от него действий. SCCT могут однако предусмотреть процедуру последующего урегулирования </w:t>
      </w:r>
      <w:r w:rsidRPr="006F5AA1">
        <w:rPr>
          <w:rFonts w:ascii="Arial" w:eastAsia="Arial" w:hAnsi="Arial"/>
          <w:sz w:val="22"/>
          <w:lang w:val="ru-RU"/>
        </w:rPr>
        <w:t>вопроса</w:t>
      </w:r>
      <w:r w:rsidRPr="006F5AA1">
        <w:rPr>
          <w:rFonts w:ascii="Arial" w:eastAsia="Arial" w:hAnsi="Arial"/>
          <w:sz w:val="22"/>
        </w:rPr>
        <w:t xml:space="preserve"> компостирования</w:t>
      </w:r>
      <w:r w:rsidRPr="006F5AA1">
        <w:rPr>
          <w:rFonts w:ascii="Arial" w:eastAsia="Arial" w:hAnsi="Arial"/>
          <w:sz w:val="22"/>
          <w:lang w:val="ru-RU"/>
        </w:rPr>
        <w:t>.</w:t>
      </w:r>
    </w:p>
    <w:p w:rsidR="00655B4D" w:rsidRPr="006F5AA1" w:rsidRDefault="00655B4D" w:rsidP="00655B4D">
      <w:pPr>
        <w:rPr>
          <w:rFonts w:ascii="Arial" w:eastAsia="Times New Roman" w:hAnsi="Arial"/>
        </w:rPr>
      </w:pPr>
    </w:p>
    <w:p w:rsidR="00655B4D" w:rsidRPr="006F5AA1" w:rsidRDefault="00655B4D" w:rsidP="00655B4D">
      <w:pPr>
        <w:tabs>
          <w:tab w:val="left" w:pos="800"/>
        </w:tabs>
        <w:ind w:left="160"/>
        <w:rPr>
          <w:rFonts w:ascii="Arial" w:eastAsia="Arial" w:hAnsi="Arial"/>
          <w:b/>
          <w:sz w:val="22"/>
        </w:rPr>
      </w:pPr>
      <w:r w:rsidRPr="006F5AA1">
        <w:rPr>
          <w:rFonts w:ascii="Arial" w:eastAsia="Arial" w:hAnsi="Arial"/>
          <w:b/>
          <w:sz w:val="22"/>
        </w:rPr>
        <w:t>6.1.3</w:t>
      </w:r>
      <w:r w:rsidRPr="006F5AA1">
        <w:rPr>
          <w:rFonts w:ascii="Arial" w:eastAsia="Times New Roman" w:hAnsi="Arial"/>
        </w:rPr>
        <w:tab/>
      </w:r>
      <w:r w:rsidRPr="006F5AA1">
        <w:rPr>
          <w:rFonts w:ascii="Arial" w:eastAsia="Arial" w:hAnsi="Arial"/>
          <w:b/>
          <w:sz w:val="22"/>
        </w:rPr>
        <w:t>Пути следования/</w:t>
      </w:r>
      <w:r w:rsidRPr="006F5AA1">
        <w:rPr>
          <w:rFonts w:ascii="Arial" w:eastAsia="Arial" w:hAnsi="Arial"/>
          <w:b/>
          <w:sz w:val="22"/>
          <w:lang w:val="ru-RU"/>
        </w:rPr>
        <w:t>Изменения маршрута</w:t>
      </w:r>
    </w:p>
    <w:p w:rsidR="00655B4D" w:rsidRPr="006F5AA1" w:rsidRDefault="00655B4D" w:rsidP="00655B4D">
      <w:pPr>
        <w:rPr>
          <w:rFonts w:ascii="Arial" w:eastAsia="Times New Roman" w:hAnsi="Arial"/>
        </w:rPr>
      </w:pPr>
    </w:p>
    <w:p w:rsidR="00655B4D" w:rsidRPr="006F5AA1" w:rsidRDefault="00655B4D" w:rsidP="00653258">
      <w:pPr>
        <w:numPr>
          <w:ilvl w:val="0"/>
          <w:numId w:val="4"/>
        </w:numPr>
        <w:tabs>
          <w:tab w:val="left" w:pos="909"/>
        </w:tabs>
        <w:ind w:left="700" w:right="480" w:hanging="8"/>
        <w:rPr>
          <w:rFonts w:ascii="Arial" w:eastAsia="Arial" w:hAnsi="Arial"/>
          <w:sz w:val="22"/>
        </w:rPr>
      </w:pPr>
      <w:r w:rsidRPr="006F5AA1">
        <w:rPr>
          <w:rFonts w:ascii="Arial" w:eastAsia="Arial" w:hAnsi="Arial"/>
          <w:sz w:val="22"/>
        </w:rPr>
        <w:t>случае проездных билетов c указанием сведений о дате и времени отправления и прибытия пассажира или с резервированием, маршрут указанного поезда определяет допустимый маршрут.</w:t>
      </w:r>
    </w:p>
    <w:p w:rsidR="00655B4D" w:rsidRPr="006F5AA1" w:rsidRDefault="00655B4D" w:rsidP="00655B4D">
      <w:pPr>
        <w:rPr>
          <w:rFonts w:ascii="Arial" w:eastAsia="Times New Roman" w:hAnsi="Arial"/>
        </w:rPr>
      </w:pPr>
    </w:p>
    <w:p w:rsidR="00655B4D" w:rsidRPr="006F5AA1" w:rsidRDefault="00655B4D" w:rsidP="00655B4D">
      <w:pPr>
        <w:ind w:left="700" w:right="340"/>
        <w:rPr>
          <w:rFonts w:ascii="Arial" w:eastAsia="Arial" w:hAnsi="Arial"/>
          <w:sz w:val="22"/>
        </w:rPr>
      </w:pPr>
      <w:r w:rsidRPr="006F5AA1">
        <w:rPr>
          <w:rFonts w:ascii="Arial" w:eastAsia="Arial" w:hAnsi="Arial"/>
          <w:sz w:val="22"/>
        </w:rPr>
        <w:t>Для остальных проездных билетов маршрут можно изменить в процессе поездки путем оплаты возможной разницы. В этих случаях SCCT могут предусматривать, что</w:t>
      </w:r>
    </w:p>
    <w:p w:rsidR="00655B4D" w:rsidRPr="006F5AA1" w:rsidRDefault="00655B4D" w:rsidP="00655B4D">
      <w:pPr>
        <w:rPr>
          <w:rFonts w:ascii="Arial" w:eastAsia="Times New Roman" w:hAnsi="Arial"/>
        </w:rPr>
      </w:pPr>
    </w:p>
    <w:p w:rsidR="00655B4D" w:rsidRPr="006F5AA1" w:rsidRDefault="00655B4D" w:rsidP="00653258">
      <w:pPr>
        <w:numPr>
          <w:ilvl w:val="0"/>
          <w:numId w:val="48"/>
        </w:numPr>
        <w:ind w:left="1134"/>
        <w:rPr>
          <w:rFonts w:ascii="Arial" w:eastAsia="Symbol" w:hAnsi="Arial"/>
          <w:sz w:val="22"/>
        </w:rPr>
      </w:pPr>
      <w:r w:rsidRPr="006F5AA1">
        <w:rPr>
          <w:rFonts w:ascii="Arial" w:eastAsia="Arial" w:hAnsi="Arial"/>
          <w:sz w:val="22"/>
        </w:rPr>
        <w:t>теряют силу изначально предоставленные скидки,</w:t>
      </w:r>
    </w:p>
    <w:p w:rsidR="00655B4D" w:rsidRPr="006F5AA1" w:rsidRDefault="00655B4D" w:rsidP="00653258">
      <w:pPr>
        <w:numPr>
          <w:ilvl w:val="0"/>
          <w:numId w:val="48"/>
        </w:numPr>
        <w:ind w:left="1134" w:right="140"/>
        <w:rPr>
          <w:rFonts w:ascii="Arial" w:eastAsia="Symbol" w:hAnsi="Arial"/>
          <w:sz w:val="22"/>
        </w:rPr>
      </w:pPr>
      <w:r w:rsidRPr="006F5AA1">
        <w:rPr>
          <w:rFonts w:ascii="Arial" w:eastAsia="Arial" w:hAnsi="Arial"/>
          <w:sz w:val="22"/>
        </w:rPr>
        <w:t>за оформление изменения маршрута взимается дополнительный сбор, несмотря на то, что новый путь короче,</w:t>
      </w:r>
    </w:p>
    <w:p w:rsidR="00655B4D" w:rsidRPr="006F5AA1" w:rsidRDefault="00655B4D" w:rsidP="00653258">
      <w:pPr>
        <w:numPr>
          <w:ilvl w:val="0"/>
          <w:numId w:val="48"/>
        </w:numPr>
        <w:ind w:left="1134"/>
        <w:rPr>
          <w:rFonts w:ascii="Arial" w:eastAsia="Symbol" w:hAnsi="Arial"/>
          <w:sz w:val="22"/>
        </w:rPr>
      </w:pPr>
      <w:r w:rsidRPr="006F5AA1">
        <w:rPr>
          <w:rFonts w:ascii="Arial" w:eastAsia="Arial" w:hAnsi="Arial"/>
          <w:sz w:val="22"/>
        </w:rPr>
        <w:t>определенные тарифы не действуют для кружных маршрутов.</w:t>
      </w:r>
    </w:p>
    <w:p w:rsidR="00655B4D" w:rsidRPr="006F5AA1" w:rsidRDefault="00655B4D" w:rsidP="00655B4D">
      <w:pPr>
        <w:rPr>
          <w:rFonts w:ascii="Arial" w:eastAsia="Times New Roman" w:hAnsi="Arial"/>
        </w:rPr>
      </w:pPr>
    </w:p>
    <w:p w:rsidR="00655B4D" w:rsidRPr="006F5AA1" w:rsidRDefault="00655B4D" w:rsidP="00655B4D">
      <w:pPr>
        <w:ind w:left="700"/>
        <w:rPr>
          <w:rFonts w:ascii="Arial" w:eastAsia="Arial" w:hAnsi="Arial"/>
          <w:sz w:val="22"/>
        </w:rPr>
      </w:pPr>
      <w:r w:rsidRPr="006F5AA1">
        <w:rPr>
          <w:rFonts w:ascii="Arial" w:eastAsia="Arial" w:hAnsi="Arial"/>
          <w:sz w:val="22"/>
        </w:rPr>
        <w:t>Если новый путь короче, то право на возмещение не действует.</w:t>
      </w:r>
    </w:p>
    <w:p w:rsidR="00655B4D" w:rsidRPr="006F5AA1" w:rsidRDefault="00655B4D" w:rsidP="00655B4D">
      <w:pPr>
        <w:rPr>
          <w:rFonts w:ascii="Arial" w:eastAsia="Times New Roman" w:hAnsi="Arial"/>
        </w:rPr>
      </w:pPr>
    </w:p>
    <w:p w:rsidR="00655B4D" w:rsidRPr="006F5AA1" w:rsidRDefault="00655B4D" w:rsidP="00655B4D">
      <w:pPr>
        <w:tabs>
          <w:tab w:val="left" w:pos="700"/>
        </w:tabs>
        <w:rPr>
          <w:rFonts w:ascii="Arial" w:eastAsia="Arial" w:hAnsi="Arial"/>
          <w:b/>
          <w:sz w:val="22"/>
        </w:rPr>
      </w:pPr>
      <w:r w:rsidRPr="006F5AA1">
        <w:rPr>
          <w:rFonts w:ascii="Arial" w:eastAsia="Arial" w:hAnsi="Arial"/>
          <w:b/>
          <w:sz w:val="22"/>
        </w:rPr>
        <w:t>6.1.4</w:t>
      </w:r>
      <w:r w:rsidRPr="006F5AA1">
        <w:rPr>
          <w:rFonts w:ascii="Arial" w:eastAsia="Times New Roman" w:hAnsi="Arial"/>
        </w:rPr>
        <w:tab/>
      </w:r>
      <w:r w:rsidRPr="006F5AA1">
        <w:rPr>
          <w:rFonts w:ascii="Arial" w:eastAsia="Arial" w:hAnsi="Arial"/>
          <w:b/>
          <w:sz w:val="22"/>
        </w:rPr>
        <w:t>Переход в вагон другого класса, в поезд другой категории</w:t>
      </w:r>
    </w:p>
    <w:p w:rsidR="00655B4D" w:rsidRPr="006F5AA1" w:rsidRDefault="00655B4D" w:rsidP="00655B4D">
      <w:pPr>
        <w:rPr>
          <w:rFonts w:ascii="Arial" w:eastAsia="Times New Roman" w:hAnsi="Arial"/>
        </w:rPr>
      </w:pPr>
    </w:p>
    <w:p w:rsidR="00655B4D" w:rsidRPr="006F5AA1" w:rsidRDefault="00655B4D" w:rsidP="00655B4D">
      <w:pPr>
        <w:ind w:left="720"/>
        <w:rPr>
          <w:rFonts w:ascii="Arial" w:eastAsia="Arial" w:hAnsi="Arial"/>
          <w:sz w:val="22"/>
        </w:rPr>
      </w:pPr>
      <w:r w:rsidRPr="006F5AA1">
        <w:rPr>
          <w:rFonts w:ascii="Arial" w:eastAsia="Arial" w:hAnsi="Arial"/>
          <w:sz w:val="22"/>
        </w:rPr>
        <w:t>6.1.4.1 SCCT регулируют переход в поезд более высокой/низкой категории или в вагон другого класса.</w:t>
      </w:r>
    </w:p>
    <w:p w:rsidR="00655B4D" w:rsidRPr="006F5AA1" w:rsidRDefault="00655B4D" w:rsidP="00655B4D">
      <w:pPr>
        <w:rPr>
          <w:rFonts w:ascii="Arial" w:eastAsia="Times New Roman" w:hAnsi="Arial"/>
        </w:rPr>
      </w:pPr>
    </w:p>
    <w:p w:rsidR="00655B4D" w:rsidRPr="006F5AA1" w:rsidRDefault="00655B4D" w:rsidP="00655B4D">
      <w:pPr>
        <w:ind w:left="720" w:right="20"/>
        <w:jc w:val="both"/>
        <w:rPr>
          <w:rFonts w:ascii="Arial" w:eastAsia="Arial" w:hAnsi="Arial"/>
          <w:sz w:val="22"/>
        </w:rPr>
      </w:pPr>
      <w:r w:rsidRPr="006F5AA1">
        <w:rPr>
          <w:rFonts w:ascii="Arial" w:eastAsia="Arial" w:hAnsi="Arial"/>
          <w:sz w:val="22"/>
        </w:rPr>
        <w:lastRenderedPageBreak/>
        <w:t xml:space="preserve">6.1.4.2 При проезде по проездному </w:t>
      </w:r>
      <w:r>
        <w:rPr>
          <w:rFonts w:ascii="Arial" w:eastAsia="Arial" w:hAnsi="Arial"/>
          <w:sz w:val="22"/>
          <w:lang w:val="ru-RU"/>
        </w:rPr>
        <w:t>документу</w:t>
      </w:r>
      <w:r w:rsidRPr="006F5AA1">
        <w:rPr>
          <w:rFonts w:ascii="Arial" w:eastAsia="Arial" w:hAnsi="Arial"/>
          <w:sz w:val="22"/>
        </w:rPr>
        <w:t>, содержащему сведения о дате и времени отправления и прибытия пассажира, переход в поезд другой категории или вагона другого класса недопустим. Данное положение не применяется в случаях невозможности выполнения перевозчиком своих обязательств (по каким-либо причинам перевозчик не может подать поезд или вагон в пути следования; отмена, опоздание поездов) по договору перевозки, а также наступления форс-мажорных обстоятельств.</w:t>
      </w:r>
    </w:p>
    <w:p w:rsidR="00655B4D" w:rsidRPr="006F5AA1" w:rsidRDefault="00655B4D" w:rsidP="00655B4D">
      <w:pPr>
        <w:rPr>
          <w:rFonts w:ascii="Arial" w:eastAsia="Times New Roman" w:hAnsi="Arial"/>
        </w:rPr>
      </w:pPr>
    </w:p>
    <w:p w:rsidR="00655B4D" w:rsidRPr="006F5AA1" w:rsidRDefault="00655B4D" w:rsidP="00655B4D">
      <w:pPr>
        <w:tabs>
          <w:tab w:val="left" w:pos="860"/>
        </w:tabs>
        <w:ind w:left="160"/>
        <w:rPr>
          <w:rFonts w:ascii="Arial" w:eastAsia="Arial" w:hAnsi="Arial"/>
          <w:b/>
          <w:sz w:val="21"/>
        </w:rPr>
      </w:pPr>
      <w:r w:rsidRPr="006F5AA1">
        <w:rPr>
          <w:rFonts w:ascii="Arial" w:eastAsia="Arial" w:hAnsi="Arial"/>
          <w:b/>
          <w:sz w:val="22"/>
        </w:rPr>
        <w:t>6.1.5</w:t>
      </w:r>
      <w:r w:rsidRPr="006F5AA1">
        <w:rPr>
          <w:rFonts w:ascii="Arial" w:eastAsia="Times New Roman" w:hAnsi="Arial"/>
        </w:rPr>
        <w:tab/>
      </w:r>
      <w:r w:rsidRPr="006F5AA1">
        <w:rPr>
          <w:rFonts w:ascii="Arial" w:eastAsia="Arial" w:hAnsi="Arial"/>
          <w:b/>
          <w:sz w:val="21"/>
        </w:rPr>
        <w:t>Прерывание поездки</w:t>
      </w:r>
    </w:p>
    <w:p w:rsidR="00655B4D" w:rsidRPr="006F5AA1" w:rsidRDefault="00655B4D" w:rsidP="00655B4D">
      <w:pPr>
        <w:rPr>
          <w:rFonts w:ascii="Arial" w:eastAsia="Times New Roman" w:hAnsi="Arial"/>
        </w:rPr>
      </w:pPr>
    </w:p>
    <w:p w:rsidR="00655B4D" w:rsidRPr="006F5AA1" w:rsidRDefault="00655B4D" w:rsidP="00655B4D">
      <w:pPr>
        <w:ind w:left="700"/>
        <w:rPr>
          <w:rFonts w:ascii="Arial" w:eastAsia="Arial" w:hAnsi="Arial"/>
          <w:sz w:val="22"/>
        </w:rPr>
      </w:pPr>
      <w:r w:rsidRPr="006F5AA1">
        <w:rPr>
          <w:rFonts w:ascii="Arial" w:eastAsia="Arial" w:hAnsi="Arial"/>
          <w:sz w:val="22"/>
        </w:rPr>
        <w:t>SCCT определяют, допускается  ли прерывание поездки.</w:t>
      </w:r>
    </w:p>
    <w:p w:rsidR="00655B4D" w:rsidRPr="006F5AA1" w:rsidRDefault="00655B4D" w:rsidP="00655B4D">
      <w:pPr>
        <w:rPr>
          <w:rFonts w:ascii="Arial" w:eastAsia="Times New Roman" w:hAnsi="Arial"/>
        </w:rPr>
      </w:pPr>
    </w:p>
    <w:p w:rsidR="00655B4D" w:rsidRPr="006F5AA1" w:rsidRDefault="00655B4D" w:rsidP="00655B4D">
      <w:pPr>
        <w:tabs>
          <w:tab w:val="left" w:pos="860"/>
        </w:tabs>
        <w:ind w:left="160"/>
        <w:rPr>
          <w:rFonts w:ascii="Arial" w:eastAsia="Arial" w:hAnsi="Arial"/>
          <w:b/>
          <w:sz w:val="21"/>
        </w:rPr>
      </w:pPr>
      <w:r w:rsidRPr="006F5AA1">
        <w:rPr>
          <w:rFonts w:ascii="Arial" w:eastAsia="Arial" w:hAnsi="Arial"/>
          <w:b/>
          <w:sz w:val="22"/>
        </w:rPr>
        <w:t>6.1.6</w:t>
      </w:r>
      <w:r w:rsidRPr="006F5AA1">
        <w:rPr>
          <w:rFonts w:ascii="Arial" w:eastAsia="Times New Roman" w:hAnsi="Arial"/>
        </w:rPr>
        <w:tab/>
      </w:r>
      <w:r w:rsidRPr="006F5AA1">
        <w:rPr>
          <w:rFonts w:ascii="Arial" w:eastAsia="Arial" w:hAnsi="Arial"/>
          <w:b/>
          <w:sz w:val="21"/>
        </w:rPr>
        <w:t>Замена перевозчика</w:t>
      </w:r>
    </w:p>
    <w:p w:rsidR="00655B4D" w:rsidRPr="006F5AA1" w:rsidRDefault="00655B4D" w:rsidP="00655B4D">
      <w:pPr>
        <w:rPr>
          <w:rFonts w:ascii="Arial" w:eastAsia="Times New Roman" w:hAnsi="Arial"/>
        </w:rPr>
      </w:pPr>
    </w:p>
    <w:p w:rsidR="00655B4D" w:rsidRPr="006F5AA1" w:rsidRDefault="00655B4D" w:rsidP="00655B4D">
      <w:pPr>
        <w:ind w:left="700" w:right="540"/>
        <w:rPr>
          <w:rFonts w:ascii="Arial" w:eastAsia="Arial" w:hAnsi="Arial"/>
          <w:sz w:val="22"/>
        </w:rPr>
      </w:pPr>
      <w:r w:rsidRPr="006F5AA1">
        <w:rPr>
          <w:rFonts w:ascii="Arial" w:eastAsia="Arial" w:hAnsi="Arial"/>
          <w:sz w:val="22"/>
        </w:rPr>
        <w:t xml:space="preserve">Каждый перевозчик признает только те проездные </w:t>
      </w:r>
      <w:r>
        <w:rPr>
          <w:rFonts w:ascii="Arial" w:eastAsia="Arial" w:hAnsi="Arial"/>
          <w:sz w:val="22"/>
          <w:lang w:val="ru-RU"/>
        </w:rPr>
        <w:t>документы</w:t>
      </w:r>
      <w:r w:rsidRPr="006F5AA1">
        <w:rPr>
          <w:rFonts w:ascii="Arial" w:eastAsia="Arial" w:hAnsi="Arial"/>
          <w:sz w:val="22"/>
        </w:rPr>
        <w:t>, которые налагают на него обязательства в соответствии с договором на перевозку.</w:t>
      </w:r>
    </w:p>
    <w:p w:rsidR="00655B4D" w:rsidRPr="006F5AA1" w:rsidRDefault="00655B4D" w:rsidP="00655B4D">
      <w:pPr>
        <w:rPr>
          <w:rFonts w:ascii="Arial" w:eastAsia="Times New Roman" w:hAnsi="Arial"/>
        </w:rPr>
      </w:pPr>
    </w:p>
    <w:p w:rsidR="00655B4D" w:rsidRPr="006F5AA1" w:rsidRDefault="00655B4D" w:rsidP="00655B4D">
      <w:pPr>
        <w:ind w:left="700" w:right="40"/>
        <w:rPr>
          <w:rFonts w:ascii="Arial" w:eastAsia="Arial" w:hAnsi="Arial"/>
          <w:sz w:val="22"/>
        </w:rPr>
      </w:pPr>
      <w:r w:rsidRPr="006F5AA1">
        <w:rPr>
          <w:rFonts w:ascii="Arial" w:eastAsia="Arial" w:hAnsi="Arial"/>
          <w:sz w:val="22"/>
        </w:rPr>
        <w:t>Если на одном и том же участке услуги по перевозке предлагают разные перевозчики, возможно, с разными условиями использования и ценами, то возможен переход от одного перевозчика к другому в соответствии с существующим между ними соглашением, включаемым в SCCT.</w:t>
      </w:r>
    </w:p>
    <w:p w:rsidR="00655B4D" w:rsidRDefault="00655B4D" w:rsidP="00655B4D">
      <w:pPr>
        <w:tabs>
          <w:tab w:val="left" w:pos="700"/>
        </w:tabs>
        <w:rPr>
          <w:rFonts w:ascii="Arial" w:eastAsia="Arial" w:hAnsi="Arial"/>
          <w:sz w:val="22"/>
        </w:rPr>
      </w:pPr>
      <w:bookmarkStart w:id="18" w:name="page11"/>
      <w:bookmarkEnd w:id="18"/>
    </w:p>
    <w:p w:rsidR="00655B4D" w:rsidRPr="006F5AA1" w:rsidRDefault="00655B4D" w:rsidP="00655B4D">
      <w:pPr>
        <w:tabs>
          <w:tab w:val="left" w:pos="700"/>
        </w:tabs>
        <w:rPr>
          <w:rFonts w:ascii="Arial" w:eastAsia="Arial" w:hAnsi="Arial"/>
          <w:b/>
          <w:sz w:val="22"/>
        </w:rPr>
      </w:pPr>
      <w:r w:rsidRPr="006F5AA1">
        <w:rPr>
          <w:rFonts w:ascii="Arial" w:eastAsia="Arial" w:hAnsi="Arial"/>
          <w:b/>
          <w:sz w:val="22"/>
        </w:rPr>
        <w:t>6.1.7</w:t>
      </w:r>
      <w:r w:rsidRPr="006F5AA1">
        <w:rPr>
          <w:rFonts w:ascii="Arial" w:eastAsia="Times New Roman" w:hAnsi="Arial"/>
        </w:rPr>
        <w:tab/>
      </w:r>
      <w:r w:rsidRPr="006F5AA1">
        <w:rPr>
          <w:rFonts w:ascii="Arial" w:eastAsia="Arial" w:hAnsi="Arial"/>
          <w:b/>
          <w:sz w:val="22"/>
        </w:rPr>
        <w:t>Резервирование мест</w:t>
      </w:r>
    </w:p>
    <w:p w:rsidR="00655B4D" w:rsidRPr="006F5AA1" w:rsidRDefault="00655B4D" w:rsidP="00655B4D">
      <w:pPr>
        <w:rPr>
          <w:rFonts w:ascii="Arial" w:eastAsia="Times New Roman" w:hAnsi="Arial"/>
        </w:rPr>
      </w:pPr>
    </w:p>
    <w:p w:rsidR="00655B4D" w:rsidRPr="006F5AA1" w:rsidRDefault="00655B4D" w:rsidP="00655B4D">
      <w:pPr>
        <w:ind w:left="540"/>
        <w:rPr>
          <w:rFonts w:ascii="Arial" w:eastAsia="Arial" w:hAnsi="Arial"/>
          <w:sz w:val="22"/>
        </w:rPr>
      </w:pPr>
      <w:r w:rsidRPr="006F5AA1">
        <w:rPr>
          <w:rFonts w:ascii="Arial" w:eastAsia="Arial" w:hAnsi="Arial"/>
          <w:sz w:val="22"/>
        </w:rPr>
        <w:t>SCCT определяют, при каких условиях возможно или обязательно резервирование мест в вагонах с местами для сидения, лежания и в спальных вагонах.</w:t>
      </w:r>
    </w:p>
    <w:p w:rsidR="00655B4D" w:rsidRPr="006F5AA1" w:rsidRDefault="00655B4D" w:rsidP="00655B4D">
      <w:pPr>
        <w:rPr>
          <w:rFonts w:ascii="Arial" w:eastAsia="Times New Roman" w:hAnsi="Arial"/>
        </w:rPr>
      </w:pPr>
    </w:p>
    <w:p w:rsidR="00655B4D" w:rsidRPr="006F5AA1" w:rsidRDefault="00655B4D" w:rsidP="00655B4D">
      <w:pPr>
        <w:tabs>
          <w:tab w:val="left" w:pos="700"/>
        </w:tabs>
        <w:rPr>
          <w:rFonts w:ascii="Arial" w:eastAsia="Arial" w:hAnsi="Arial"/>
          <w:b/>
          <w:sz w:val="21"/>
        </w:rPr>
      </w:pPr>
      <w:r w:rsidRPr="006F5AA1">
        <w:rPr>
          <w:rFonts w:ascii="Arial" w:eastAsia="Arial" w:hAnsi="Arial"/>
          <w:b/>
          <w:sz w:val="22"/>
        </w:rPr>
        <w:t>6.1.8</w:t>
      </w:r>
      <w:r w:rsidRPr="006F5AA1">
        <w:rPr>
          <w:rFonts w:ascii="Arial" w:eastAsia="Times New Roman" w:hAnsi="Arial"/>
        </w:rPr>
        <w:tab/>
      </w:r>
      <w:r w:rsidRPr="006F5AA1">
        <w:rPr>
          <w:rFonts w:ascii="Arial" w:eastAsia="Arial" w:hAnsi="Arial"/>
          <w:b/>
          <w:sz w:val="21"/>
        </w:rPr>
        <w:t>Дополнительные услуги</w:t>
      </w:r>
    </w:p>
    <w:p w:rsidR="00655B4D" w:rsidRPr="006F5AA1" w:rsidRDefault="00655B4D" w:rsidP="00655B4D">
      <w:pPr>
        <w:rPr>
          <w:rFonts w:ascii="Arial" w:eastAsia="Times New Roman" w:hAnsi="Arial"/>
        </w:rPr>
      </w:pPr>
    </w:p>
    <w:p w:rsidR="00655B4D" w:rsidRPr="006F5AA1" w:rsidRDefault="00655B4D" w:rsidP="00655B4D">
      <w:pPr>
        <w:ind w:left="540"/>
        <w:rPr>
          <w:rFonts w:ascii="Arial" w:eastAsia="Arial" w:hAnsi="Arial"/>
          <w:sz w:val="22"/>
        </w:rPr>
      </w:pPr>
      <w:r w:rsidRPr="006F5AA1">
        <w:rPr>
          <w:rFonts w:ascii="Arial" w:eastAsia="Arial" w:hAnsi="Arial"/>
          <w:sz w:val="22"/>
        </w:rPr>
        <w:t>SCCT определяют, при каких условиях предлагаются дополнительные услуги.</w:t>
      </w:r>
    </w:p>
    <w:p w:rsidR="00655B4D" w:rsidRPr="006F5AA1" w:rsidRDefault="00655B4D" w:rsidP="00655B4D">
      <w:pPr>
        <w:rPr>
          <w:rFonts w:ascii="Arial" w:eastAsia="Times New Roman" w:hAnsi="Arial"/>
        </w:rPr>
      </w:pPr>
    </w:p>
    <w:p w:rsidR="00655B4D" w:rsidRPr="006F5AA1" w:rsidRDefault="00655B4D" w:rsidP="00655B4D">
      <w:pPr>
        <w:tabs>
          <w:tab w:val="left" w:pos="700"/>
        </w:tabs>
        <w:rPr>
          <w:rFonts w:ascii="Arial" w:eastAsia="Arial" w:hAnsi="Arial"/>
          <w:b/>
          <w:sz w:val="22"/>
          <w:szCs w:val="22"/>
        </w:rPr>
      </w:pPr>
      <w:r w:rsidRPr="006F5AA1">
        <w:rPr>
          <w:rFonts w:ascii="Arial" w:eastAsia="Arial" w:hAnsi="Arial"/>
          <w:b/>
          <w:sz w:val="22"/>
        </w:rPr>
        <w:t>6.2</w:t>
      </w:r>
      <w:r w:rsidRPr="006F5AA1">
        <w:rPr>
          <w:rFonts w:ascii="Arial" w:eastAsia="Times New Roman" w:hAnsi="Arial"/>
        </w:rPr>
        <w:tab/>
      </w:r>
      <w:r w:rsidRPr="006F5AA1">
        <w:rPr>
          <w:rFonts w:ascii="Arial" w:eastAsia="Arial" w:hAnsi="Arial"/>
          <w:b/>
          <w:sz w:val="22"/>
          <w:szCs w:val="22"/>
        </w:rPr>
        <w:t>Определение тарифа</w:t>
      </w:r>
    </w:p>
    <w:p w:rsidR="00655B4D" w:rsidRPr="006F5AA1" w:rsidRDefault="00655B4D" w:rsidP="00655B4D">
      <w:pPr>
        <w:rPr>
          <w:rFonts w:ascii="Arial" w:eastAsia="Times New Roman" w:hAnsi="Arial"/>
          <w:sz w:val="22"/>
          <w:szCs w:val="22"/>
        </w:rPr>
      </w:pPr>
    </w:p>
    <w:p w:rsidR="00655B4D" w:rsidRPr="006F5AA1" w:rsidRDefault="00655B4D" w:rsidP="00655B4D">
      <w:pPr>
        <w:ind w:left="540" w:right="140"/>
        <w:rPr>
          <w:rFonts w:ascii="Arial" w:eastAsia="Arial" w:hAnsi="Arial"/>
          <w:sz w:val="22"/>
          <w:szCs w:val="22"/>
        </w:rPr>
      </w:pPr>
      <w:r w:rsidRPr="006F5AA1">
        <w:rPr>
          <w:rFonts w:ascii="Arial" w:eastAsia="Arial" w:hAnsi="Arial"/>
          <w:sz w:val="22"/>
          <w:szCs w:val="22"/>
        </w:rPr>
        <w:t>Пассажир получает право на перевозку после внесения платы установленной перевозчиком или перевозчиками в SCCT. Стоимость перевозки оплачивается до начала поездки.</w:t>
      </w:r>
    </w:p>
    <w:p w:rsidR="00655B4D" w:rsidRPr="006F5AA1" w:rsidRDefault="00655B4D" w:rsidP="00655B4D">
      <w:pPr>
        <w:rPr>
          <w:rFonts w:ascii="Arial" w:eastAsia="Times New Roman" w:hAnsi="Arial"/>
          <w:sz w:val="22"/>
          <w:szCs w:val="22"/>
        </w:rPr>
      </w:pPr>
    </w:p>
    <w:p w:rsidR="00655B4D" w:rsidRPr="006F5AA1" w:rsidRDefault="00655B4D" w:rsidP="00655B4D">
      <w:pPr>
        <w:ind w:left="540" w:right="100"/>
        <w:rPr>
          <w:rFonts w:ascii="Arial" w:eastAsia="Arial" w:hAnsi="Arial"/>
          <w:sz w:val="22"/>
          <w:szCs w:val="22"/>
        </w:rPr>
      </w:pPr>
      <w:r w:rsidRPr="006F5AA1">
        <w:rPr>
          <w:rFonts w:ascii="Arial" w:eastAsia="Arial" w:hAnsi="Arial"/>
          <w:sz w:val="22"/>
          <w:szCs w:val="22"/>
        </w:rPr>
        <w:t>Тарифное предложение может состоять из тарифов разного уровня. Каждый тариф может включать в себя одну или несколько услуг и зависеть от различных условий.</w:t>
      </w:r>
    </w:p>
    <w:p w:rsidR="00655B4D" w:rsidRPr="006F5AA1" w:rsidRDefault="00655B4D" w:rsidP="00655B4D">
      <w:pPr>
        <w:rPr>
          <w:rFonts w:ascii="Arial" w:eastAsia="Times New Roman" w:hAnsi="Arial"/>
          <w:sz w:val="22"/>
          <w:szCs w:val="22"/>
        </w:rPr>
      </w:pPr>
    </w:p>
    <w:p w:rsidR="00655B4D" w:rsidRPr="006F5AA1" w:rsidRDefault="00655B4D" w:rsidP="00655B4D">
      <w:pPr>
        <w:ind w:left="540"/>
        <w:rPr>
          <w:rFonts w:ascii="Arial" w:eastAsia="Arial" w:hAnsi="Arial"/>
          <w:sz w:val="22"/>
          <w:szCs w:val="22"/>
        </w:rPr>
      </w:pPr>
      <w:r w:rsidRPr="006F5AA1">
        <w:rPr>
          <w:rFonts w:ascii="Arial" w:eastAsia="Arial" w:hAnsi="Arial"/>
          <w:sz w:val="22"/>
          <w:szCs w:val="22"/>
        </w:rPr>
        <w:t>Такими условиями могут быть:</w:t>
      </w:r>
    </w:p>
    <w:p w:rsidR="00655B4D" w:rsidRPr="006F5AA1" w:rsidRDefault="00655B4D" w:rsidP="00655B4D">
      <w:pPr>
        <w:rPr>
          <w:rFonts w:ascii="Arial" w:eastAsia="Times New Roman" w:hAnsi="Arial"/>
          <w:sz w:val="22"/>
          <w:szCs w:val="22"/>
        </w:rPr>
      </w:pPr>
    </w:p>
    <w:p w:rsidR="00655B4D" w:rsidRPr="006F5AA1" w:rsidRDefault="00655B4D" w:rsidP="00653258">
      <w:pPr>
        <w:numPr>
          <w:ilvl w:val="0"/>
          <w:numId w:val="49"/>
        </w:numPr>
        <w:ind w:left="993" w:right="860"/>
        <w:rPr>
          <w:rFonts w:ascii="Arial" w:eastAsia="Symbol" w:hAnsi="Arial"/>
          <w:sz w:val="22"/>
          <w:szCs w:val="22"/>
        </w:rPr>
      </w:pPr>
      <w:r w:rsidRPr="006F5AA1">
        <w:rPr>
          <w:rFonts w:ascii="Arial" w:eastAsia="Arial" w:hAnsi="Arial"/>
          <w:sz w:val="22"/>
          <w:szCs w:val="22"/>
        </w:rPr>
        <w:t>условия, зависящие от продажи (время выдачи, заказ или использование, канал продаж, вид платежа и т.д.),</w:t>
      </w:r>
    </w:p>
    <w:p w:rsidR="00655B4D" w:rsidRPr="006F5AA1" w:rsidRDefault="00655B4D" w:rsidP="00653258">
      <w:pPr>
        <w:numPr>
          <w:ilvl w:val="0"/>
          <w:numId w:val="49"/>
        </w:numPr>
        <w:ind w:left="993" w:right="380"/>
        <w:rPr>
          <w:rFonts w:ascii="Arial" w:eastAsia="Symbol" w:hAnsi="Arial"/>
          <w:sz w:val="22"/>
          <w:szCs w:val="22"/>
        </w:rPr>
      </w:pPr>
      <w:r w:rsidRPr="006F5AA1">
        <w:rPr>
          <w:rFonts w:ascii="Arial" w:eastAsia="Arial" w:hAnsi="Arial"/>
          <w:sz w:val="22"/>
          <w:szCs w:val="22"/>
        </w:rPr>
        <w:t>условия, зависящие от расстояния или от выбранного вида сообщения, например, использование определенного поезда или поезда с обязательным резервированием,</w:t>
      </w:r>
    </w:p>
    <w:p w:rsidR="00655B4D" w:rsidRPr="006F5AA1" w:rsidRDefault="00655B4D" w:rsidP="00653258">
      <w:pPr>
        <w:numPr>
          <w:ilvl w:val="0"/>
          <w:numId w:val="49"/>
        </w:numPr>
        <w:ind w:left="993"/>
        <w:rPr>
          <w:rFonts w:ascii="Arial" w:eastAsia="Symbol" w:hAnsi="Arial"/>
          <w:sz w:val="22"/>
          <w:szCs w:val="22"/>
        </w:rPr>
      </w:pPr>
      <w:r w:rsidRPr="006F5AA1">
        <w:rPr>
          <w:rFonts w:ascii="Arial" w:eastAsia="Arial" w:hAnsi="Arial"/>
          <w:sz w:val="22"/>
          <w:szCs w:val="22"/>
        </w:rPr>
        <w:t>условия по ограничению имеющихся в наличии мест в зависимости от предложения цен,</w:t>
      </w:r>
    </w:p>
    <w:p w:rsidR="00655B4D" w:rsidRPr="006F5AA1" w:rsidRDefault="00655B4D" w:rsidP="00653258">
      <w:pPr>
        <w:numPr>
          <w:ilvl w:val="0"/>
          <w:numId w:val="49"/>
        </w:numPr>
        <w:ind w:left="993" w:right="320"/>
        <w:rPr>
          <w:rFonts w:ascii="Arial" w:eastAsia="Symbol" w:hAnsi="Arial"/>
          <w:sz w:val="22"/>
          <w:szCs w:val="22"/>
        </w:rPr>
      </w:pPr>
      <w:r w:rsidRPr="006F5AA1">
        <w:rPr>
          <w:rFonts w:ascii="Arial" w:eastAsia="Arial" w:hAnsi="Arial"/>
          <w:sz w:val="22"/>
          <w:szCs w:val="22"/>
        </w:rPr>
        <w:t>условия ограничения по времени для определенных тарифных предложений или для определенных транспортных средств,</w:t>
      </w:r>
    </w:p>
    <w:p w:rsidR="00655B4D" w:rsidRPr="006F5AA1" w:rsidRDefault="00655B4D" w:rsidP="00653258">
      <w:pPr>
        <w:numPr>
          <w:ilvl w:val="0"/>
          <w:numId w:val="49"/>
        </w:numPr>
        <w:ind w:left="993"/>
        <w:rPr>
          <w:rFonts w:ascii="Arial" w:eastAsia="Symbol" w:hAnsi="Arial"/>
          <w:sz w:val="22"/>
          <w:szCs w:val="22"/>
        </w:rPr>
      </w:pPr>
      <w:r w:rsidRPr="006F5AA1">
        <w:rPr>
          <w:rFonts w:ascii="Arial" w:eastAsia="Arial" w:hAnsi="Arial"/>
          <w:sz w:val="22"/>
          <w:szCs w:val="22"/>
        </w:rPr>
        <w:t>условия допуска (посадки)</w:t>
      </w:r>
    </w:p>
    <w:p w:rsidR="00655B4D" w:rsidRPr="006F5AA1" w:rsidRDefault="00655B4D" w:rsidP="00653258">
      <w:pPr>
        <w:numPr>
          <w:ilvl w:val="0"/>
          <w:numId w:val="49"/>
        </w:numPr>
        <w:ind w:left="993"/>
        <w:rPr>
          <w:rFonts w:ascii="Arial" w:eastAsia="Symbol" w:hAnsi="Arial"/>
          <w:sz w:val="22"/>
          <w:szCs w:val="22"/>
        </w:rPr>
      </w:pPr>
      <w:r w:rsidRPr="006F5AA1">
        <w:rPr>
          <w:rFonts w:ascii="Arial" w:eastAsia="Arial" w:hAnsi="Arial"/>
          <w:sz w:val="22"/>
          <w:szCs w:val="22"/>
        </w:rPr>
        <w:t>условия срока действия,</w:t>
      </w:r>
    </w:p>
    <w:p w:rsidR="00655B4D" w:rsidRPr="006F5AA1" w:rsidRDefault="00655B4D" w:rsidP="00653258">
      <w:pPr>
        <w:numPr>
          <w:ilvl w:val="0"/>
          <w:numId w:val="49"/>
        </w:numPr>
        <w:ind w:left="993"/>
        <w:rPr>
          <w:rFonts w:ascii="Arial" w:eastAsia="Symbol" w:hAnsi="Arial"/>
          <w:sz w:val="22"/>
          <w:szCs w:val="22"/>
        </w:rPr>
      </w:pPr>
      <w:r w:rsidRPr="006F5AA1">
        <w:rPr>
          <w:rFonts w:ascii="Arial" w:eastAsia="Arial" w:hAnsi="Arial"/>
          <w:sz w:val="22"/>
          <w:szCs w:val="22"/>
        </w:rPr>
        <w:t xml:space="preserve">условия </w:t>
      </w:r>
      <w:r w:rsidRPr="006F5AA1">
        <w:rPr>
          <w:rFonts w:ascii="Arial" w:eastAsia="Arial" w:hAnsi="Arial"/>
          <w:sz w:val="22"/>
          <w:szCs w:val="22"/>
          <w:lang w:val="ru-RU"/>
        </w:rPr>
        <w:t>о</w:t>
      </w:r>
      <w:r w:rsidRPr="006F5AA1">
        <w:rPr>
          <w:rFonts w:ascii="Arial" w:eastAsia="Arial" w:hAnsi="Arial"/>
          <w:sz w:val="22"/>
          <w:szCs w:val="22"/>
        </w:rPr>
        <w:t>бмена и возмещения.</w:t>
      </w:r>
    </w:p>
    <w:p w:rsidR="00655B4D" w:rsidRPr="006F5AA1" w:rsidRDefault="00655B4D" w:rsidP="00655B4D">
      <w:pPr>
        <w:rPr>
          <w:rFonts w:ascii="Arial" w:eastAsia="Times New Roman" w:hAnsi="Arial"/>
        </w:rPr>
      </w:pPr>
    </w:p>
    <w:p w:rsidR="00655B4D" w:rsidRPr="006F5AA1" w:rsidRDefault="00655B4D" w:rsidP="00655B4D">
      <w:pPr>
        <w:ind w:left="540" w:right="400"/>
        <w:rPr>
          <w:rFonts w:ascii="Arial" w:eastAsia="Arial" w:hAnsi="Arial"/>
          <w:sz w:val="22"/>
        </w:rPr>
      </w:pPr>
      <w:r w:rsidRPr="006F5AA1">
        <w:rPr>
          <w:rFonts w:ascii="Arial" w:eastAsia="Arial" w:hAnsi="Arial"/>
          <w:sz w:val="22"/>
        </w:rPr>
        <w:t xml:space="preserve">Как правило, перечисленные выше условия различаются для одиночных пассажиров и групп пассажиров. Условия для групп могут, в частности, </w:t>
      </w:r>
      <w:r w:rsidRPr="006F5AA1">
        <w:rPr>
          <w:rFonts w:ascii="Arial" w:eastAsia="Arial" w:hAnsi="Arial"/>
          <w:sz w:val="22"/>
        </w:rPr>
        <w:lastRenderedPageBreak/>
        <w:t xml:space="preserve">предусматривать особые правила резервирования, </w:t>
      </w:r>
      <w:r w:rsidRPr="006F5AA1">
        <w:rPr>
          <w:rFonts w:ascii="Arial" w:eastAsia="Arial" w:hAnsi="Arial"/>
          <w:sz w:val="22"/>
          <w:szCs w:val="22"/>
        </w:rPr>
        <w:t>допуска  (посадки), платежа</w:t>
      </w:r>
      <w:r w:rsidRPr="006F5AA1">
        <w:rPr>
          <w:rFonts w:ascii="Arial" w:eastAsia="Arial" w:hAnsi="Arial"/>
          <w:sz w:val="22"/>
        </w:rPr>
        <w:t xml:space="preserve"> и аннулирования.</w:t>
      </w:r>
    </w:p>
    <w:p w:rsidR="00655B4D" w:rsidRPr="006F5AA1" w:rsidRDefault="00655B4D" w:rsidP="00655B4D">
      <w:pPr>
        <w:rPr>
          <w:rFonts w:ascii="Arial" w:eastAsia="Times New Roman" w:hAnsi="Arial"/>
        </w:rPr>
      </w:pPr>
    </w:p>
    <w:p w:rsidR="00655B4D" w:rsidRPr="006F5AA1" w:rsidRDefault="00655B4D" w:rsidP="00655B4D">
      <w:pPr>
        <w:ind w:left="540" w:right="300"/>
        <w:rPr>
          <w:rFonts w:ascii="Arial" w:eastAsia="Arial" w:hAnsi="Arial"/>
          <w:sz w:val="22"/>
        </w:rPr>
      </w:pPr>
      <w:r w:rsidRPr="006F5AA1">
        <w:rPr>
          <w:rFonts w:ascii="Arial" w:eastAsia="Arial" w:hAnsi="Arial"/>
          <w:sz w:val="22"/>
        </w:rPr>
        <w:t xml:space="preserve">Для приобретения проездных </w:t>
      </w:r>
      <w:r>
        <w:rPr>
          <w:rFonts w:ascii="Arial" w:eastAsia="Arial" w:hAnsi="Arial"/>
          <w:sz w:val="22"/>
          <w:lang w:val="ru-RU"/>
        </w:rPr>
        <w:t>документов</w:t>
      </w:r>
      <w:r w:rsidRPr="006F5AA1">
        <w:rPr>
          <w:rFonts w:ascii="Arial" w:eastAsia="Arial" w:hAnsi="Arial"/>
          <w:sz w:val="22"/>
        </w:rPr>
        <w:t xml:space="preserve"> в поездах могут быть предусмотрены особые условия, в частности, надбавки к ценам. Предусмотренные в данном случае процедуры описаны в SCCT.</w:t>
      </w:r>
    </w:p>
    <w:p w:rsidR="00655B4D" w:rsidRPr="006F5AA1" w:rsidRDefault="00655B4D" w:rsidP="00655B4D">
      <w:pPr>
        <w:rPr>
          <w:rFonts w:ascii="Arial" w:eastAsia="Times New Roman" w:hAnsi="Arial"/>
        </w:rPr>
      </w:pPr>
    </w:p>
    <w:p w:rsidR="00655B4D" w:rsidRPr="006F5AA1" w:rsidRDefault="00655B4D" w:rsidP="00655B4D">
      <w:pPr>
        <w:ind w:left="540" w:right="720"/>
        <w:rPr>
          <w:rFonts w:ascii="Arial" w:eastAsia="Arial" w:hAnsi="Arial"/>
          <w:sz w:val="22"/>
        </w:rPr>
      </w:pPr>
      <w:r w:rsidRPr="006F5AA1">
        <w:rPr>
          <w:rFonts w:ascii="Arial" w:eastAsia="Arial" w:hAnsi="Arial"/>
          <w:sz w:val="22"/>
        </w:rPr>
        <w:t>Внесенные в SCCT изменения вступают в силу установленным в каждой отдельной стране образом с соблюдением соответствующих сроков объявления.</w:t>
      </w:r>
    </w:p>
    <w:p w:rsidR="00655B4D" w:rsidRPr="006F5AA1" w:rsidRDefault="00655B4D" w:rsidP="00655B4D">
      <w:pPr>
        <w:rPr>
          <w:rFonts w:ascii="Arial" w:eastAsia="Times New Roman" w:hAnsi="Arial"/>
        </w:rPr>
      </w:pPr>
    </w:p>
    <w:p w:rsidR="00655B4D" w:rsidRPr="006F5AA1" w:rsidRDefault="00655B4D" w:rsidP="00655B4D">
      <w:pPr>
        <w:tabs>
          <w:tab w:val="left" w:pos="700"/>
        </w:tabs>
        <w:rPr>
          <w:rFonts w:ascii="Arial" w:eastAsia="Arial" w:hAnsi="Arial"/>
          <w:b/>
          <w:sz w:val="21"/>
        </w:rPr>
      </w:pPr>
      <w:r w:rsidRPr="006F5AA1">
        <w:rPr>
          <w:rFonts w:ascii="Arial" w:eastAsia="Arial" w:hAnsi="Arial"/>
          <w:b/>
          <w:sz w:val="22"/>
        </w:rPr>
        <w:t>6.3</w:t>
      </w:r>
      <w:r w:rsidRPr="006F5AA1">
        <w:rPr>
          <w:rFonts w:ascii="Arial" w:eastAsia="Times New Roman" w:hAnsi="Arial"/>
        </w:rPr>
        <w:tab/>
      </w:r>
      <w:r w:rsidRPr="006F5AA1">
        <w:rPr>
          <w:rFonts w:ascii="Arial" w:eastAsia="Arial" w:hAnsi="Arial"/>
          <w:b/>
          <w:sz w:val="21"/>
        </w:rPr>
        <w:t xml:space="preserve">Возврат и обмен проездного </w:t>
      </w:r>
      <w:r>
        <w:rPr>
          <w:rFonts w:ascii="Arial" w:eastAsia="Arial" w:hAnsi="Arial"/>
          <w:b/>
          <w:sz w:val="21"/>
          <w:lang w:val="ru-RU"/>
        </w:rPr>
        <w:t>документа</w:t>
      </w:r>
      <w:r w:rsidRPr="006F5AA1">
        <w:rPr>
          <w:rFonts w:ascii="Arial" w:eastAsia="Arial" w:hAnsi="Arial"/>
          <w:b/>
          <w:sz w:val="21"/>
        </w:rPr>
        <w:t>, а также возмещение его стоимости</w:t>
      </w:r>
    </w:p>
    <w:p w:rsidR="00655B4D" w:rsidRPr="006F5AA1" w:rsidRDefault="00655B4D" w:rsidP="00655B4D">
      <w:pPr>
        <w:rPr>
          <w:rFonts w:ascii="Arial" w:eastAsia="Times New Roman" w:hAnsi="Arial"/>
        </w:rPr>
      </w:pPr>
    </w:p>
    <w:p w:rsidR="00655B4D" w:rsidRPr="006F5AA1" w:rsidRDefault="00655B4D" w:rsidP="00655B4D">
      <w:pPr>
        <w:tabs>
          <w:tab w:val="left" w:pos="700"/>
        </w:tabs>
        <w:rPr>
          <w:rFonts w:ascii="Arial" w:eastAsia="Arial" w:hAnsi="Arial"/>
          <w:b/>
          <w:sz w:val="22"/>
        </w:rPr>
      </w:pPr>
      <w:r w:rsidRPr="006F5AA1">
        <w:rPr>
          <w:rFonts w:ascii="Arial" w:eastAsia="Arial" w:hAnsi="Arial"/>
          <w:b/>
          <w:sz w:val="22"/>
        </w:rPr>
        <w:t>6.3.1</w:t>
      </w:r>
      <w:r w:rsidRPr="006F5AA1">
        <w:rPr>
          <w:rFonts w:ascii="Arial" w:eastAsia="Times New Roman" w:hAnsi="Arial"/>
        </w:rPr>
        <w:tab/>
      </w:r>
      <w:r w:rsidRPr="006F5AA1">
        <w:rPr>
          <w:rFonts w:ascii="Arial" w:eastAsia="Arial" w:hAnsi="Arial"/>
          <w:b/>
          <w:sz w:val="22"/>
        </w:rPr>
        <w:t>Общее</w:t>
      </w:r>
    </w:p>
    <w:p w:rsidR="00655B4D" w:rsidRPr="006F5AA1" w:rsidRDefault="00655B4D" w:rsidP="00655B4D">
      <w:pPr>
        <w:rPr>
          <w:rFonts w:ascii="Arial" w:eastAsia="Times New Roman" w:hAnsi="Arial"/>
        </w:rPr>
      </w:pPr>
    </w:p>
    <w:p w:rsidR="00655B4D" w:rsidRPr="006F5AA1" w:rsidRDefault="00655B4D" w:rsidP="00655B4D">
      <w:pPr>
        <w:ind w:left="540" w:right="1140"/>
        <w:rPr>
          <w:rFonts w:ascii="Arial" w:eastAsia="Arial" w:hAnsi="Arial"/>
          <w:sz w:val="22"/>
        </w:rPr>
      </w:pPr>
      <w:r w:rsidRPr="006F5AA1">
        <w:rPr>
          <w:rFonts w:ascii="Arial" w:eastAsia="Arial" w:hAnsi="Arial"/>
          <w:sz w:val="22"/>
        </w:rPr>
        <w:t xml:space="preserve">Возврат означает, что уже выданный проездной </w:t>
      </w:r>
      <w:r>
        <w:rPr>
          <w:rFonts w:ascii="Arial" w:eastAsia="Arial" w:hAnsi="Arial"/>
          <w:sz w:val="22"/>
          <w:lang w:val="ru-RU"/>
        </w:rPr>
        <w:t>документ</w:t>
      </w:r>
      <w:r w:rsidRPr="006F5AA1">
        <w:rPr>
          <w:rFonts w:ascii="Arial" w:eastAsia="Arial" w:hAnsi="Arial"/>
          <w:sz w:val="22"/>
        </w:rPr>
        <w:t xml:space="preserve"> принимается обратно до наступления его срока действия с выплатой всей его стоимости.</w:t>
      </w:r>
    </w:p>
    <w:p w:rsidR="00655B4D" w:rsidRPr="006F5AA1" w:rsidRDefault="00655B4D" w:rsidP="00655B4D">
      <w:pPr>
        <w:rPr>
          <w:rFonts w:ascii="Arial" w:eastAsia="Times New Roman" w:hAnsi="Arial"/>
        </w:rPr>
      </w:pPr>
    </w:p>
    <w:p w:rsidR="00655B4D" w:rsidRPr="006F5AA1" w:rsidRDefault="00655B4D" w:rsidP="00655B4D">
      <w:pPr>
        <w:ind w:left="540" w:right="180"/>
        <w:rPr>
          <w:rFonts w:ascii="Arial" w:eastAsia="Arial" w:hAnsi="Arial"/>
          <w:sz w:val="22"/>
        </w:rPr>
      </w:pPr>
      <w:r w:rsidRPr="006F5AA1">
        <w:rPr>
          <w:rFonts w:ascii="Arial" w:eastAsia="Arial" w:hAnsi="Arial"/>
          <w:sz w:val="22"/>
        </w:rPr>
        <w:t xml:space="preserve">Обмен означает, что уже выданный проездной </w:t>
      </w:r>
      <w:r>
        <w:rPr>
          <w:rFonts w:ascii="Arial" w:eastAsia="Arial" w:hAnsi="Arial"/>
          <w:sz w:val="22"/>
          <w:lang w:val="ru-RU"/>
        </w:rPr>
        <w:t>документ</w:t>
      </w:r>
      <w:r w:rsidRPr="006F5AA1" w:rsidDel="004A75D9">
        <w:rPr>
          <w:rFonts w:ascii="Arial" w:eastAsia="Arial" w:hAnsi="Arial"/>
          <w:sz w:val="22"/>
        </w:rPr>
        <w:t xml:space="preserve"> </w:t>
      </w:r>
      <w:r w:rsidRPr="006F5AA1">
        <w:rPr>
          <w:rFonts w:ascii="Arial" w:eastAsia="Arial" w:hAnsi="Arial"/>
          <w:sz w:val="22"/>
        </w:rPr>
        <w:t xml:space="preserve">обменивается на другой проездной </w:t>
      </w:r>
      <w:r>
        <w:rPr>
          <w:rFonts w:ascii="Arial" w:eastAsia="Arial" w:hAnsi="Arial"/>
          <w:sz w:val="22"/>
          <w:lang w:val="ru-RU"/>
        </w:rPr>
        <w:t>документ</w:t>
      </w:r>
      <w:r w:rsidRPr="006F5AA1" w:rsidDel="004A75D9">
        <w:rPr>
          <w:rFonts w:ascii="Arial" w:eastAsia="Arial" w:hAnsi="Arial"/>
          <w:sz w:val="22"/>
        </w:rPr>
        <w:t xml:space="preserve"> </w:t>
      </w:r>
      <w:r w:rsidRPr="006F5AA1">
        <w:rPr>
          <w:rFonts w:ascii="Arial" w:eastAsia="Arial" w:hAnsi="Arial"/>
          <w:sz w:val="22"/>
        </w:rPr>
        <w:t>с доплатой или без доплаты.</w:t>
      </w:r>
    </w:p>
    <w:p w:rsidR="00655B4D" w:rsidRPr="006F5AA1" w:rsidRDefault="00655B4D" w:rsidP="00655B4D">
      <w:pPr>
        <w:rPr>
          <w:rFonts w:ascii="Arial" w:eastAsia="Times New Roman" w:hAnsi="Arial"/>
        </w:rPr>
      </w:pPr>
    </w:p>
    <w:p w:rsidR="00655B4D" w:rsidRPr="006F5AA1" w:rsidRDefault="00655B4D" w:rsidP="00655B4D">
      <w:pPr>
        <w:ind w:left="540" w:right="120"/>
        <w:jc w:val="both"/>
        <w:rPr>
          <w:rFonts w:ascii="Arial" w:eastAsia="Arial" w:hAnsi="Arial"/>
          <w:sz w:val="22"/>
        </w:rPr>
      </w:pPr>
      <w:r w:rsidRPr="006F5AA1">
        <w:rPr>
          <w:rFonts w:ascii="Arial" w:eastAsia="Arial" w:hAnsi="Arial"/>
          <w:sz w:val="22"/>
        </w:rPr>
        <w:t xml:space="preserve">Возмещение означает, что стоимость не использованного или частично использованного проездного </w:t>
      </w:r>
      <w:r>
        <w:rPr>
          <w:rFonts w:ascii="Arial" w:eastAsia="Arial" w:hAnsi="Arial"/>
          <w:sz w:val="22"/>
          <w:lang w:val="ru-RU"/>
        </w:rPr>
        <w:t>документ</w:t>
      </w:r>
      <w:r w:rsidRPr="006F5AA1">
        <w:rPr>
          <w:rFonts w:ascii="Arial" w:eastAsia="Arial" w:hAnsi="Arial"/>
          <w:sz w:val="22"/>
        </w:rPr>
        <w:t>а полностью или частично возвращается, после начала срока действия, всегда с удержанием административного сбора.</w:t>
      </w:r>
    </w:p>
    <w:p w:rsidR="00655B4D" w:rsidRPr="006F5AA1" w:rsidRDefault="00655B4D" w:rsidP="00655B4D">
      <w:pPr>
        <w:rPr>
          <w:rFonts w:ascii="Arial" w:eastAsia="Times New Roman" w:hAnsi="Arial"/>
        </w:rPr>
      </w:pPr>
    </w:p>
    <w:p w:rsidR="00655B4D" w:rsidRPr="006F5AA1" w:rsidRDefault="00655B4D" w:rsidP="00655B4D">
      <w:pPr>
        <w:ind w:left="540" w:right="140"/>
        <w:jc w:val="both"/>
        <w:rPr>
          <w:rFonts w:ascii="Arial" w:eastAsia="Arial" w:hAnsi="Arial"/>
          <w:sz w:val="22"/>
        </w:rPr>
      </w:pPr>
      <w:r w:rsidRPr="006F5AA1">
        <w:rPr>
          <w:rFonts w:ascii="Arial" w:eastAsia="Arial" w:hAnsi="Arial"/>
          <w:sz w:val="22"/>
        </w:rPr>
        <w:t xml:space="preserve">Требовать возврата, обмена или возмещения при предоставлении оригинала проездного </w:t>
      </w:r>
      <w:r>
        <w:rPr>
          <w:rFonts w:ascii="Arial" w:eastAsia="Arial" w:hAnsi="Arial"/>
          <w:sz w:val="22"/>
          <w:lang w:val="ru-RU"/>
        </w:rPr>
        <w:t xml:space="preserve">документа </w:t>
      </w:r>
      <w:r w:rsidRPr="006F5AA1">
        <w:rPr>
          <w:rFonts w:ascii="Arial" w:eastAsia="Arial" w:hAnsi="Arial"/>
          <w:sz w:val="22"/>
        </w:rPr>
        <w:t xml:space="preserve">может предъявитель неименного проездного </w:t>
      </w:r>
      <w:r>
        <w:rPr>
          <w:rFonts w:ascii="Arial" w:eastAsia="Arial" w:hAnsi="Arial"/>
          <w:sz w:val="22"/>
          <w:lang w:val="ru-RU"/>
        </w:rPr>
        <w:t>документа</w:t>
      </w:r>
      <w:r w:rsidRPr="006F5AA1">
        <w:rPr>
          <w:rFonts w:ascii="Arial" w:eastAsia="Arial" w:hAnsi="Arial"/>
          <w:sz w:val="22"/>
        </w:rPr>
        <w:t xml:space="preserve"> или предъявитель именного проездного </w:t>
      </w:r>
      <w:r>
        <w:rPr>
          <w:rFonts w:ascii="Arial" w:eastAsia="Arial" w:hAnsi="Arial"/>
          <w:sz w:val="22"/>
          <w:lang w:val="ru-RU"/>
        </w:rPr>
        <w:t xml:space="preserve">документа </w:t>
      </w:r>
      <w:r w:rsidRPr="006F5AA1">
        <w:rPr>
          <w:rFonts w:ascii="Arial" w:eastAsia="Arial" w:hAnsi="Arial"/>
          <w:sz w:val="22"/>
        </w:rPr>
        <w:t xml:space="preserve">(чье имя указано на документе) с учетом норм национального законодательства. </w:t>
      </w:r>
    </w:p>
    <w:p w:rsidR="00655B4D" w:rsidRPr="006F5AA1" w:rsidRDefault="00655B4D" w:rsidP="00655B4D">
      <w:pPr>
        <w:rPr>
          <w:rFonts w:ascii="Arial" w:eastAsia="Times New Roman" w:hAnsi="Arial"/>
        </w:rPr>
      </w:pPr>
    </w:p>
    <w:p w:rsidR="00655B4D" w:rsidRPr="00E758C6" w:rsidRDefault="00655B4D" w:rsidP="00653258">
      <w:pPr>
        <w:numPr>
          <w:ilvl w:val="0"/>
          <w:numId w:val="5"/>
        </w:numPr>
        <w:tabs>
          <w:tab w:val="left" w:pos="749"/>
        </w:tabs>
        <w:spacing w:line="235" w:lineRule="auto"/>
        <w:ind w:left="540" w:right="340" w:hanging="8"/>
        <w:rPr>
          <w:rFonts w:ascii="Arial" w:eastAsia="Arial" w:hAnsi="Arial"/>
          <w:sz w:val="22"/>
        </w:rPr>
      </w:pPr>
      <w:r w:rsidRPr="00E758C6">
        <w:rPr>
          <w:rFonts w:ascii="Arial" w:eastAsia="Arial" w:hAnsi="Arial"/>
          <w:sz w:val="22"/>
          <w:szCs w:val="22"/>
        </w:rPr>
        <w:t xml:space="preserve">возврате, замене или возмещении может быть отказано, если проездные </w:t>
      </w:r>
      <w:r>
        <w:rPr>
          <w:rFonts w:ascii="Arial" w:eastAsia="Arial" w:hAnsi="Arial"/>
          <w:sz w:val="22"/>
          <w:lang w:val="ru-RU"/>
        </w:rPr>
        <w:t>документы</w:t>
      </w:r>
      <w:r w:rsidRPr="00E758C6" w:rsidDel="004A75D9">
        <w:rPr>
          <w:rFonts w:ascii="Arial" w:eastAsia="Arial" w:hAnsi="Arial"/>
          <w:sz w:val="22"/>
          <w:szCs w:val="22"/>
        </w:rPr>
        <w:t xml:space="preserve"> </w:t>
      </w:r>
      <w:r w:rsidRPr="00E758C6">
        <w:rPr>
          <w:rFonts w:ascii="Arial" w:eastAsia="Arial" w:hAnsi="Arial"/>
          <w:sz w:val="22"/>
          <w:szCs w:val="22"/>
        </w:rPr>
        <w:t xml:space="preserve">повреждены или указанные в них данные стали неразборчивыми или были изменены, </w:t>
      </w:r>
      <w:r w:rsidRPr="00E758C6">
        <w:rPr>
          <w:rFonts w:ascii="Arial" w:eastAsia="Arial" w:hAnsi="Arial"/>
          <w:sz w:val="22"/>
        </w:rPr>
        <w:t>если невозможно доказать, что они не были использованы, а также, если нарушен срок возврата.</w:t>
      </w:r>
    </w:p>
    <w:p w:rsidR="00655B4D" w:rsidRPr="006F5AA1" w:rsidRDefault="00655B4D" w:rsidP="00655B4D">
      <w:pPr>
        <w:spacing w:line="263" w:lineRule="exact"/>
        <w:rPr>
          <w:rFonts w:ascii="Arial" w:eastAsia="Times New Roman" w:hAnsi="Arial"/>
        </w:rPr>
      </w:pPr>
    </w:p>
    <w:p w:rsidR="00655B4D" w:rsidRPr="006F5AA1" w:rsidRDefault="00655B4D" w:rsidP="00655B4D">
      <w:pPr>
        <w:spacing w:line="237" w:lineRule="auto"/>
        <w:ind w:left="540" w:right="280"/>
        <w:rPr>
          <w:rFonts w:ascii="Arial" w:eastAsia="Arial" w:hAnsi="Arial"/>
          <w:sz w:val="22"/>
        </w:rPr>
      </w:pPr>
      <w:r w:rsidRPr="006F5AA1">
        <w:rPr>
          <w:rFonts w:ascii="Arial" w:eastAsia="Arial" w:hAnsi="Arial"/>
          <w:sz w:val="22"/>
        </w:rPr>
        <w:t xml:space="preserve">Возврат стоимости проездных </w:t>
      </w:r>
      <w:r>
        <w:rPr>
          <w:rFonts w:ascii="Arial" w:eastAsia="Arial" w:hAnsi="Arial"/>
          <w:sz w:val="22"/>
          <w:lang w:val="ru-RU"/>
        </w:rPr>
        <w:t>документов</w:t>
      </w:r>
      <w:r w:rsidRPr="006F5AA1">
        <w:rPr>
          <w:rFonts w:ascii="Arial" w:eastAsia="Arial" w:hAnsi="Arial"/>
          <w:sz w:val="22"/>
        </w:rPr>
        <w:t>, оплаченных по безналичному расчету, осуществляется только с использованием того же способа платежа, каким они были оплачены.</w:t>
      </w:r>
    </w:p>
    <w:p w:rsidR="00655B4D" w:rsidRPr="006F5AA1" w:rsidRDefault="00655B4D" w:rsidP="00655B4D">
      <w:pPr>
        <w:spacing w:line="263" w:lineRule="exact"/>
        <w:rPr>
          <w:rFonts w:ascii="Arial" w:eastAsia="Times New Roman" w:hAnsi="Arial"/>
        </w:rPr>
      </w:pPr>
    </w:p>
    <w:p w:rsidR="00655B4D" w:rsidRPr="006F5AA1" w:rsidRDefault="00655B4D" w:rsidP="00655B4D">
      <w:pPr>
        <w:spacing w:line="238" w:lineRule="auto"/>
        <w:ind w:left="540" w:right="160"/>
        <w:rPr>
          <w:rFonts w:ascii="Arial" w:eastAsia="Arial" w:hAnsi="Arial"/>
          <w:sz w:val="22"/>
        </w:rPr>
      </w:pPr>
      <w:r w:rsidRPr="006F5AA1">
        <w:rPr>
          <w:rFonts w:ascii="Arial" w:eastAsia="Arial" w:hAnsi="Arial"/>
          <w:sz w:val="22"/>
        </w:rPr>
        <w:t xml:space="preserve">Перевозчики могут предложить пассажиру возмещение стоимости за обмен или возврат проездных </w:t>
      </w:r>
      <w:r>
        <w:rPr>
          <w:rFonts w:ascii="Arial" w:eastAsia="Arial" w:hAnsi="Arial"/>
          <w:sz w:val="22"/>
          <w:lang w:val="ru-RU"/>
        </w:rPr>
        <w:t xml:space="preserve">документов </w:t>
      </w:r>
      <w:r w:rsidRPr="006F5AA1">
        <w:rPr>
          <w:rFonts w:ascii="Arial" w:eastAsia="Arial" w:hAnsi="Arial"/>
          <w:sz w:val="22"/>
        </w:rPr>
        <w:t>в форме ваучеров (талонов) на перевозку, в этом случае могут быть предусмотрены особые условия.</w:t>
      </w:r>
    </w:p>
    <w:p w:rsidR="00655B4D" w:rsidRPr="006F5AA1" w:rsidRDefault="00655B4D" w:rsidP="00655B4D">
      <w:pPr>
        <w:spacing w:line="263" w:lineRule="exact"/>
        <w:rPr>
          <w:rFonts w:ascii="Arial" w:eastAsia="Times New Roman" w:hAnsi="Arial"/>
        </w:rPr>
      </w:pPr>
    </w:p>
    <w:p w:rsidR="00655B4D" w:rsidRPr="006F5AA1" w:rsidRDefault="00655B4D" w:rsidP="00655B4D">
      <w:pPr>
        <w:spacing w:line="236" w:lineRule="auto"/>
        <w:ind w:left="540" w:right="80"/>
        <w:rPr>
          <w:rFonts w:ascii="Arial" w:eastAsia="Arial" w:hAnsi="Arial"/>
          <w:sz w:val="22"/>
        </w:rPr>
      </w:pPr>
      <w:r w:rsidRPr="006F5AA1">
        <w:rPr>
          <w:rFonts w:ascii="Arial" w:eastAsia="Arial" w:hAnsi="Arial"/>
          <w:sz w:val="22"/>
        </w:rPr>
        <w:t xml:space="preserve">Возврат, замена или возмещение проездных </w:t>
      </w:r>
      <w:r>
        <w:rPr>
          <w:rFonts w:ascii="Arial" w:eastAsia="Arial" w:hAnsi="Arial"/>
          <w:sz w:val="22"/>
          <w:lang w:val="ru-RU"/>
        </w:rPr>
        <w:t>документов</w:t>
      </w:r>
      <w:r w:rsidRPr="006F5AA1">
        <w:rPr>
          <w:rFonts w:ascii="Arial" w:eastAsia="Arial" w:hAnsi="Arial"/>
          <w:sz w:val="22"/>
        </w:rPr>
        <w:t>, состоящих из электронных записей данных, регулируются специальными положениями.</w:t>
      </w:r>
    </w:p>
    <w:p w:rsidR="00655B4D" w:rsidRPr="006F5AA1" w:rsidRDefault="00655B4D" w:rsidP="00655B4D">
      <w:pPr>
        <w:rPr>
          <w:rFonts w:ascii="Arial" w:eastAsia="Times New Roman" w:hAnsi="Arial"/>
        </w:rPr>
      </w:pPr>
    </w:p>
    <w:p w:rsidR="00655B4D" w:rsidRPr="006F5AA1" w:rsidRDefault="00655B4D" w:rsidP="00655B4D">
      <w:pPr>
        <w:tabs>
          <w:tab w:val="left" w:pos="700"/>
        </w:tabs>
        <w:rPr>
          <w:rFonts w:ascii="Arial" w:eastAsia="Arial" w:hAnsi="Arial"/>
          <w:b/>
          <w:sz w:val="22"/>
        </w:rPr>
      </w:pPr>
      <w:r w:rsidRPr="006F5AA1">
        <w:rPr>
          <w:rFonts w:ascii="Arial" w:eastAsia="Arial" w:hAnsi="Arial"/>
          <w:b/>
          <w:sz w:val="22"/>
        </w:rPr>
        <w:t>6.3.2</w:t>
      </w:r>
      <w:r w:rsidRPr="006F5AA1">
        <w:rPr>
          <w:rFonts w:ascii="Arial" w:eastAsia="Times New Roman" w:hAnsi="Arial"/>
        </w:rPr>
        <w:tab/>
      </w:r>
      <w:r w:rsidRPr="006F5AA1">
        <w:rPr>
          <w:rFonts w:ascii="Arial" w:eastAsia="Arial" w:hAnsi="Arial"/>
          <w:b/>
          <w:sz w:val="22"/>
        </w:rPr>
        <w:t>Возврат (Только перевозчики СМПС)</w:t>
      </w:r>
    </w:p>
    <w:p w:rsidR="00655B4D" w:rsidRPr="006F5AA1" w:rsidRDefault="00655B4D" w:rsidP="00655B4D">
      <w:pPr>
        <w:rPr>
          <w:rFonts w:ascii="Arial" w:eastAsia="Times New Roman" w:hAnsi="Arial"/>
        </w:rPr>
      </w:pPr>
    </w:p>
    <w:p w:rsidR="00655B4D" w:rsidRPr="006F5AA1" w:rsidRDefault="00655B4D" w:rsidP="00655B4D">
      <w:pPr>
        <w:ind w:left="540" w:right="360"/>
        <w:rPr>
          <w:rFonts w:ascii="Arial" w:eastAsia="Arial" w:hAnsi="Arial"/>
          <w:sz w:val="22"/>
        </w:rPr>
      </w:pPr>
      <w:r w:rsidRPr="006F5AA1">
        <w:rPr>
          <w:rFonts w:ascii="Arial" w:eastAsia="Arial" w:hAnsi="Arial"/>
          <w:sz w:val="22"/>
        </w:rPr>
        <w:t xml:space="preserve">Возврат провозных платежей по неиспользованным проездным </w:t>
      </w:r>
      <w:r>
        <w:rPr>
          <w:rFonts w:ascii="Arial" w:eastAsia="Arial" w:hAnsi="Arial"/>
          <w:sz w:val="22"/>
          <w:lang w:val="ru-RU"/>
        </w:rPr>
        <w:t xml:space="preserve">документам </w:t>
      </w:r>
      <w:r w:rsidRPr="006F5AA1">
        <w:rPr>
          <w:rFonts w:ascii="Arial" w:eastAsia="Arial" w:hAnsi="Arial"/>
          <w:sz w:val="22"/>
        </w:rPr>
        <w:t xml:space="preserve">производится  только в стране приобретения до установленного перевозчиком срока. SCCT могут предусматривать специальные правила возврата. </w:t>
      </w:r>
    </w:p>
    <w:p w:rsidR="00655B4D" w:rsidRPr="006F5AA1" w:rsidRDefault="00655B4D" w:rsidP="00655B4D">
      <w:pPr>
        <w:ind w:left="540" w:right="360"/>
        <w:rPr>
          <w:rFonts w:ascii="Arial" w:eastAsia="Arial" w:hAnsi="Arial"/>
          <w:sz w:val="22"/>
        </w:rPr>
      </w:pPr>
    </w:p>
    <w:p w:rsidR="00655B4D" w:rsidRPr="006F5AA1" w:rsidRDefault="00655B4D" w:rsidP="00655B4D">
      <w:pPr>
        <w:ind w:left="540" w:right="360"/>
        <w:jc w:val="both"/>
        <w:rPr>
          <w:rFonts w:ascii="Arial" w:eastAsia="Arial" w:hAnsi="Arial"/>
          <w:sz w:val="22"/>
        </w:rPr>
      </w:pPr>
      <w:r w:rsidRPr="006F5AA1">
        <w:rPr>
          <w:rFonts w:ascii="Arial" w:eastAsia="Arial" w:hAnsi="Arial"/>
          <w:sz w:val="22"/>
        </w:rPr>
        <w:t>По дубликату проездного документа, оформленного взамен утраченного или поврежденного проездного документа в соответствии с п. 6.3.5 настоящих Особых условий, возврат уплаченных сумм производится в соответствии с национальным законодательством государства договорного  перевозчика, восстановившего проездной документ.</w:t>
      </w:r>
    </w:p>
    <w:p w:rsidR="00655B4D" w:rsidRPr="006F5AA1" w:rsidRDefault="00655B4D" w:rsidP="00655B4D">
      <w:pPr>
        <w:rPr>
          <w:rFonts w:ascii="Arial" w:eastAsia="Times New Roman" w:hAnsi="Arial"/>
        </w:rPr>
      </w:pPr>
    </w:p>
    <w:p w:rsidR="00655B4D" w:rsidRPr="006F5AA1" w:rsidRDefault="00655B4D" w:rsidP="00655B4D">
      <w:pPr>
        <w:tabs>
          <w:tab w:val="left" w:pos="700"/>
        </w:tabs>
        <w:rPr>
          <w:rFonts w:ascii="Arial" w:eastAsia="Arial" w:hAnsi="Arial"/>
          <w:b/>
          <w:sz w:val="21"/>
        </w:rPr>
      </w:pPr>
      <w:r w:rsidRPr="006F5AA1">
        <w:rPr>
          <w:rFonts w:ascii="Arial" w:eastAsia="Arial" w:hAnsi="Arial"/>
          <w:b/>
          <w:sz w:val="22"/>
        </w:rPr>
        <w:t>6.3.3</w:t>
      </w:r>
      <w:r w:rsidRPr="006F5AA1">
        <w:rPr>
          <w:rFonts w:ascii="Arial" w:eastAsia="Times New Roman" w:hAnsi="Arial"/>
        </w:rPr>
        <w:tab/>
      </w:r>
      <w:r w:rsidRPr="006F5AA1">
        <w:rPr>
          <w:rFonts w:ascii="Arial" w:eastAsia="Arial" w:hAnsi="Arial"/>
          <w:b/>
          <w:sz w:val="21"/>
        </w:rPr>
        <w:t>Обмен</w:t>
      </w:r>
    </w:p>
    <w:p w:rsidR="00655B4D" w:rsidRPr="006F5AA1" w:rsidRDefault="00655B4D" w:rsidP="00655B4D">
      <w:pPr>
        <w:rPr>
          <w:rFonts w:ascii="Arial" w:eastAsia="Times New Roman" w:hAnsi="Arial"/>
        </w:rPr>
      </w:pPr>
    </w:p>
    <w:p w:rsidR="00655B4D" w:rsidRPr="006F5AA1" w:rsidRDefault="00655B4D" w:rsidP="00655B4D">
      <w:pPr>
        <w:ind w:left="540" w:right="280"/>
        <w:rPr>
          <w:rFonts w:ascii="Arial" w:eastAsia="Arial" w:hAnsi="Arial"/>
          <w:sz w:val="22"/>
        </w:rPr>
      </w:pPr>
      <w:r w:rsidRPr="006F5AA1">
        <w:rPr>
          <w:rFonts w:ascii="Arial" w:eastAsia="Arial" w:hAnsi="Arial"/>
          <w:sz w:val="22"/>
        </w:rPr>
        <w:t xml:space="preserve">Обмен проездных </w:t>
      </w:r>
      <w:r>
        <w:rPr>
          <w:rFonts w:ascii="Arial" w:eastAsia="Arial" w:hAnsi="Arial"/>
          <w:sz w:val="22"/>
          <w:lang w:val="ru-RU"/>
        </w:rPr>
        <w:t>документов</w:t>
      </w:r>
      <w:r w:rsidRPr="006F5AA1" w:rsidDel="00E71A33">
        <w:rPr>
          <w:rFonts w:ascii="Arial" w:eastAsia="Arial" w:hAnsi="Arial"/>
          <w:sz w:val="22"/>
        </w:rPr>
        <w:t xml:space="preserve"> </w:t>
      </w:r>
      <w:r w:rsidRPr="006F5AA1">
        <w:rPr>
          <w:rFonts w:ascii="Arial" w:eastAsia="Arial" w:hAnsi="Arial"/>
          <w:sz w:val="22"/>
        </w:rPr>
        <w:t>производится только в установленные в SCCT сроки. При необходимости возвращается разницу между суммами или пассажир должен доплатить разницу.</w:t>
      </w:r>
    </w:p>
    <w:p w:rsidR="00655B4D" w:rsidRPr="006F5AA1" w:rsidRDefault="00655B4D" w:rsidP="00655B4D">
      <w:pPr>
        <w:ind w:left="540"/>
        <w:rPr>
          <w:rFonts w:ascii="Arial" w:eastAsia="Arial" w:hAnsi="Arial"/>
          <w:sz w:val="22"/>
        </w:rPr>
      </w:pPr>
      <w:r w:rsidRPr="006F5AA1">
        <w:rPr>
          <w:rFonts w:ascii="Arial" w:eastAsia="Arial" w:hAnsi="Arial"/>
          <w:sz w:val="22"/>
        </w:rPr>
        <w:t>SCCT могут предусматривать специальные правила обмена.</w:t>
      </w:r>
    </w:p>
    <w:p w:rsidR="00655B4D" w:rsidRPr="006F5AA1" w:rsidRDefault="00655B4D" w:rsidP="00655B4D">
      <w:pPr>
        <w:rPr>
          <w:rFonts w:ascii="Arial" w:eastAsia="Times New Roman" w:hAnsi="Arial"/>
        </w:rPr>
      </w:pPr>
    </w:p>
    <w:p w:rsidR="00655B4D" w:rsidRPr="006F5AA1" w:rsidRDefault="00655B4D" w:rsidP="00655B4D">
      <w:pPr>
        <w:tabs>
          <w:tab w:val="left" w:pos="700"/>
        </w:tabs>
        <w:rPr>
          <w:rFonts w:ascii="Arial" w:eastAsia="Arial" w:hAnsi="Arial"/>
          <w:b/>
          <w:sz w:val="21"/>
        </w:rPr>
      </w:pPr>
      <w:r w:rsidRPr="006F5AA1">
        <w:rPr>
          <w:rFonts w:ascii="Arial" w:eastAsia="Arial" w:hAnsi="Arial"/>
          <w:b/>
          <w:sz w:val="22"/>
        </w:rPr>
        <w:t>6.3.4</w:t>
      </w:r>
      <w:r w:rsidRPr="006F5AA1">
        <w:rPr>
          <w:rFonts w:ascii="Arial" w:eastAsia="Times New Roman" w:hAnsi="Arial"/>
        </w:rPr>
        <w:tab/>
      </w:r>
      <w:r w:rsidRPr="006F5AA1">
        <w:rPr>
          <w:rFonts w:ascii="Arial" w:eastAsia="Arial" w:hAnsi="Arial"/>
          <w:b/>
          <w:sz w:val="21"/>
        </w:rPr>
        <w:t>Возмещение</w:t>
      </w:r>
    </w:p>
    <w:p w:rsidR="00655B4D" w:rsidRPr="006F5AA1" w:rsidRDefault="00655B4D" w:rsidP="00655B4D">
      <w:pPr>
        <w:rPr>
          <w:rFonts w:ascii="Arial" w:eastAsia="Times New Roman" w:hAnsi="Arial"/>
        </w:rPr>
      </w:pPr>
    </w:p>
    <w:p w:rsidR="00655B4D" w:rsidRPr="006F5AA1" w:rsidRDefault="00655B4D" w:rsidP="00655B4D">
      <w:pPr>
        <w:spacing w:line="239" w:lineRule="auto"/>
        <w:ind w:left="540"/>
        <w:rPr>
          <w:rFonts w:ascii="Arial" w:eastAsia="Arial" w:hAnsi="Arial"/>
          <w:sz w:val="22"/>
        </w:rPr>
      </w:pPr>
      <w:r w:rsidRPr="006F5AA1">
        <w:rPr>
          <w:rFonts w:ascii="Arial" w:eastAsia="Arial" w:hAnsi="Arial"/>
          <w:sz w:val="22"/>
        </w:rPr>
        <w:t xml:space="preserve">Претензии на возмещение стоимости неиспользованных или частично неиспользованных проездных </w:t>
      </w:r>
      <w:r>
        <w:rPr>
          <w:rFonts w:ascii="Arial" w:eastAsia="Arial" w:hAnsi="Arial"/>
          <w:sz w:val="22"/>
          <w:lang w:val="ru-RU"/>
        </w:rPr>
        <w:t>документов</w:t>
      </w:r>
      <w:r w:rsidRPr="006F5AA1" w:rsidDel="00390B87">
        <w:rPr>
          <w:rFonts w:ascii="Arial" w:eastAsia="Arial" w:hAnsi="Arial"/>
          <w:sz w:val="22"/>
        </w:rPr>
        <w:t xml:space="preserve"> </w:t>
      </w:r>
      <w:r w:rsidRPr="00723F65">
        <w:rPr>
          <w:rFonts w:ascii="Arial" w:eastAsia="Arial" w:hAnsi="Arial"/>
          <w:sz w:val="22"/>
        </w:rPr>
        <w:t>должны быть предъявлены в течение 1 месяца в области перевозчиков-участников CIV</w:t>
      </w:r>
      <w:r w:rsidRPr="00723F65">
        <w:rPr>
          <w:rFonts w:ascii="Arial" w:eastAsia="Arial" w:hAnsi="Arial"/>
          <w:sz w:val="22"/>
          <w:lang w:val="ru-RU"/>
        </w:rPr>
        <w:t>,</w:t>
      </w:r>
      <w:r w:rsidRPr="00723F65">
        <w:rPr>
          <w:rFonts w:ascii="Arial" w:eastAsia="Arial" w:hAnsi="Arial"/>
          <w:sz w:val="22"/>
        </w:rPr>
        <w:t xml:space="preserve"> период установленный особыми условиями перевозки может быть продлен до трех месяцев</w:t>
      </w:r>
      <w:r w:rsidRPr="00723F65">
        <w:rPr>
          <w:rFonts w:ascii="Arial" w:eastAsia="Arial" w:hAnsi="Arial"/>
          <w:sz w:val="22"/>
          <w:lang w:val="ru-RU"/>
        </w:rPr>
        <w:t xml:space="preserve"> (возможно дополнительное продление вышеуказанного срока, в случаях, когда это допускается национальным законодательством)</w:t>
      </w:r>
      <w:r w:rsidRPr="00723F65">
        <w:rPr>
          <w:rFonts w:ascii="Arial" w:eastAsia="Arial" w:hAnsi="Arial"/>
          <w:sz w:val="22"/>
        </w:rPr>
        <w:t>,</w:t>
      </w:r>
      <w:r w:rsidRPr="00723F65">
        <w:rPr>
          <w:rFonts w:ascii="Arial" w:eastAsia="Arial" w:hAnsi="Arial"/>
          <w:sz w:val="22"/>
          <w:lang w:val="ru-RU"/>
        </w:rPr>
        <w:t xml:space="preserve"> </w:t>
      </w:r>
      <w:r w:rsidRPr="00723F65">
        <w:rPr>
          <w:rFonts w:ascii="Arial" w:eastAsia="Arial" w:hAnsi="Arial"/>
          <w:sz w:val="22"/>
        </w:rPr>
        <w:t xml:space="preserve"> и в течение 9 месяцев в области перевозчиков-участников</w:t>
      </w:r>
      <w:r w:rsidRPr="006F5AA1">
        <w:rPr>
          <w:rFonts w:ascii="Arial" w:eastAsia="Arial" w:hAnsi="Arial"/>
          <w:sz w:val="22"/>
        </w:rPr>
        <w:t xml:space="preserve"> СМПС после истечения срока действия</w:t>
      </w:r>
      <w:r w:rsidRPr="006F5AA1">
        <w:rPr>
          <w:rFonts w:ascii="Arial" w:eastAsia="Arial" w:hAnsi="Arial"/>
          <w:sz w:val="22"/>
          <w:lang w:val="ru-RU"/>
        </w:rPr>
        <w:t xml:space="preserve">. </w:t>
      </w:r>
      <w:r w:rsidRPr="006F5AA1">
        <w:rPr>
          <w:rFonts w:ascii="Arial" w:eastAsia="Arial" w:hAnsi="Arial"/>
          <w:sz w:val="22"/>
        </w:rPr>
        <w:t>При необходимости</w:t>
      </w:r>
      <w:r w:rsidRPr="006F5AA1">
        <w:rPr>
          <w:rFonts w:ascii="Arial" w:eastAsia="Arial" w:hAnsi="Arial"/>
          <w:sz w:val="22"/>
          <w:lang w:val="ru-RU"/>
        </w:rPr>
        <w:t xml:space="preserve">, претензии </w:t>
      </w:r>
      <w:r w:rsidRPr="006F5AA1">
        <w:rPr>
          <w:rFonts w:ascii="Arial" w:eastAsia="Arial" w:hAnsi="Arial"/>
          <w:sz w:val="22"/>
        </w:rPr>
        <w:t xml:space="preserve">можно направить в пункт выдачи или другому перевозчику, участвующему в перевозках. В этом случае пассажир должен до истечения срока действия своего проездного </w:t>
      </w:r>
      <w:r>
        <w:rPr>
          <w:rFonts w:ascii="Arial" w:eastAsia="Arial" w:hAnsi="Arial"/>
          <w:sz w:val="22"/>
          <w:lang w:val="ru-RU"/>
        </w:rPr>
        <w:t>документа</w:t>
      </w:r>
      <w:r w:rsidRPr="006F5AA1">
        <w:rPr>
          <w:rFonts w:ascii="Arial" w:eastAsia="Arial" w:hAnsi="Arial"/>
          <w:sz w:val="22"/>
        </w:rPr>
        <w:t xml:space="preserve"> потребовать выдачу соответствующего подтверждения на месте, где он полностью или частично отказался от поездки. Если он не может предъявить этот документ, то он должен </w:t>
      </w:r>
      <w:r w:rsidRPr="006F5AA1">
        <w:rPr>
          <w:rFonts w:ascii="Arial" w:eastAsia="Arial" w:hAnsi="Arial"/>
          <w:sz w:val="22"/>
          <w:lang w:val="ru-RU"/>
        </w:rPr>
        <w:t xml:space="preserve">иным </w:t>
      </w:r>
      <w:r w:rsidRPr="006F5AA1">
        <w:rPr>
          <w:rFonts w:ascii="Arial" w:eastAsia="Arial" w:hAnsi="Arial"/>
          <w:sz w:val="22"/>
        </w:rPr>
        <w:t>образом доказать, что его билет не был использован.</w:t>
      </w:r>
    </w:p>
    <w:p w:rsidR="00655B4D" w:rsidRPr="006F5AA1" w:rsidRDefault="00655B4D" w:rsidP="00655B4D">
      <w:pPr>
        <w:spacing w:line="266" w:lineRule="exact"/>
        <w:rPr>
          <w:rFonts w:ascii="Arial" w:eastAsia="Times New Roman" w:hAnsi="Arial"/>
        </w:rPr>
      </w:pPr>
    </w:p>
    <w:p w:rsidR="00655B4D" w:rsidRPr="006F5AA1" w:rsidRDefault="00655B4D" w:rsidP="00655B4D">
      <w:pPr>
        <w:spacing w:line="255" w:lineRule="auto"/>
        <w:ind w:left="540" w:right="780"/>
        <w:rPr>
          <w:rFonts w:ascii="Arial" w:eastAsia="Arial" w:hAnsi="Arial"/>
          <w:sz w:val="22"/>
          <w:szCs w:val="22"/>
        </w:rPr>
      </w:pPr>
      <w:r w:rsidRPr="006F5AA1">
        <w:rPr>
          <w:rFonts w:ascii="Arial" w:eastAsia="Arial" w:hAnsi="Arial"/>
          <w:sz w:val="22"/>
          <w:szCs w:val="22"/>
        </w:rPr>
        <w:t>Если пассажир обращается к другому перевозчику, то</w:t>
      </w:r>
      <w:r w:rsidRPr="006F5AA1">
        <w:rPr>
          <w:rFonts w:ascii="Arial" w:eastAsia="Arial" w:hAnsi="Arial"/>
          <w:color w:val="FF0000"/>
          <w:sz w:val="22"/>
          <w:szCs w:val="22"/>
          <w:lang w:val="ru-RU"/>
        </w:rPr>
        <w:t>т</w:t>
      </w:r>
      <w:r w:rsidRPr="006F5AA1">
        <w:rPr>
          <w:rFonts w:ascii="Arial" w:eastAsia="Arial" w:hAnsi="Arial"/>
          <w:sz w:val="22"/>
          <w:szCs w:val="22"/>
        </w:rPr>
        <w:t xml:space="preserve"> сообщает ему адрес перевозчика, которому пассажир при необходимости должен направить заявление.</w:t>
      </w:r>
    </w:p>
    <w:p w:rsidR="00655B4D" w:rsidRPr="006F5AA1" w:rsidRDefault="00655B4D" w:rsidP="00655B4D">
      <w:pPr>
        <w:spacing w:line="245" w:lineRule="exact"/>
        <w:rPr>
          <w:rFonts w:ascii="Arial" w:eastAsia="Times New Roman" w:hAnsi="Arial"/>
          <w:sz w:val="22"/>
          <w:szCs w:val="22"/>
        </w:rPr>
      </w:pPr>
    </w:p>
    <w:p w:rsidR="00655B4D" w:rsidRPr="006F5AA1" w:rsidRDefault="00655B4D" w:rsidP="00655B4D">
      <w:pPr>
        <w:spacing w:line="236" w:lineRule="auto"/>
        <w:ind w:left="540" w:right="360"/>
        <w:rPr>
          <w:rFonts w:ascii="Arial" w:eastAsia="Arial" w:hAnsi="Arial"/>
          <w:sz w:val="22"/>
        </w:rPr>
      </w:pPr>
      <w:r w:rsidRPr="006F5AA1">
        <w:rPr>
          <w:rFonts w:ascii="Arial" w:eastAsia="Arial" w:hAnsi="Arial"/>
          <w:sz w:val="22"/>
        </w:rPr>
        <w:t>SCCT могут исключать возврат стоимости проезда или предусматривать в этом случае специальные правила.</w:t>
      </w:r>
    </w:p>
    <w:p w:rsidR="00655B4D" w:rsidRPr="006F5AA1" w:rsidRDefault="00655B4D" w:rsidP="00655B4D">
      <w:pPr>
        <w:spacing w:line="263" w:lineRule="exact"/>
        <w:rPr>
          <w:rFonts w:ascii="Arial" w:eastAsia="Times New Roman" w:hAnsi="Arial"/>
        </w:rPr>
      </w:pPr>
    </w:p>
    <w:p w:rsidR="00655B4D" w:rsidRPr="006F5AA1" w:rsidRDefault="00655B4D" w:rsidP="00655B4D">
      <w:pPr>
        <w:spacing w:line="251" w:lineRule="auto"/>
        <w:ind w:left="540" w:right="340"/>
        <w:rPr>
          <w:rFonts w:ascii="Arial" w:eastAsia="Arial" w:hAnsi="Arial"/>
          <w:sz w:val="22"/>
          <w:szCs w:val="22"/>
        </w:rPr>
      </w:pPr>
      <w:r w:rsidRPr="006F5AA1">
        <w:rPr>
          <w:rFonts w:ascii="Arial" w:eastAsia="Arial" w:hAnsi="Arial"/>
          <w:sz w:val="22"/>
          <w:szCs w:val="22"/>
        </w:rPr>
        <w:t>Перевозчики должны осуществить возврат не позже, чем через 3 месяца (перевозчики-участники CIV) и не позже, чем через 180 дней (перевозчики-участники СМПС) после поступления требования и предъявленн</w:t>
      </w:r>
      <w:r>
        <w:rPr>
          <w:rFonts w:ascii="Arial" w:eastAsia="Arial" w:hAnsi="Arial"/>
          <w:sz w:val="22"/>
          <w:szCs w:val="22"/>
          <w:lang w:val="ru-RU"/>
        </w:rPr>
        <w:t>ия</w:t>
      </w:r>
      <w:r w:rsidRPr="006F5AA1">
        <w:rPr>
          <w:rFonts w:ascii="Arial" w:eastAsia="Arial" w:hAnsi="Arial"/>
          <w:sz w:val="22"/>
          <w:szCs w:val="22"/>
        </w:rPr>
        <w:t xml:space="preserve"> пассажиром подтверждающих документов.</w:t>
      </w:r>
    </w:p>
    <w:p w:rsidR="00655B4D" w:rsidRDefault="00655B4D" w:rsidP="00655B4D">
      <w:pPr>
        <w:tabs>
          <w:tab w:val="left" w:pos="700"/>
        </w:tabs>
        <w:spacing w:line="0" w:lineRule="atLeast"/>
        <w:rPr>
          <w:rFonts w:ascii="Arial" w:eastAsia="Arial" w:hAnsi="Arial"/>
          <w:sz w:val="22"/>
        </w:rPr>
      </w:pPr>
      <w:bookmarkStart w:id="19" w:name="page13"/>
      <w:bookmarkEnd w:id="19"/>
    </w:p>
    <w:p w:rsidR="00655B4D" w:rsidRPr="00D37EBF" w:rsidRDefault="00655B4D" w:rsidP="00655B4D">
      <w:pPr>
        <w:tabs>
          <w:tab w:val="left" w:pos="700"/>
        </w:tabs>
        <w:spacing w:line="0" w:lineRule="atLeast"/>
        <w:rPr>
          <w:rFonts w:ascii="Arial" w:eastAsia="Arial" w:hAnsi="Arial"/>
          <w:b/>
          <w:sz w:val="22"/>
          <w:lang w:val="ru-RU"/>
        </w:rPr>
      </w:pPr>
      <w:r w:rsidRPr="006F5AA1">
        <w:rPr>
          <w:rFonts w:ascii="Arial" w:eastAsia="Arial" w:hAnsi="Arial"/>
          <w:b/>
          <w:sz w:val="22"/>
        </w:rPr>
        <w:t>6.3.5</w:t>
      </w:r>
      <w:r w:rsidRPr="006F5AA1">
        <w:rPr>
          <w:rFonts w:ascii="Arial" w:eastAsia="Times New Roman" w:hAnsi="Arial"/>
        </w:rPr>
        <w:tab/>
      </w:r>
      <w:r w:rsidRPr="006F5AA1">
        <w:rPr>
          <w:rFonts w:ascii="Arial" w:eastAsia="Arial" w:hAnsi="Arial"/>
          <w:b/>
          <w:sz w:val="22"/>
        </w:rPr>
        <w:t xml:space="preserve">Утеря, кража или неправомерное использование проездных </w:t>
      </w:r>
      <w:r>
        <w:rPr>
          <w:rFonts w:ascii="Arial" w:eastAsia="Arial" w:hAnsi="Arial"/>
          <w:b/>
          <w:sz w:val="22"/>
          <w:lang w:val="ru-RU"/>
        </w:rPr>
        <w:t>документов</w:t>
      </w:r>
    </w:p>
    <w:p w:rsidR="00655B4D" w:rsidRDefault="00655B4D" w:rsidP="00655B4D">
      <w:pPr>
        <w:spacing w:line="237" w:lineRule="auto"/>
        <w:ind w:left="540" w:right="40"/>
        <w:jc w:val="both"/>
        <w:rPr>
          <w:rFonts w:ascii="Arial" w:eastAsia="Arial" w:hAnsi="Arial"/>
          <w:sz w:val="22"/>
          <w:szCs w:val="22"/>
        </w:rPr>
      </w:pPr>
    </w:p>
    <w:p w:rsidR="00655B4D" w:rsidRPr="006F5AA1" w:rsidRDefault="00655B4D" w:rsidP="00655B4D">
      <w:pPr>
        <w:spacing w:line="237" w:lineRule="auto"/>
        <w:ind w:left="540" w:right="40"/>
        <w:jc w:val="both"/>
        <w:rPr>
          <w:rFonts w:ascii="Arial" w:eastAsia="Arial" w:hAnsi="Arial"/>
          <w:sz w:val="22"/>
          <w:szCs w:val="22"/>
        </w:rPr>
      </w:pPr>
      <w:r w:rsidRPr="006F5AA1">
        <w:rPr>
          <w:rFonts w:ascii="Arial" w:eastAsia="Arial" w:hAnsi="Arial"/>
          <w:sz w:val="22"/>
          <w:szCs w:val="22"/>
        </w:rPr>
        <w:t xml:space="preserve">Перевозчик не несет никакой ответственности в случае утери, кражи или неправомерного использования проездных </w:t>
      </w:r>
      <w:r>
        <w:rPr>
          <w:rFonts w:ascii="Arial" w:eastAsia="Arial" w:hAnsi="Arial"/>
          <w:sz w:val="22"/>
          <w:szCs w:val="22"/>
          <w:lang w:val="ru-RU"/>
        </w:rPr>
        <w:t>документов</w:t>
      </w:r>
      <w:r w:rsidRPr="006F5AA1">
        <w:rPr>
          <w:rFonts w:ascii="Arial" w:eastAsia="Arial" w:hAnsi="Arial"/>
          <w:sz w:val="22"/>
          <w:szCs w:val="22"/>
        </w:rPr>
        <w:t xml:space="preserve">. </w:t>
      </w:r>
      <w:r>
        <w:rPr>
          <w:rFonts w:ascii="Arial" w:eastAsia="Arial" w:hAnsi="Arial"/>
          <w:sz w:val="22"/>
          <w:szCs w:val="22"/>
          <w:lang w:val="ru-RU"/>
        </w:rPr>
        <w:t>Если перевозчиком не предусмотрено иное,</w:t>
      </w:r>
      <w:r w:rsidRPr="006F5AA1">
        <w:rPr>
          <w:rFonts w:ascii="Arial" w:eastAsia="Arial" w:hAnsi="Arial"/>
          <w:sz w:val="22"/>
          <w:szCs w:val="22"/>
        </w:rPr>
        <w:t xml:space="preserve"> </w:t>
      </w:r>
      <w:r>
        <w:rPr>
          <w:rFonts w:ascii="Arial" w:eastAsia="Arial" w:hAnsi="Arial"/>
          <w:sz w:val="22"/>
          <w:szCs w:val="22"/>
          <w:lang w:val="ru-RU"/>
        </w:rPr>
        <w:t xml:space="preserve">возмещение за такие </w:t>
      </w:r>
      <w:r w:rsidRPr="006F5AA1">
        <w:rPr>
          <w:rFonts w:ascii="Arial" w:eastAsia="Arial" w:hAnsi="Arial"/>
          <w:sz w:val="22"/>
          <w:szCs w:val="22"/>
        </w:rPr>
        <w:t xml:space="preserve">проездные </w:t>
      </w:r>
      <w:r>
        <w:rPr>
          <w:rFonts w:ascii="Arial" w:eastAsia="Arial" w:hAnsi="Arial"/>
          <w:sz w:val="22"/>
          <w:szCs w:val="22"/>
          <w:lang w:val="ru-RU"/>
        </w:rPr>
        <w:t>документы</w:t>
      </w:r>
      <w:r w:rsidRPr="006F5AA1">
        <w:rPr>
          <w:rFonts w:ascii="Arial" w:eastAsia="Arial" w:hAnsi="Arial"/>
          <w:sz w:val="22"/>
          <w:szCs w:val="22"/>
        </w:rPr>
        <w:t xml:space="preserve"> не </w:t>
      </w:r>
      <w:r>
        <w:rPr>
          <w:rFonts w:ascii="Arial" w:eastAsia="Arial" w:hAnsi="Arial"/>
          <w:sz w:val="22"/>
          <w:szCs w:val="22"/>
          <w:lang w:val="ru-RU"/>
        </w:rPr>
        <w:t>выплачивается</w:t>
      </w:r>
      <w:r w:rsidRPr="006F5AA1">
        <w:rPr>
          <w:rFonts w:ascii="Arial" w:eastAsia="Arial" w:hAnsi="Arial"/>
          <w:sz w:val="22"/>
          <w:szCs w:val="22"/>
        </w:rPr>
        <w:t>.</w:t>
      </w:r>
    </w:p>
    <w:p w:rsidR="00655B4D" w:rsidRPr="006F5AA1" w:rsidRDefault="00655B4D" w:rsidP="00655B4D">
      <w:pPr>
        <w:spacing w:line="237" w:lineRule="auto"/>
        <w:ind w:left="540" w:right="40"/>
        <w:jc w:val="both"/>
        <w:rPr>
          <w:rFonts w:ascii="Arial" w:eastAsia="Arial" w:hAnsi="Arial"/>
          <w:sz w:val="22"/>
          <w:szCs w:val="22"/>
        </w:rPr>
      </w:pPr>
    </w:p>
    <w:p w:rsidR="00655B4D" w:rsidRPr="006F5AA1" w:rsidRDefault="00655B4D" w:rsidP="00655B4D">
      <w:pPr>
        <w:spacing w:line="237" w:lineRule="auto"/>
        <w:ind w:left="540" w:right="40"/>
        <w:jc w:val="both"/>
        <w:rPr>
          <w:rFonts w:ascii="Arial" w:eastAsia="Arial" w:hAnsi="Arial"/>
          <w:sz w:val="22"/>
          <w:szCs w:val="22"/>
        </w:rPr>
      </w:pPr>
      <w:r w:rsidRPr="006F5AA1">
        <w:rPr>
          <w:rFonts w:ascii="Arial" w:eastAsia="Arial" w:hAnsi="Arial"/>
          <w:sz w:val="22"/>
          <w:szCs w:val="22"/>
        </w:rPr>
        <w:t>Перевозчики в сфере действия СМПС могут оформить пассажиру проездной документ (дубликат) взамен утраченного или поврежденного проездного документа в соответствии со статьей 6 СМПС.</w:t>
      </w:r>
    </w:p>
    <w:p w:rsidR="00655B4D" w:rsidRPr="006F5AA1" w:rsidRDefault="00655B4D" w:rsidP="00655B4D">
      <w:pPr>
        <w:spacing w:line="263" w:lineRule="exact"/>
        <w:rPr>
          <w:rFonts w:ascii="Arial" w:eastAsia="Arial" w:hAnsi="Arial"/>
          <w:sz w:val="22"/>
          <w:szCs w:val="22"/>
        </w:rPr>
      </w:pPr>
    </w:p>
    <w:p w:rsidR="00655B4D" w:rsidRDefault="00655B4D" w:rsidP="00655B4D">
      <w:pPr>
        <w:spacing w:line="249" w:lineRule="auto"/>
        <w:ind w:left="540" w:right="200"/>
        <w:rPr>
          <w:rFonts w:ascii="Arial" w:eastAsia="Arial" w:hAnsi="Arial"/>
          <w:sz w:val="22"/>
          <w:szCs w:val="22"/>
        </w:rPr>
      </w:pPr>
      <w:r w:rsidRPr="006F5AA1">
        <w:rPr>
          <w:rFonts w:ascii="Arial" w:eastAsia="Arial" w:hAnsi="Arial"/>
          <w:sz w:val="22"/>
          <w:szCs w:val="22"/>
        </w:rPr>
        <w:t xml:space="preserve">При повреждении данных в проездных </w:t>
      </w:r>
      <w:r>
        <w:rPr>
          <w:rFonts w:ascii="Arial" w:eastAsia="Arial" w:hAnsi="Arial"/>
          <w:sz w:val="22"/>
          <w:szCs w:val="22"/>
          <w:lang w:val="ru-RU"/>
        </w:rPr>
        <w:t>документах</w:t>
      </w:r>
      <w:r w:rsidRPr="006F5AA1">
        <w:rPr>
          <w:rFonts w:ascii="Arial" w:eastAsia="Arial" w:hAnsi="Arial"/>
          <w:sz w:val="22"/>
          <w:szCs w:val="22"/>
        </w:rPr>
        <w:t>, состоящих из электронных записей данных, возможные методы возмещения регулируются путем специальных соглашений.</w:t>
      </w:r>
    </w:p>
    <w:p w:rsidR="00655B4D" w:rsidRPr="006F5AA1" w:rsidRDefault="00655B4D" w:rsidP="00655B4D">
      <w:pPr>
        <w:spacing w:line="249" w:lineRule="auto"/>
        <w:ind w:left="540" w:right="200"/>
        <w:rPr>
          <w:rFonts w:ascii="Arial" w:eastAsia="Arial" w:hAnsi="Arial"/>
          <w:sz w:val="22"/>
          <w:szCs w:val="22"/>
        </w:rPr>
      </w:pPr>
    </w:p>
    <w:p w:rsidR="00655B4D" w:rsidRPr="006F5AA1" w:rsidRDefault="00655B4D" w:rsidP="00655B4D">
      <w:pPr>
        <w:tabs>
          <w:tab w:val="left" w:pos="700"/>
        </w:tabs>
        <w:rPr>
          <w:rFonts w:ascii="Arial" w:eastAsia="Arial" w:hAnsi="Arial"/>
          <w:b/>
          <w:sz w:val="21"/>
        </w:rPr>
      </w:pPr>
      <w:r w:rsidRPr="006F5AA1">
        <w:rPr>
          <w:rFonts w:ascii="Arial" w:eastAsia="Arial" w:hAnsi="Arial"/>
          <w:b/>
          <w:sz w:val="22"/>
        </w:rPr>
        <w:t>6.4</w:t>
      </w:r>
      <w:r w:rsidRPr="006F5AA1">
        <w:rPr>
          <w:rFonts w:ascii="Arial" w:eastAsia="Times New Roman" w:hAnsi="Arial"/>
        </w:rPr>
        <w:tab/>
      </w:r>
      <w:r w:rsidRPr="006F5AA1">
        <w:rPr>
          <w:rFonts w:ascii="Arial" w:eastAsia="Arial" w:hAnsi="Arial"/>
          <w:b/>
          <w:sz w:val="21"/>
        </w:rPr>
        <w:t>Дети</w:t>
      </w:r>
    </w:p>
    <w:p w:rsidR="00655B4D" w:rsidRPr="006F5AA1" w:rsidRDefault="00655B4D" w:rsidP="00655B4D">
      <w:pPr>
        <w:rPr>
          <w:rFonts w:ascii="Arial" w:eastAsia="Times New Roman" w:hAnsi="Arial"/>
        </w:rPr>
      </w:pPr>
    </w:p>
    <w:p w:rsidR="00655B4D" w:rsidRPr="006F5AA1" w:rsidRDefault="00655B4D" w:rsidP="00655B4D">
      <w:pPr>
        <w:ind w:left="540" w:right="300"/>
        <w:rPr>
          <w:rFonts w:ascii="Arial" w:eastAsia="Arial" w:hAnsi="Arial"/>
          <w:sz w:val="22"/>
        </w:rPr>
      </w:pPr>
      <w:r w:rsidRPr="006F5AA1">
        <w:rPr>
          <w:rFonts w:ascii="Arial" w:eastAsia="Arial" w:hAnsi="Arial"/>
          <w:sz w:val="22"/>
        </w:rPr>
        <w:t>Дети до 4 лет в сопровождении взрослых</w:t>
      </w:r>
      <w:r w:rsidRPr="006F5AA1">
        <w:rPr>
          <w:rFonts w:ascii="Arial" w:eastAsia="Arial" w:hAnsi="Arial"/>
          <w:sz w:val="22"/>
          <w:lang w:val="ru-RU"/>
        </w:rPr>
        <w:t>, как правило,</w:t>
      </w:r>
      <w:r w:rsidRPr="006F5AA1">
        <w:rPr>
          <w:rFonts w:ascii="Arial" w:eastAsia="Arial" w:hAnsi="Arial"/>
          <w:sz w:val="22"/>
        </w:rPr>
        <w:t xml:space="preserve"> провозятся бесплатно</w:t>
      </w:r>
      <w:r w:rsidRPr="006F5AA1">
        <w:rPr>
          <w:rFonts w:ascii="Arial" w:eastAsia="Arial" w:hAnsi="Arial"/>
          <w:sz w:val="22"/>
          <w:lang w:val="ru-RU"/>
        </w:rPr>
        <w:t>.</w:t>
      </w:r>
    </w:p>
    <w:p w:rsidR="00655B4D" w:rsidRPr="006F5AA1" w:rsidRDefault="00655B4D" w:rsidP="00655B4D">
      <w:pPr>
        <w:rPr>
          <w:rFonts w:ascii="Arial" w:eastAsia="Times New Roman" w:hAnsi="Arial"/>
        </w:rPr>
      </w:pPr>
    </w:p>
    <w:p w:rsidR="00655B4D" w:rsidRPr="006F5AA1" w:rsidRDefault="00655B4D" w:rsidP="00655B4D">
      <w:pPr>
        <w:ind w:left="540" w:right="60"/>
        <w:rPr>
          <w:rFonts w:ascii="Arial" w:eastAsia="Arial" w:hAnsi="Arial"/>
          <w:sz w:val="22"/>
        </w:rPr>
      </w:pPr>
      <w:r w:rsidRPr="006F5AA1">
        <w:rPr>
          <w:rFonts w:ascii="Arial" w:eastAsia="Arial" w:hAnsi="Arial"/>
          <w:sz w:val="22"/>
        </w:rPr>
        <w:t xml:space="preserve">Для провоза детей старше 4 лет, в SCCT могут </w:t>
      </w:r>
      <w:r w:rsidRPr="006F5AA1">
        <w:rPr>
          <w:rFonts w:ascii="Arial" w:eastAsia="Arial" w:hAnsi="Arial"/>
          <w:sz w:val="22"/>
          <w:lang w:val="ru-RU"/>
        </w:rPr>
        <w:t xml:space="preserve">быть предусмотрены </w:t>
      </w:r>
      <w:r w:rsidRPr="006F5AA1">
        <w:rPr>
          <w:rFonts w:ascii="Arial" w:eastAsia="Arial" w:hAnsi="Arial"/>
          <w:sz w:val="22"/>
        </w:rPr>
        <w:t>особые цены. Для каждого перевозчика в SCCT содержатся условия, действующие возрастные границы и, при необходимости, цены.</w:t>
      </w:r>
    </w:p>
    <w:p w:rsidR="00655B4D" w:rsidRPr="006F5AA1" w:rsidRDefault="00655B4D" w:rsidP="00655B4D">
      <w:pPr>
        <w:rPr>
          <w:rFonts w:ascii="Arial" w:eastAsia="Times New Roman" w:hAnsi="Arial"/>
        </w:rPr>
      </w:pPr>
    </w:p>
    <w:p w:rsidR="00655B4D" w:rsidRPr="006F5AA1" w:rsidRDefault="00655B4D" w:rsidP="00655B4D">
      <w:pPr>
        <w:ind w:left="540" w:right="80"/>
        <w:rPr>
          <w:rFonts w:ascii="Arial" w:eastAsia="Arial" w:hAnsi="Arial"/>
          <w:sz w:val="22"/>
        </w:rPr>
      </w:pPr>
      <w:r w:rsidRPr="006F5AA1">
        <w:rPr>
          <w:rFonts w:ascii="Arial" w:eastAsia="Arial" w:hAnsi="Arial"/>
          <w:sz w:val="22"/>
        </w:rPr>
        <w:t>Дополнительные скидки для детей урегулированы в SCCT (напр., для семейных поездок) соответствующими тарифными правилами и действуют для участвующих в этих предложениях перевозчиков.</w:t>
      </w:r>
    </w:p>
    <w:p w:rsidR="00655B4D" w:rsidRPr="006F5AA1" w:rsidRDefault="00655B4D" w:rsidP="00655B4D">
      <w:pPr>
        <w:rPr>
          <w:rFonts w:ascii="Arial" w:eastAsia="Times New Roman" w:hAnsi="Arial"/>
        </w:rPr>
      </w:pPr>
    </w:p>
    <w:p w:rsidR="00655B4D" w:rsidRPr="006F5AA1" w:rsidRDefault="00655B4D" w:rsidP="00655B4D">
      <w:pPr>
        <w:ind w:left="560" w:right="180"/>
        <w:rPr>
          <w:rFonts w:ascii="Arial" w:eastAsia="Arial" w:hAnsi="Arial"/>
          <w:sz w:val="22"/>
        </w:rPr>
      </w:pPr>
      <w:r w:rsidRPr="006F5AA1">
        <w:rPr>
          <w:rFonts w:ascii="Arial" w:eastAsia="Arial" w:hAnsi="Arial"/>
          <w:sz w:val="22"/>
        </w:rPr>
        <w:t>Для перевозчиков в сфере действия СМПС проезд детей в возрасте до двенадцати лет без сопровождения не допускается.</w:t>
      </w:r>
    </w:p>
    <w:p w:rsidR="00655B4D" w:rsidRPr="006F5AA1" w:rsidRDefault="00655B4D" w:rsidP="00655B4D">
      <w:pPr>
        <w:rPr>
          <w:rFonts w:ascii="Arial" w:eastAsia="Times New Roman" w:hAnsi="Arial"/>
        </w:rPr>
      </w:pPr>
    </w:p>
    <w:p w:rsidR="00655B4D" w:rsidRPr="006F5AA1" w:rsidRDefault="00655B4D" w:rsidP="00655B4D">
      <w:pPr>
        <w:tabs>
          <w:tab w:val="left" w:pos="700"/>
        </w:tabs>
        <w:rPr>
          <w:rFonts w:ascii="Arial" w:eastAsia="Arial" w:hAnsi="Arial"/>
          <w:b/>
          <w:sz w:val="21"/>
        </w:rPr>
      </w:pPr>
      <w:r w:rsidRPr="006F5AA1">
        <w:rPr>
          <w:rFonts w:ascii="Arial" w:eastAsia="Arial" w:hAnsi="Arial"/>
          <w:b/>
          <w:sz w:val="22"/>
        </w:rPr>
        <w:t>6.5</w:t>
      </w:r>
      <w:r w:rsidRPr="006F5AA1">
        <w:rPr>
          <w:rFonts w:ascii="Arial" w:eastAsia="Times New Roman" w:hAnsi="Arial"/>
        </w:rPr>
        <w:tab/>
      </w:r>
      <w:r w:rsidRPr="006F5AA1">
        <w:rPr>
          <w:rFonts w:ascii="Arial" w:eastAsia="Arial" w:hAnsi="Arial"/>
          <w:b/>
          <w:sz w:val="21"/>
          <w:lang w:val="ru-RU"/>
        </w:rPr>
        <w:t>Провоз</w:t>
      </w:r>
      <w:r w:rsidRPr="006F5AA1">
        <w:rPr>
          <w:rFonts w:ascii="Arial" w:eastAsia="Arial" w:hAnsi="Arial"/>
          <w:b/>
          <w:sz w:val="21"/>
        </w:rPr>
        <w:t xml:space="preserve"> животных</w:t>
      </w:r>
    </w:p>
    <w:p w:rsidR="00655B4D" w:rsidRPr="006F5AA1" w:rsidRDefault="00655B4D" w:rsidP="00655B4D">
      <w:pPr>
        <w:rPr>
          <w:rFonts w:ascii="Arial" w:eastAsia="Times New Roman" w:hAnsi="Arial"/>
        </w:rPr>
      </w:pPr>
    </w:p>
    <w:p w:rsidR="00655B4D" w:rsidRPr="006F5AA1" w:rsidRDefault="00655B4D" w:rsidP="00655B4D">
      <w:pPr>
        <w:ind w:left="540" w:right="300"/>
        <w:rPr>
          <w:rFonts w:ascii="Arial" w:eastAsia="Arial" w:hAnsi="Arial"/>
          <w:sz w:val="22"/>
        </w:rPr>
      </w:pPr>
      <w:r w:rsidRPr="006F5AA1">
        <w:rPr>
          <w:rFonts w:ascii="Arial" w:eastAsia="Arial" w:hAnsi="Arial"/>
          <w:sz w:val="22"/>
        </w:rPr>
        <w:t>Мелкие, не представляющие опасности домашние животные могут перевозиться в подходящих перевозочных средствах как ручная кладь, если ни один из участвующих в договоре на перевозку перевозчик не исключает в своих SCCT перевозку животных.</w:t>
      </w:r>
    </w:p>
    <w:p w:rsidR="00655B4D" w:rsidRPr="006F5AA1" w:rsidRDefault="00655B4D" w:rsidP="00655B4D">
      <w:pPr>
        <w:rPr>
          <w:rFonts w:ascii="Arial" w:eastAsia="Times New Roman" w:hAnsi="Arial"/>
        </w:rPr>
      </w:pPr>
    </w:p>
    <w:p w:rsidR="00655B4D" w:rsidRPr="006F5AA1" w:rsidRDefault="00655B4D" w:rsidP="00655B4D">
      <w:pPr>
        <w:ind w:left="540" w:right="280"/>
        <w:rPr>
          <w:rFonts w:ascii="Arial" w:eastAsia="Arial" w:hAnsi="Arial"/>
          <w:sz w:val="22"/>
        </w:rPr>
      </w:pPr>
      <w:r w:rsidRPr="006F5AA1">
        <w:rPr>
          <w:rFonts w:ascii="Arial" w:eastAsia="Arial" w:hAnsi="Arial"/>
          <w:sz w:val="22"/>
        </w:rPr>
        <w:t>Перевозочные средства должны быть устроены таким образом, чтобы была исключена возможность нанесения вреда пассажирам и материальным ценностям.</w:t>
      </w:r>
    </w:p>
    <w:p w:rsidR="00655B4D" w:rsidRPr="006F5AA1" w:rsidRDefault="00655B4D" w:rsidP="00655B4D">
      <w:pPr>
        <w:rPr>
          <w:rFonts w:ascii="Arial" w:eastAsia="Times New Roman" w:hAnsi="Arial"/>
        </w:rPr>
      </w:pPr>
    </w:p>
    <w:p w:rsidR="00655B4D" w:rsidRPr="006F5AA1" w:rsidRDefault="00655B4D" w:rsidP="00655B4D">
      <w:pPr>
        <w:ind w:left="540" w:right="1240"/>
        <w:rPr>
          <w:rFonts w:ascii="Arial" w:eastAsia="Arial" w:hAnsi="Arial"/>
          <w:sz w:val="22"/>
        </w:rPr>
      </w:pPr>
      <w:r w:rsidRPr="006F5AA1">
        <w:rPr>
          <w:rFonts w:ascii="Arial" w:eastAsia="Arial" w:hAnsi="Arial"/>
          <w:sz w:val="22"/>
        </w:rPr>
        <w:t>Собаки могут провозиться без перевозочных средств, если они на поводке и в наморднике.</w:t>
      </w:r>
    </w:p>
    <w:p w:rsidR="00655B4D" w:rsidRPr="006F5AA1" w:rsidRDefault="00655B4D" w:rsidP="00655B4D">
      <w:pPr>
        <w:rPr>
          <w:rFonts w:ascii="Arial" w:eastAsia="Times New Roman" w:hAnsi="Arial"/>
        </w:rPr>
      </w:pPr>
    </w:p>
    <w:p w:rsidR="00655B4D" w:rsidRPr="006F5AA1" w:rsidRDefault="00655B4D" w:rsidP="00655B4D">
      <w:pPr>
        <w:ind w:left="540"/>
        <w:rPr>
          <w:rFonts w:ascii="Arial" w:eastAsia="Arial" w:hAnsi="Arial"/>
          <w:sz w:val="22"/>
        </w:rPr>
      </w:pPr>
      <w:r w:rsidRPr="006F5AA1">
        <w:rPr>
          <w:rFonts w:ascii="Arial" w:eastAsia="Arial" w:hAnsi="Arial"/>
          <w:sz w:val="22"/>
        </w:rPr>
        <w:t>SCCT устанавливают цены за провоз животных.</w:t>
      </w:r>
    </w:p>
    <w:p w:rsidR="00655B4D" w:rsidRPr="006F5AA1" w:rsidRDefault="00655B4D" w:rsidP="00655B4D">
      <w:pPr>
        <w:rPr>
          <w:rFonts w:ascii="Arial" w:eastAsia="Times New Roman" w:hAnsi="Arial"/>
        </w:rPr>
      </w:pPr>
    </w:p>
    <w:p w:rsidR="00655B4D" w:rsidRPr="006F5AA1" w:rsidRDefault="00655B4D" w:rsidP="00655B4D">
      <w:pPr>
        <w:ind w:left="540"/>
        <w:rPr>
          <w:rFonts w:ascii="Arial" w:eastAsia="Arial" w:hAnsi="Arial"/>
          <w:sz w:val="22"/>
        </w:rPr>
      </w:pPr>
      <w:r w:rsidRPr="006F5AA1">
        <w:rPr>
          <w:rFonts w:ascii="Arial" w:eastAsia="Arial" w:hAnsi="Arial"/>
          <w:sz w:val="22"/>
        </w:rPr>
        <w:t>Для собак сопровождающих слепых могут действовать особые условия.</w:t>
      </w:r>
    </w:p>
    <w:p w:rsidR="00655B4D" w:rsidRPr="006F5AA1" w:rsidRDefault="00655B4D" w:rsidP="00655B4D">
      <w:pPr>
        <w:rPr>
          <w:rFonts w:ascii="Arial" w:eastAsia="Times New Roman" w:hAnsi="Arial"/>
        </w:rPr>
      </w:pPr>
    </w:p>
    <w:p w:rsidR="00655B4D" w:rsidRPr="006F5AA1" w:rsidRDefault="00655B4D" w:rsidP="00655B4D">
      <w:pPr>
        <w:ind w:left="540"/>
        <w:rPr>
          <w:rFonts w:ascii="Arial" w:eastAsia="Arial" w:hAnsi="Arial"/>
          <w:sz w:val="22"/>
        </w:rPr>
      </w:pPr>
      <w:r w:rsidRPr="006F5AA1">
        <w:rPr>
          <w:rFonts w:ascii="Arial" w:eastAsia="Arial" w:hAnsi="Arial"/>
          <w:sz w:val="22"/>
        </w:rPr>
        <w:t>Пассажир должен следить за провозимыми им животными.</w:t>
      </w:r>
    </w:p>
    <w:p w:rsidR="00655B4D" w:rsidRPr="006F5AA1" w:rsidRDefault="00655B4D" w:rsidP="00655B4D">
      <w:pPr>
        <w:rPr>
          <w:rFonts w:ascii="Arial" w:eastAsia="Times New Roman" w:hAnsi="Arial"/>
        </w:rPr>
      </w:pPr>
    </w:p>
    <w:p w:rsidR="00655B4D" w:rsidRPr="006F5AA1" w:rsidRDefault="00655B4D" w:rsidP="00655B4D">
      <w:pPr>
        <w:ind w:left="540"/>
        <w:rPr>
          <w:rFonts w:ascii="Arial" w:eastAsia="Arial" w:hAnsi="Arial"/>
          <w:sz w:val="22"/>
        </w:rPr>
      </w:pPr>
      <w:r w:rsidRPr="006F5AA1">
        <w:rPr>
          <w:rFonts w:ascii="Arial" w:eastAsia="Arial" w:hAnsi="Arial"/>
          <w:sz w:val="22"/>
        </w:rPr>
        <w:t>Запрещается провозить опасных и больных домашних животных, в том числе собак.</w:t>
      </w:r>
    </w:p>
    <w:p w:rsidR="00655B4D" w:rsidRPr="006F5AA1" w:rsidRDefault="00655B4D" w:rsidP="00655B4D">
      <w:pPr>
        <w:rPr>
          <w:rFonts w:ascii="Arial" w:eastAsia="Times New Roman" w:hAnsi="Arial"/>
        </w:rPr>
      </w:pPr>
    </w:p>
    <w:p w:rsidR="00655B4D" w:rsidRPr="006F5AA1" w:rsidRDefault="00655B4D" w:rsidP="00655B4D">
      <w:pPr>
        <w:ind w:left="540"/>
        <w:rPr>
          <w:rFonts w:ascii="Arial" w:eastAsia="Arial" w:hAnsi="Arial"/>
          <w:sz w:val="22"/>
        </w:rPr>
      </w:pPr>
      <w:r w:rsidRPr="006F5AA1">
        <w:rPr>
          <w:rFonts w:ascii="Arial" w:eastAsia="Arial" w:hAnsi="Arial"/>
          <w:sz w:val="22"/>
        </w:rPr>
        <w:t>Животные, за исключением собак-поводырей, не допускаются в вагон-ресторан, а также в вагоны, в которых еда подается пассажирам на их местах.</w:t>
      </w:r>
    </w:p>
    <w:p w:rsidR="00655B4D" w:rsidRPr="006F5AA1" w:rsidRDefault="00655B4D" w:rsidP="00655B4D">
      <w:pPr>
        <w:rPr>
          <w:rFonts w:ascii="Arial" w:eastAsia="Times New Roman" w:hAnsi="Arial"/>
        </w:rPr>
      </w:pPr>
    </w:p>
    <w:p w:rsidR="00655B4D" w:rsidRPr="006F5AA1" w:rsidRDefault="00655B4D" w:rsidP="00653258">
      <w:pPr>
        <w:numPr>
          <w:ilvl w:val="0"/>
          <w:numId w:val="6"/>
        </w:numPr>
        <w:tabs>
          <w:tab w:val="left" w:pos="749"/>
        </w:tabs>
        <w:ind w:left="540" w:right="420" w:hanging="8"/>
        <w:rPr>
          <w:rFonts w:ascii="Arial" w:eastAsia="Arial" w:hAnsi="Arial"/>
          <w:sz w:val="22"/>
        </w:rPr>
      </w:pPr>
      <w:r w:rsidRPr="00723F65">
        <w:rPr>
          <w:rFonts w:ascii="Arial" w:eastAsia="Arial" w:hAnsi="Arial"/>
          <w:sz w:val="22"/>
          <w:lang w:val="fr-FR"/>
        </w:rPr>
        <w:t>SCCT</w:t>
      </w:r>
      <w:r w:rsidRPr="00723F65">
        <w:rPr>
          <w:rFonts w:ascii="Arial" w:eastAsia="Arial" w:hAnsi="Arial"/>
          <w:sz w:val="22"/>
          <w:lang w:val="ru-RU"/>
        </w:rPr>
        <w:t xml:space="preserve"> могут быть предусмотрены отдельные </w:t>
      </w:r>
      <w:r w:rsidRPr="00723F65">
        <w:rPr>
          <w:rFonts w:ascii="Arial" w:eastAsia="Arial" w:hAnsi="Arial"/>
          <w:sz w:val="22"/>
        </w:rPr>
        <w:t>правила</w:t>
      </w:r>
      <w:r w:rsidRPr="006F5AA1">
        <w:rPr>
          <w:rFonts w:ascii="Arial" w:eastAsia="Arial" w:hAnsi="Arial"/>
          <w:sz w:val="22"/>
        </w:rPr>
        <w:t xml:space="preserve"> для мелких домашних животных и собак.</w:t>
      </w:r>
    </w:p>
    <w:p w:rsidR="00655B4D" w:rsidRPr="006F5AA1" w:rsidRDefault="00655B4D" w:rsidP="00655B4D">
      <w:pPr>
        <w:rPr>
          <w:rFonts w:ascii="Arial" w:eastAsia="Times New Roman" w:hAnsi="Arial"/>
        </w:rPr>
      </w:pPr>
    </w:p>
    <w:p w:rsidR="00655B4D" w:rsidRDefault="00655B4D" w:rsidP="00655B4D">
      <w:pPr>
        <w:tabs>
          <w:tab w:val="left" w:pos="680"/>
        </w:tabs>
        <w:rPr>
          <w:rFonts w:ascii="Arial" w:eastAsia="Arial" w:hAnsi="Arial"/>
          <w:b/>
          <w:sz w:val="21"/>
        </w:rPr>
      </w:pPr>
      <w:r w:rsidRPr="006F5AA1">
        <w:rPr>
          <w:rFonts w:ascii="Arial" w:eastAsia="Arial" w:hAnsi="Arial"/>
          <w:b/>
          <w:sz w:val="22"/>
        </w:rPr>
        <w:t>6.6</w:t>
      </w:r>
      <w:r w:rsidRPr="006F5AA1">
        <w:rPr>
          <w:rFonts w:ascii="Arial" w:eastAsia="Times New Roman" w:hAnsi="Arial"/>
        </w:rPr>
        <w:tab/>
      </w:r>
      <w:r w:rsidRPr="006F5AA1">
        <w:rPr>
          <w:rFonts w:ascii="Arial" w:eastAsia="Arial" w:hAnsi="Arial"/>
          <w:b/>
          <w:sz w:val="21"/>
        </w:rPr>
        <w:t>Ручная кладь</w:t>
      </w:r>
    </w:p>
    <w:p w:rsidR="00655B4D" w:rsidRPr="006F5AA1" w:rsidRDefault="00655B4D" w:rsidP="00655B4D">
      <w:pPr>
        <w:tabs>
          <w:tab w:val="left" w:pos="680"/>
        </w:tabs>
        <w:rPr>
          <w:rFonts w:ascii="Arial" w:eastAsia="Arial" w:hAnsi="Arial"/>
          <w:b/>
          <w:sz w:val="21"/>
        </w:rPr>
      </w:pPr>
    </w:p>
    <w:p w:rsidR="00655B4D" w:rsidRPr="006F5AA1" w:rsidRDefault="00655B4D" w:rsidP="00655B4D">
      <w:pPr>
        <w:tabs>
          <w:tab w:val="left" w:pos="680"/>
        </w:tabs>
        <w:rPr>
          <w:rFonts w:ascii="Arial" w:eastAsia="Arial" w:hAnsi="Arial"/>
          <w:b/>
          <w:sz w:val="21"/>
        </w:rPr>
      </w:pPr>
      <w:r w:rsidRPr="006F5AA1">
        <w:rPr>
          <w:rFonts w:ascii="Arial" w:eastAsia="Arial" w:hAnsi="Arial"/>
          <w:b/>
          <w:sz w:val="22"/>
        </w:rPr>
        <w:t>6.6.1</w:t>
      </w:r>
      <w:r w:rsidRPr="006F5AA1">
        <w:rPr>
          <w:rFonts w:ascii="Arial" w:eastAsia="Times New Roman" w:hAnsi="Arial"/>
        </w:rPr>
        <w:tab/>
      </w:r>
      <w:r w:rsidRPr="006F5AA1">
        <w:rPr>
          <w:rFonts w:ascii="Arial" w:eastAsia="Arial" w:hAnsi="Arial"/>
          <w:b/>
          <w:sz w:val="21"/>
        </w:rPr>
        <w:t>Провоз ручной клади</w:t>
      </w:r>
    </w:p>
    <w:p w:rsidR="00655B4D" w:rsidRPr="006F5AA1" w:rsidRDefault="00655B4D" w:rsidP="00655B4D">
      <w:pPr>
        <w:rPr>
          <w:rFonts w:ascii="Arial" w:eastAsia="Times New Roman" w:hAnsi="Arial"/>
        </w:rPr>
      </w:pPr>
    </w:p>
    <w:p w:rsidR="00655B4D" w:rsidRPr="006F5AA1" w:rsidRDefault="00655B4D" w:rsidP="00655B4D">
      <w:pPr>
        <w:ind w:left="540" w:right="60"/>
        <w:jc w:val="both"/>
        <w:rPr>
          <w:rFonts w:ascii="Arial" w:eastAsia="Arial" w:hAnsi="Arial"/>
          <w:sz w:val="22"/>
        </w:rPr>
      </w:pPr>
      <w:r w:rsidRPr="006F5AA1">
        <w:rPr>
          <w:rFonts w:ascii="Arial" w:eastAsia="Arial" w:hAnsi="Arial"/>
          <w:sz w:val="22"/>
        </w:rPr>
        <w:t>Пассажир имеет право провозить личные вещи, необходимые для путешествия. Ценные предметы или продукты, представляющие собой объекты продажи или предназначенные для торговли, нельзя провозить в качестве ручной клади.</w:t>
      </w:r>
    </w:p>
    <w:p w:rsidR="00655B4D" w:rsidRPr="006F5AA1" w:rsidRDefault="00655B4D" w:rsidP="00655B4D">
      <w:pPr>
        <w:rPr>
          <w:rFonts w:ascii="Arial" w:eastAsia="Times New Roman" w:hAnsi="Arial"/>
        </w:rPr>
      </w:pPr>
    </w:p>
    <w:p w:rsidR="00655B4D" w:rsidRPr="006F5AA1" w:rsidRDefault="00655B4D" w:rsidP="00655B4D">
      <w:pPr>
        <w:ind w:left="540" w:right="60"/>
        <w:jc w:val="both"/>
        <w:rPr>
          <w:rFonts w:ascii="Arial" w:eastAsia="Arial" w:hAnsi="Arial"/>
          <w:sz w:val="22"/>
        </w:rPr>
      </w:pPr>
      <w:r w:rsidRPr="006F5AA1">
        <w:rPr>
          <w:rFonts w:ascii="Arial" w:eastAsia="Arial" w:hAnsi="Arial"/>
          <w:sz w:val="22"/>
          <w:szCs w:val="22"/>
        </w:rPr>
        <w:t>Для перевозчиков в сфере действия CIV опасные грузы могут провозиться в качестве ручной клади только в соответствии с Регламентом о международной железнодорожной перевозке опасных грузов (RID - Приложение C к COTIF), для перевозчиков в сфере действия СМПС перевозка опасных грузов в качестве ручной клади запрещена.</w:t>
      </w:r>
      <w:r w:rsidRPr="006F5AA1">
        <w:rPr>
          <w:rFonts w:ascii="Arial" w:eastAsia="Arial" w:hAnsi="Arial"/>
          <w:sz w:val="21"/>
          <w:lang w:val="ru-RU"/>
        </w:rPr>
        <w:t xml:space="preserve"> </w:t>
      </w:r>
      <w:r w:rsidRPr="006F5AA1">
        <w:rPr>
          <w:rFonts w:ascii="Arial" w:eastAsia="Arial" w:hAnsi="Arial"/>
          <w:sz w:val="22"/>
        </w:rPr>
        <w:t>Пассажиры могут брать с собой только вещества и предметы, имеющие розничную упаковку, предназначенные для личного или домашнего использования, для отдыха или занятий спортом.</w:t>
      </w:r>
    </w:p>
    <w:p w:rsidR="00655B4D" w:rsidRPr="006F5AA1" w:rsidRDefault="00655B4D" w:rsidP="00655B4D">
      <w:pPr>
        <w:rPr>
          <w:rFonts w:ascii="Arial" w:eastAsia="Arial" w:hAnsi="Arial"/>
          <w:sz w:val="22"/>
        </w:rPr>
      </w:pPr>
    </w:p>
    <w:p w:rsidR="00655B4D" w:rsidRPr="006F5AA1" w:rsidRDefault="00655B4D" w:rsidP="00655B4D">
      <w:pPr>
        <w:ind w:left="540" w:right="580"/>
        <w:rPr>
          <w:rFonts w:ascii="Arial" w:eastAsia="Arial" w:hAnsi="Arial"/>
          <w:sz w:val="22"/>
        </w:rPr>
      </w:pPr>
      <w:r w:rsidRPr="006F5AA1">
        <w:rPr>
          <w:rFonts w:ascii="Arial" w:eastAsia="Arial" w:hAnsi="Arial"/>
          <w:sz w:val="22"/>
        </w:rPr>
        <w:t>Оружие и боеприпасы могут перевозиться в качестве ручной клади только в случаях, оговоренных в SCCT, согласно приведенным в SCCT правилам.</w:t>
      </w:r>
    </w:p>
    <w:p w:rsidR="00655B4D" w:rsidRPr="006F5AA1" w:rsidRDefault="00655B4D" w:rsidP="00655B4D">
      <w:pPr>
        <w:rPr>
          <w:rFonts w:ascii="Arial" w:eastAsia="Times New Roman" w:hAnsi="Arial"/>
        </w:rPr>
      </w:pPr>
    </w:p>
    <w:p w:rsidR="00655B4D" w:rsidRPr="006F5AA1" w:rsidRDefault="00655B4D" w:rsidP="00655B4D">
      <w:pPr>
        <w:ind w:left="540"/>
        <w:rPr>
          <w:rFonts w:ascii="Arial" w:eastAsia="Arial" w:hAnsi="Arial"/>
          <w:sz w:val="22"/>
        </w:rPr>
      </w:pPr>
      <w:r w:rsidRPr="006F5AA1">
        <w:rPr>
          <w:rFonts w:ascii="Arial" w:eastAsia="Arial" w:hAnsi="Arial"/>
          <w:sz w:val="22"/>
        </w:rPr>
        <w:t>Не разрешается перевозить предметы и продукты, мешающие другим пассажирам.</w:t>
      </w:r>
    </w:p>
    <w:p w:rsidR="00655B4D" w:rsidRPr="006F5AA1" w:rsidRDefault="00655B4D" w:rsidP="00655B4D">
      <w:pPr>
        <w:rPr>
          <w:rFonts w:ascii="Arial" w:eastAsia="Times New Roman" w:hAnsi="Arial"/>
        </w:rPr>
      </w:pPr>
    </w:p>
    <w:p w:rsidR="00655B4D" w:rsidRPr="006F5AA1" w:rsidRDefault="00655B4D" w:rsidP="00655B4D">
      <w:pPr>
        <w:ind w:left="540" w:right="20"/>
        <w:rPr>
          <w:rFonts w:ascii="Arial" w:eastAsia="Arial" w:hAnsi="Arial"/>
          <w:sz w:val="22"/>
        </w:rPr>
      </w:pPr>
      <w:r w:rsidRPr="006F5AA1">
        <w:rPr>
          <w:rFonts w:ascii="Arial" w:eastAsia="Arial" w:hAnsi="Arial"/>
          <w:sz w:val="22"/>
        </w:rPr>
        <w:t xml:space="preserve">Каждый пассажир может взять с собой не более 3 легко переносимых предметов, входящих в предусмотренные багажные отсеки купе. SCCT определяют, какие </w:t>
      </w:r>
      <w:r w:rsidRPr="006F5AA1">
        <w:rPr>
          <w:rFonts w:ascii="Arial" w:eastAsia="Arial" w:hAnsi="Arial"/>
          <w:sz w:val="22"/>
        </w:rPr>
        <w:lastRenderedPageBreak/>
        <w:t>громоздкие предметы можно перевозить (лыжи, доски для серфинга, велосипеды). При необходимости громоздкие предметы следует упаковать, разобрать или сложить. В этих случаях пассажир должен заблаговременно получить информацию об особых условиях провоза.</w:t>
      </w:r>
    </w:p>
    <w:p w:rsidR="00655B4D" w:rsidRPr="006F5AA1" w:rsidRDefault="00655B4D" w:rsidP="00655B4D">
      <w:pPr>
        <w:rPr>
          <w:rFonts w:ascii="Arial" w:eastAsia="Times New Roman" w:hAnsi="Arial"/>
        </w:rPr>
      </w:pPr>
    </w:p>
    <w:p w:rsidR="00655B4D" w:rsidRPr="006F5AA1" w:rsidRDefault="00655B4D" w:rsidP="00655B4D">
      <w:pPr>
        <w:ind w:left="540" w:right="120"/>
        <w:jc w:val="both"/>
        <w:rPr>
          <w:rFonts w:ascii="Arial" w:eastAsia="Arial" w:hAnsi="Arial"/>
          <w:sz w:val="22"/>
        </w:rPr>
      </w:pPr>
      <w:r w:rsidRPr="006F5AA1">
        <w:rPr>
          <w:rFonts w:ascii="Arial" w:eastAsia="Arial" w:hAnsi="Arial"/>
          <w:sz w:val="22"/>
        </w:rPr>
        <w:t xml:space="preserve">Разрешается провозить только те предметы ручной клади, состояние, упаковка, объем и вес которых позволяют их легко переносить и укладывать, и если они не могут причинить ущерба. </w:t>
      </w:r>
      <w:r w:rsidRPr="006F5AA1">
        <w:rPr>
          <w:rFonts w:ascii="Arial" w:eastAsia="Arial" w:hAnsi="Arial"/>
          <w:sz w:val="22"/>
          <w:lang w:val="ru-RU"/>
        </w:rPr>
        <w:t>Ни при каких обстоятельствах не допускается</w:t>
      </w:r>
      <w:r w:rsidRPr="006F5AA1">
        <w:rPr>
          <w:rFonts w:ascii="Arial" w:eastAsia="Arial" w:hAnsi="Arial"/>
          <w:sz w:val="22"/>
        </w:rPr>
        <w:t xml:space="preserve"> загромождать проход в вагоне</w:t>
      </w:r>
      <w:r w:rsidRPr="006F5AA1">
        <w:rPr>
          <w:rFonts w:ascii="Arial" w:eastAsia="Arial" w:hAnsi="Arial"/>
          <w:sz w:val="22"/>
          <w:lang w:val="ru-RU"/>
        </w:rPr>
        <w:t xml:space="preserve"> предметами багажа</w:t>
      </w:r>
      <w:r w:rsidRPr="006F5AA1">
        <w:rPr>
          <w:rFonts w:ascii="Arial" w:eastAsia="Arial" w:hAnsi="Arial"/>
          <w:sz w:val="22"/>
        </w:rPr>
        <w:t>.</w:t>
      </w:r>
    </w:p>
    <w:p w:rsidR="00655B4D" w:rsidRPr="006F5AA1" w:rsidRDefault="00655B4D" w:rsidP="00655B4D">
      <w:pPr>
        <w:rPr>
          <w:rFonts w:ascii="Arial" w:eastAsia="Times New Roman" w:hAnsi="Arial"/>
        </w:rPr>
      </w:pPr>
    </w:p>
    <w:p w:rsidR="00655B4D" w:rsidRPr="006F5AA1" w:rsidRDefault="00655B4D" w:rsidP="00655B4D">
      <w:pPr>
        <w:tabs>
          <w:tab w:val="left" w:pos="700"/>
        </w:tabs>
        <w:rPr>
          <w:rFonts w:ascii="Arial" w:eastAsia="Arial" w:hAnsi="Arial"/>
          <w:b/>
          <w:sz w:val="21"/>
        </w:rPr>
      </w:pPr>
      <w:r w:rsidRPr="006F5AA1">
        <w:rPr>
          <w:rFonts w:ascii="Arial" w:eastAsia="Arial" w:hAnsi="Arial"/>
          <w:b/>
          <w:sz w:val="22"/>
        </w:rPr>
        <w:t>6.6.2</w:t>
      </w:r>
      <w:r w:rsidRPr="006F5AA1">
        <w:rPr>
          <w:rFonts w:ascii="Arial" w:eastAsia="Times New Roman" w:hAnsi="Arial"/>
        </w:rPr>
        <w:tab/>
      </w:r>
      <w:r w:rsidRPr="006F5AA1">
        <w:rPr>
          <w:rFonts w:ascii="Arial" w:eastAsia="Arial" w:hAnsi="Arial"/>
          <w:b/>
          <w:sz w:val="21"/>
        </w:rPr>
        <w:t>Обязанности пассажиров</w:t>
      </w:r>
    </w:p>
    <w:p w:rsidR="00655B4D" w:rsidRPr="006F5AA1" w:rsidRDefault="00655B4D" w:rsidP="00655B4D">
      <w:pPr>
        <w:rPr>
          <w:rFonts w:ascii="Arial" w:eastAsia="Times New Roman" w:hAnsi="Arial"/>
        </w:rPr>
      </w:pPr>
    </w:p>
    <w:p w:rsidR="00655B4D" w:rsidRPr="006F5AA1" w:rsidRDefault="00655B4D" w:rsidP="00655B4D">
      <w:pPr>
        <w:ind w:left="540" w:right="180"/>
        <w:rPr>
          <w:rFonts w:ascii="Arial" w:eastAsia="Arial" w:hAnsi="Arial"/>
          <w:sz w:val="22"/>
        </w:rPr>
      </w:pPr>
      <w:r w:rsidRPr="006F5AA1">
        <w:rPr>
          <w:rFonts w:ascii="Arial" w:eastAsia="Arial" w:hAnsi="Arial"/>
          <w:sz w:val="22"/>
        </w:rPr>
        <w:t>Ответственность за провоз ручной клади полностью несет пассажир. Он должен следить за своей ручной кладью.</w:t>
      </w:r>
    </w:p>
    <w:p w:rsidR="00655B4D" w:rsidRPr="006F5AA1" w:rsidRDefault="00655B4D" w:rsidP="00655B4D">
      <w:pPr>
        <w:rPr>
          <w:rFonts w:ascii="Arial" w:eastAsia="Times New Roman" w:hAnsi="Arial"/>
        </w:rPr>
      </w:pPr>
    </w:p>
    <w:p w:rsidR="00655B4D" w:rsidRPr="006F5AA1" w:rsidRDefault="00655B4D" w:rsidP="00655B4D">
      <w:pPr>
        <w:ind w:left="540" w:right="1180"/>
        <w:rPr>
          <w:rFonts w:ascii="Arial" w:eastAsia="Arial" w:hAnsi="Arial"/>
          <w:sz w:val="22"/>
        </w:rPr>
      </w:pPr>
      <w:r w:rsidRPr="006F5AA1">
        <w:rPr>
          <w:rFonts w:ascii="Arial" w:eastAsia="Arial" w:hAnsi="Arial"/>
          <w:sz w:val="22"/>
        </w:rPr>
        <w:t>Во время поездки необходимо обеспечить возможность проверки ручной клади таможенными и административными органами в любое время.</w:t>
      </w:r>
    </w:p>
    <w:p w:rsidR="00655B4D" w:rsidRPr="006F5AA1" w:rsidRDefault="00655B4D" w:rsidP="00655B4D">
      <w:pPr>
        <w:rPr>
          <w:rFonts w:ascii="Arial" w:eastAsia="Times New Roman" w:hAnsi="Arial"/>
        </w:rPr>
      </w:pPr>
    </w:p>
    <w:p w:rsidR="00655B4D" w:rsidRPr="006F5AA1" w:rsidRDefault="00655B4D" w:rsidP="00655B4D">
      <w:pPr>
        <w:ind w:left="540" w:right="680"/>
        <w:rPr>
          <w:rFonts w:ascii="Arial" w:eastAsia="Arial" w:hAnsi="Arial"/>
          <w:sz w:val="22"/>
        </w:rPr>
      </w:pPr>
      <w:r w:rsidRPr="006F5AA1">
        <w:rPr>
          <w:rFonts w:ascii="Arial" w:eastAsia="Arial" w:hAnsi="Arial"/>
          <w:sz w:val="22"/>
        </w:rPr>
        <w:t>Пассажир должен присутствовать при прохождении формальностей, предписанных таможней и другими административными органами.</w:t>
      </w:r>
    </w:p>
    <w:p w:rsidR="00655B4D" w:rsidRPr="006F5AA1" w:rsidRDefault="00655B4D" w:rsidP="00655B4D">
      <w:pPr>
        <w:rPr>
          <w:rFonts w:ascii="Arial" w:eastAsia="Times New Roman" w:hAnsi="Arial"/>
        </w:rPr>
      </w:pPr>
    </w:p>
    <w:p w:rsidR="00655B4D" w:rsidRPr="006F5AA1" w:rsidRDefault="00655B4D" w:rsidP="00655B4D">
      <w:pPr>
        <w:ind w:left="540" w:right="1300"/>
        <w:rPr>
          <w:rFonts w:ascii="Arial" w:eastAsia="Arial" w:hAnsi="Arial"/>
          <w:sz w:val="22"/>
        </w:rPr>
      </w:pPr>
      <w:r w:rsidRPr="006F5AA1">
        <w:rPr>
          <w:rFonts w:ascii="Arial" w:eastAsia="Arial" w:hAnsi="Arial"/>
          <w:sz w:val="22"/>
        </w:rPr>
        <w:t>Пассажиры должны убедиться в том, что они выполняют таможенные и административные требования стран, через которые они проезжают во время путешествия.</w:t>
      </w:r>
    </w:p>
    <w:p w:rsidR="00655B4D" w:rsidRPr="006F5AA1" w:rsidRDefault="00655B4D" w:rsidP="00655B4D">
      <w:pPr>
        <w:rPr>
          <w:rFonts w:ascii="Arial" w:eastAsia="Times New Roman" w:hAnsi="Arial"/>
        </w:rPr>
      </w:pPr>
    </w:p>
    <w:p w:rsidR="00655B4D" w:rsidRPr="006F5AA1" w:rsidRDefault="00655B4D" w:rsidP="00655B4D">
      <w:pPr>
        <w:tabs>
          <w:tab w:val="left" w:pos="700"/>
        </w:tabs>
        <w:rPr>
          <w:rFonts w:ascii="Arial" w:eastAsia="Arial" w:hAnsi="Arial"/>
          <w:b/>
          <w:sz w:val="22"/>
        </w:rPr>
      </w:pPr>
      <w:r w:rsidRPr="006F5AA1">
        <w:rPr>
          <w:rFonts w:ascii="Arial" w:eastAsia="Arial" w:hAnsi="Arial"/>
          <w:b/>
          <w:sz w:val="22"/>
        </w:rPr>
        <w:t>6.6.3</w:t>
      </w:r>
      <w:r w:rsidRPr="006F5AA1">
        <w:rPr>
          <w:rFonts w:ascii="Arial" w:eastAsia="Times New Roman" w:hAnsi="Arial"/>
        </w:rPr>
        <w:tab/>
      </w:r>
      <w:r w:rsidRPr="006F5AA1">
        <w:rPr>
          <w:rFonts w:ascii="Arial" w:eastAsia="Arial" w:hAnsi="Arial"/>
          <w:b/>
          <w:sz w:val="22"/>
        </w:rPr>
        <w:t>Оставленная или утерянная ручная кладь</w:t>
      </w:r>
    </w:p>
    <w:p w:rsidR="00655B4D" w:rsidRPr="006F5AA1" w:rsidRDefault="00655B4D" w:rsidP="00655B4D">
      <w:pPr>
        <w:rPr>
          <w:rFonts w:ascii="Arial" w:eastAsia="Times New Roman" w:hAnsi="Arial"/>
        </w:rPr>
      </w:pPr>
    </w:p>
    <w:p w:rsidR="00655B4D" w:rsidRPr="006F5AA1" w:rsidRDefault="00655B4D" w:rsidP="00653258">
      <w:pPr>
        <w:numPr>
          <w:ilvl w:val="0"/>
          <w:numId w:val="7"/>
        </w:numPr>
        <w:tabs>
          <w:tab w:val="left" w:pos="760"/>
        </w:tabs>
        <w:ind w:left="760" w:hanging="228"/>
        <w:rPr>
          <w:rFonts w:ascii="Arial" w:eastAsia="Arial" w:hAnsi="Arial"/>
          <w:sz w:val="22"/>
        </w:rPr>
      </w:pPr>
      <w:r w:rsidRPr="006F5AA1">
        <w:rPr>
          <w:rFonts w:ascii="Arial" w:eastAsia="Arial" w:hAnsi="Arial"/>
          <w:sz w:val="22"/>
        </w:rPr>
        <w:t>любом найденном в поезде предмете необходимо сообщить персоналу перевозчика.</w:t>
      </w:r>
    </w:p>
    <w:p w:rsidR="00655B4D" w:rsidRPr="006F5AA1" w:rsidRDefault="00655B4D" w:rsidP="00655B4D">
      <w:pPr>
        <w:rPr>
          <w:rFonts w:ascii="Arial" w:eastAsia="Arial" w:hAnsi="Arial"/>
          <w:sz w:val="22"/>
        </w:rPr>
      </w:pPr>
    </w:p>
    <w:p w:rsidR="00655B4D" w:rsidRPr="006F5AA1" w:rsidRDefault="00655B4D" w:rsidP="00655B4D">
      <w:pPr>
        <w:rPr>
          <w:rFonts w:ascii="Arial" w:eastAsia="Arial" w:hAnsi="Arial"/>
          <w:b/>
          <w:sz w:val="22"/>
        </w:rPr>
      </w:pPr>
      <w:r w:rsidRPr="006F5AA1">
        <w:rPr>
          <w:rFonts w:ascii="Arial" w:eastAsia="Arial" w:hAnsi="Arial"/>
          <w:b/>
          <w:sz w:val="22"/>
        </w:rPr>
        <w:t>6.7</w:t>
      </w:r>
      <w:r>
        <w:rPr>
          <w:rFonts w:ascii="Arial" w:eastAsia="Arial" w:hAnsi="Arial"/>
          <w:b/>
          <w:sz w:val="22"/>
        </w:rPr>
        <w:tab/>
      </w:r>
      <w:r w:rsidRPr="006F5AA1">
        <w:rPr>
          <w:rFonts w:ascii="Arial" w:eastAsia="Arial" w:hAnsi="Arial"/>
          <w:b/>
          <w:sz w:val="22"/>
        </w:rPr>
        <w:t>Несоблюдение расписания движения поездов</w:t>
      </w:r>
    </w:p>
    <w:p w:rsidR="00655B4D" w:rsidRPr="006F5AA1" w:rsidRDefault="00655B4D" w:rsidP="00655B4D">
      <w:pPr>
        <w:ind w:left="540"/>
        <w:jc w:val="both"/>
        <w:rPr>
          <w:rFonts w:ascii="Arial" w:eastAsia="Arial" w:hAnsi="Arial"/>
          <w:sz w:val="22"/>
        </w:rPr>
      </w:pPr>
      <w:r w:rsidRPr="006F5AA1">
        <w:rPr>
          <w:rFonts w:ascii="Arial" w:eastAsia="Arial" w:hAnsi="Arial"/>
          <w:sz w:val="22"/>
        </w:rPr>
        <w:t>Эти правила касаются опоздания или сбоя, причина или наступление которых находятся в сфере действия Унифицированных правил CIV и/или PRR. Сохраняются исключ</w:t>
      </w:r>
      <w:r w:rsidRPr="006F5AA1">
        <w:rPr>
          <w:rFonts w:ascii="Arial" w:eastAsia="Arial" w:hAnsi="Arial"/>
          <w:sz w:val="22"/>
          <w:lang w:val="ru-RU"/>
        </w:rPr>
        <w:t xml:space="preserve">ения, предусмотренные законодательствами </w:t>
      </w:r>
      <w:r w:rsidRPr="006F5AA1">
        <w:rPr>
          <w:rFonts w:ascii="Arial" w:eastAsia="Arial" w:hAnsi="Arial"/>
          <w:sz w:val="22"/>
        </w:rPr>
        <w:t>государствам-член</w:t>
      </w:r>
      <w:r w:rsidRPr="006F5AA1">
        <w:rPr>
          <w:rFonts w:ascii="Arial" w:eastAsia="Arial" w:hAnsi="Arial"/>
          <w:sz w:val="22"/>
          <w:lang w:val="ru-RU"/>
        </w:rPr>
        <w:t xml:space="preserve">ов </w:t>
      </w:r>
      <w:r w:rsidRPr="006F5AA1">
        <w:rPr>
          <w:rFonts w:ascii="Arial" w:eastAsia="Arial" w:hAnsi="Arial"/>
          <w:sz w:val="22"/>
        </w:rPr>
        <w:t>ЕС.</w:t>
      </w:r>
    </w:p>
    <w:p w:rsidR="00655B4D" w:rsidRPr="006F5AA1" w:rsidRDefault="00655B4D" w:rsidP="00655B4D">
      <w:pPr>
        <w:rPr>
          <w:rFonts w:ascii="Arial" w:eastAsia="Arial" w:hAnsi="Arial"/>
          <w:sz w:val="22"/>
          <w:szCs w:val="22"/>
        </w:rPr>
      </w:pPr>
    </w:p>
    <w:p w:rsidR="00655B4D" w:rsidRPr="006F5AA1" w:rsidRDefault="00655B4D" w:rsidP="00655B4D">
      <w:pPr>
        <w:rPr>
          <w:rFonts w:ascii="Arial" w:eastAsia="Arial" w:hAnsi="Arial"/>
          <w:b/>
          <w:sz w:val="22"/>
        </w:rPr>
      </w:pPr>
      <w:r w:rsidRPr="006F5AA1">
        <w:rPr>
          <w:rFonts w:ascii="Arial" w:eastAsia="Arial" w:hAnsi="Arial"/>
          <w:b/>
          <w:sz w:val="22"/>
        </w:rPr>
        <w:t>6.7.1</w:t>
      </w:r>
      <w:r>
        <w:rPr>
          <w:rFonts w:ascii="Arial" w:eastAsia="Arial" w:hAnsi="Arial"/>
          <w:b/>
          <w:sz w:val="22"/>
        </w:rPr>
        <w:tab/>
      </w:r>
      <w:r w:rsidRPr="006F5AA1">
        <w:rPr>
          <w:rFonts w:ascii="Arial" w:eastAsia="Arial" w:hAnsi="Arial"/>
          <w:b/>
          <w:sz w:val="22"/>
        </w:rPr>
        <w:t>Отмена поезда, его опоздание или опоздание на последний стыковочный поезд</w:t>
      </w:r>
    </w:p>
    <w:p w:rsidR="00655B4D" w:rsidRPr="006F5AA1" w:rsidRDefault="00655B4D" w:rsidP="00655B4D">
      <w:pPr>
        <w:rPr>
          <w:rFonts w:ascii="Arial" w:eastAsia="Times New Roman" w:hAnsi="Arial"/>
        </w:rPr>
      </w:pPr>
    </w:p>
    <w:p w:rsidR="00655B4D" w:rsidRPr="006F5AA1" w:rsidRDefault="00655B4D" w:rsidP="00655B4D">
      <w:pPr>
        <w:rPr>
          <w:rFonts w:ascii="Arial" w:eastAsia="Times New Roman" w:hAnsi="Arial"/>
        </w:rPr>
      </w:pPr>
    </w:p>
    <w:p w:rsidR="00655B4D" w:rsidRPr="006F5AA1" w:rsidRDefault="00655B4D" w:rsidP="00655B4D">
      <w:pPr>
        <w:ind w:left="540"/>
        <w:jc w:val="both"/>
        <w:rPr>
          <w:rFonts w:ascii="Arial" w:eastAsia="Arial" w:hAnsi="Arial"/>
          <w:sz w:val="22"/>
        </w:rPr>
      </w:pPr>
      <w:r w:rsidRPr="006F5AA1">
        <w:rPr>
          <w:rFonts w:ascii="Arial" w:eastAsia="Arial" w:hAnsi="Arial"/>
          <w:sz w:val="22"/>
        </w:rPr>
        <w:t>При неприбытии поезда, опоздании или пропуске согласованного поезда в международном сообщении перевозчик возмещает возникшие у пассажира  обоснованные расходы за уведомление, такси и ночлег, если:</w:t>
      </w:r>
    </w:p>
    <w:p w:rsidR="00655B4D" w:rsidRPr="006F5AA1" w:rsidRDefault="00655B4D" w:rsidP="00653258">
      <w:pPr>
        <w:numPr>
          <w:ilvl w:val="0"/>
          <w:numId w:val="50"/>
        </w:numPr>
        <w:rPr>
          <w:rFonts w:ascii="Arial" w:eastAsia="Symbol" w:hAnsi="Arial"/>
          <w:sz w:val="22"/>
        </w:rPr>
      </w:pPr>
      <w:r w:rsidRPr="006F5AA1">
        <w:rPr>
          <w:rFonts w:ascii="Arial" w:eastAsia="Arial" w:hAnsi="Arial"/>
          <w:sz w:val="22"/>
        </w:rPr>
        <w:t>пассажир не может продолжить свою поездку в тот же день или</w:t>
      </w:r>
    </w:p>
    <w:p w:rsidR="00655B4D" w:rsidRPr="006F5AA1" w:rsidRDefault="00655B4D" w:rsidP="00653258">
      <w:pPr>
        <w:numPr>
          <w:ilvl w:val="0"/>
          <w:numId w:val="50"/>
        </w:numPr>
        <w:rPr>
          <w:rFonts w:ascii="Arial" w:eastAsia="Symbol" w:hAnsi="Arial"/>
          <w:sz w:val="22"/>
        </w:rPr>
      </w:pPr>
      <w:r w:rsidRPr="006F5AA1">
        <w:rPr>
          <w:rFonts w:ascii="Arial" w:eastAsia="Arial" w:hAnsi="Arial"/>
          <w:sz w:val="22"/>
        </w:rPr>
        <w:t xml:space="preserve">продолжение поездки при данных обстоятельствах </w:t>
      </w:r>
      <w:r w:rsidRPr="006F5AA1">
        <w:rPr>
          <w:rFonts w:ascii="Arial" w:eastAsia="Arial" w:hAnsi="Arial"/>
          <w:sz w:val="22"/>
          <w:lang w:val="ru-RU"/>
        </w:rPr>
        <w:t xml:space="preserve">объективно </w:t>
      </w:r>
      <w:r w:rsidRPr="006F5AA1">
        <w:rPr>
          <w:rFonts w:ascii="Arial" w:eastAsia="Arial" w:hAnsi="Arial"/>
          <w:sz w:val="22"/>
        </w:rPr>
        <w:t>невозможно</w:t>
      </w:r>
    </w:p>
    <w:p w:rsidR="00655B4D" w:rsidRPr="006F5AA1" w:rsidRDefault="00655B4D" w:rsidP="00655B4D">
      <w:pPr>
        <w:rPr>
          <w:rFonts w:ascii="Arial" w:eastAsia="Times New Roman" w:hAnsi="Arial"/>
        </w:rPr>
      </w:pPr>
    </w:p>
    <w:p w:rsidR="00655B4D" w:rsidRPr="006F5AA1" w:rsidRDefault="00655B4D" w:rsidP="00655B4D">
      <w:pPr>
        <w:ind w:left="720" w:hanging="720"/>
        <w:rPr>
          <w:rFonts w:ascii="Arial" w:eastAsia="Arial" w:hAnsi="Arial"/>
          <w:b/>
          <w:sz w:val="22"/>
          <w:lang w:val="ru-RU"/>
        </w:rPr>
      </w:pPr>
      <w:r w:rsidRPr="006F5AA1">
        <w:rPr>
          <w:rFonts w:ascii="Arial" w:eastAsia="Arial" w:hAnsi="Arial"/>
          <w:b/>
          <w:sz w:val="22"/>
        </w:rPr>
        <w:t>6.7.2</w:t>
      </w:r>
      <w:r w:rsidRPr="006F5AA1">
        <w:rPr>
          <w:rFonts w:ascii="Arial" w:eastAsia="Times New Roman" w:hAnsi="Arial"/>
        </w:rPr>
        <w:tab/>
      </w:r>
      <w:r w:rsidRPr="006F5AA1">
        <w:rPr>
          <w:rFonts w:ascii="Arial" w:eastAsia="Arial" w:hAnsi="Arial"/>
          <w:b/>
          <w:sz w:val="22"/>
        </w:rPr>
        <w:t xml:space="preserve">Отмена, опоздание или </w:t>
      </w:r>
      <w:r w:rsidRPr="009F3976">
        <w:rPr>
          <w:rFonts w:ascii="Arial" w:eastAsia="Arial" w:hAnsi="Arial"/>
          <w:b/>
          <w:sz w:val="22"/>
          <w:lang w:val="ru-RU"/>
        </w:rPr>
        <w:t>несоблюдение</w:t>
      </w:r>
      <w:r w:rsidRPr="006F5AA1">
        <w:rPr>
          <w:rFonts w:ascii="Arial" w:eastAsia="Arial" w:hAnsi="Arial"/>
          <w:b/>
          <w:sz w:val="22"/>
        </w:rPr>
        <w:t xml:space="preserve"> </w:t>
      </w:r>
      <w:r w:rsidRPr="006F5AA1">
        <w:rPr>
          <w:rFonts w:ascii="Arial" w:eastAsia="Arial" w:hAnsi="Arial"/>
          <w:b/>
          <w:sz w:val="22"/>
          <w:lang w:val="ru-RU"/>
        </w:rPr>
        <w:t>графика в дневное время</w:t>
      </w:r>
    </w:p>
    <w:p w:rsidR="00655B4D" w:rsidRPr="006F5AA1" w:rsidRDefault="00655B4D" w:rsidP="00655B4D">
      <w:pPr>
        <w:rPr>
          <w:rFonts w:ascii="Arial" w:eastAsia="Times New Roman" w:hAnsi="Arial"/>
          <w:highlight w:val="yellow"/>
        </w:rPr>
      </w:pPr>
    </w:p>
    <w:p w:rsidR="00655B4D" w:rsidRPr="00443B0F" w:rsidRDefault="00655B4D" w:rsidP="00655B4D">
      <w:pPr>
        <w:ind w:left="540" w:right="60"/>
        <w:rPr>
          <w:rFonts w:ascii="Arial" w:eastAsia="Symbol" w:hAnsi="Arial"/>
          <w:sz w:val="22"/>
        </w:rPr>
      </w:pPr>
      <w:r w:rsidRPr="006F5AA1">
        <w:rPr>
          <w:rFonts w:ascii="Arial" w:eastAsia="Arial" w:hAnsi="Arial"/>
          <w:sz w:val="22"/>
        </w:rPr>
        <w:t xml:space="preserve">Если опоздание или отмена международного поезда приводит к опозданию больше, чем на 60 или 120 или больше минут до места назначения пассажира по сравнению с расписанием,  предприятия выдающие проездные </w:t>
      </w:r>
      <w:r>
        <w:rPr>
          <w:rFonts w:ascii="Arial" w:eastAsia="Arial" w:hAnsi="Arial"/>
          <w:sz w:val="22"/>
          <w:lang w:val="ru-RU"/>
        </w:rPr>
        <w:t>документы</w:t>
      </w:r>
      <w:r w:rsidRPr="006F5AA1">
        <w:rPr>
          <w:rFonts w:ascii="Arial" w:eastAsia="Arial" w:hAnsi="Arial"/>
          <w:sz w:val="22"/>
        </w:rPr>
        <w:t xml:space="preserve">, применяющие PRR, </w:t>
      </w:r>
      <w:r w:rsidRPr="006F5AA1">
        <w:rPr>
          <w:rFonts w:ascii="Arial" w:eastAsia="Arial" w:hAnsi="Arial"/>
          <w:sz w:val="22"/>
          <w:lang w:val="ru-RU"/>
        </w:rPr>
        <w:t xml:space="preserve">выплачивают пассажирам компенсацию в размере </w:t>
      </w:r>
      <w:r w:rsidRPr="006F5AA1">
        <w:rPr>
          <w:rFonts w:ascii="Arial" w:eastAsia="Arial" w:hAnsi="Arial"/>
          <w:sz w:val="22"/>
        </w:rPr>
        <w:t>соответственно 25% и 50 % стоимости проезда по участке PRR в один конец, если</w:t>
      </w:r>
    </w:p>
    <w:p w:rsidR="00655B4D" w:rsidRPr="006F5AA1" w:rsidRDefault="00655B4D" w:rsidP="00653258">
      <w:pPr>
        <w:numPr>
          <w:ilvl w:val="0"/>
          <w:numId w:val="51"/>
        </w:numPr>
        <w:tabs>
          <w:tab w:val="left" w:pos="900"/>
        </w:tabs>
        <w:ind w:right="300"/>
        <w:rPr>
          <w:rFonts w:ascii="Arial" w:eastAsia="Symbol" w:hAnsi="Arial"/>
          <w:sz w:val="22"/>
        </w:rPr>
      </w:pPr>
      <w:r w:rsidRPr="006F5AA1">
        <w:rPr>
          <w:rFonts w:ascii="Arial" w:eastAsia="Arial" w:hAnsi="Arial"/>
          <w:sz w:val="22"/>
        </w:rPr>
        <w:t>поездка начинается и заканчивается в пределах Европейского Союза, Норвегии или Швейцарии</w:t>
      </w:r>
    </w:p>
    <w:p w:rsidR="00655B4D" w:rsidRPr="006F5AA1" w:rsidRDefault="00655B4D" w:rsidP="00653258">
      <w:pPr>
        <w:numPr>
          <w:ilvl w:val="0"/>
          <w:numId w:val="51"/>
        </w:numPr>
        <w:tabs>
          <w:tab w:val="left" w:pos="900"/>
        </w:tabs>
        <w:ind w:right="300"/>
        <w:rPr>
          <w:rFonts w:ascii="Arial" w:eastAsia="Arial" w:hAnsi="Arial"/>
          <w:sz w:val="22"/>
        </w:rPr>
      </w:pPr>
      <w:r w:rsidRPr="006F5AA1">
        <w:rPr>
          <w:rFonts w:ascii="Arial" w:eastAsia="Arial" w:hAnsi="Arial"/>
          <w:sz w:val="22"/>
        </w:rPr>
        <w:t>опоздание или отмена поезда произошло в географических пределах ЕС</w:t>
      </w:r>
    </w:p>
    <w:p w:rsidR="00655B4D" w:rsidRPr="006F5AA1" w:rsidRDefault="00655B4D" w:rsidP="00653258">
      <w:pPr>
        <w:numPr>
          <w:ilvl w:val="0"/>
          <w:numId w:val="51"/>
        </w:numPr>
        <w:tabs>
          <w:tab w:val="left" w:pos="900"/>
        </w:tabs>
        <w:ind w:right="300"/>
        <w:rPr>
          <w:rFonts w:ascii="Arial" w:eastAsia="Symbol" w:hAnsi="Arial"/>
          <w:sz w:val="22"/>
        </w:rPr>
      </w:pPr>
      <w:r w:rsidRPr="006F5AA1">
        <w:rPr>
          <w:rFonts w:ascii="Arial" w:eastAsia="Arial" w:hAnsi="Arial"/>
          <w:sz w:val="22"/>
        </w:rPr>
        <w:t xml:space="preserve">в базовую стоимость перевозки, используемую для исчисления возмещения, </w:t>
      </w:r>
      <w:r w:rsidRPr="006F5AA1">
        <w:rPr>
          <w:rFonts w:ascii="Arial" w:eastAsia="Arial" w:hAnsi="Arial"/>
          <w:sz w:val="22"/>
          <w:lang w:val="ru-RU"/>
        </w:rPr>
        <w:t xml:space="preserve">включаются </w:t>
      </w:r>
      <w:r w:rsidRPr="006F5AA1">
        <w:rPr>
          <w:rFonts w:ascii="Arial" w:eastAsia="Arial" w:hAnsi="Arial"/>
          <w:sz w:val="22"/>
        </w:rPr>
        <w:t xml:space="preserve">дополнительные расходы (резервирование, доплаты и т.п.), но не входят соответствующие сборы за оказание услуг. </w:t>
      </w:r>
    </w:p>
    <w:p w:rsidR="00655B4D" w:rsidRPr="006F5AA1" w:rsidRDefault="00655B4D" w:rsidP="00655B4D">
      <w:pPr>
        <w:ind w:right="300"/>
        <w:rPr>
          <w:rFonts w:ascii="Arial" w:eastAsia="Arial" w:hAnsi="Arial"/>
          <w:sz w:val="22"/>
        </w:rPr>
      </w:pPr>
    </w:p>
    <w:p w:rsidR="00655B4D" w:rsidRPr="006F5AA1" w:rsidRDefault="00655B4D" w:rsidP="00655B4D">
      <w:pPr>
        <w:ind w:left="540" w:right="300"/>
        <w:rPr>
          <w:rFonts w:ascii="Arial" w:eastAsia="Arial" w:hAnsi="Arial"/>
          <w:sz w:val="22"/>
        </w:rPr>
      </w:pPr>
      <w:r w:rsidRPr="006F5AA1">
        <w:rPr>
          <w:rFonts w:ascii="Arial" w:eastAsia="Arial" w:hAnsi="Arial"/>
          <w:sz w:val="22"/>
          <w:lang w:val="ru-RU"/>
        </w:rPr>
        <w:t xml:space="preserve">Выплата компенсаций на суммы </w:t>
      </w:r>
      <w:r w:rsidRPr="006F5AA1">
        <w:rPr>
          <w:rFonts w:ascii="Arial" w:eastAsia="Arial" w:hAnsi="Arial"/>
          <w:sz w:val="22"/>
        </w:rPr>
        <w:t xml:space="preserve">ниже 4 евро не </w:t>
      </w:r>
      <w:r w:rsidRPr="006F5AA1">
        <w:rPr>
          <w:rFonts w:ascii="Arial" w:eastAsia="Arial" w:hAnsi="Arial"/>
          <w:sz w:val="22"/>
          <w:lang w:val="ru-RU"/>
        </w:rPr>
        <w:t>производится</w:t>
      </w:r>
      <w:r w:rsidRPr="006F5AA1">
        <w:rPr>
          <w:rFonts w:ascii="Arial" w:eastAsia="Arial" w:hAnsi="Arial"/>
          <w:sz w:val="22"/>
        </w:rPr>
        <w:t>.</w:t>
      </w:r>
    </w:p>
    <w:p w:rsidR="00655B4D" w:rsidRPr="006F5AA1" w:rsidRDefault="00655B4D" w:rsidP="00655B4D">
      <w:pPr>
        <w:ind w:left="540" w:right="300"/>
        <w:rPr>
          <w:rFonts w:ascii="Arial" w:eastAsia="Arial" w:hAnsi="Arial"/>
          <w:sz w:val="22"/>
        </w:rPr>
      </w:pPr>
      <w:r w:rsidRPr="006F5AA1">
        <w:rPr>
          <w:rFonts w:ascii="Arial" w:eastAsia="Arial" w:hAnsi="Arial"/>
          <w:sz w:val="22"/>
          <w:lang w:val="ru-RU"/>
        </w:rPr>
        <w:t>Выплата компенсации</w:t>
      </w:r>
      <w:r w:rsidRPr="006F5AA1">
        <w:rPr>
          <w:rFonts w:ascii="Arial" w:eastAsia="Arial" w:hAnsi="Arial"/>
          <w:sz w:val="22"/>
        </w:rPr>
        <w:t xml:space="preserve"> осуществляется в виде ваучера (талона) на перевозку или в форме равноценной услуги. </w:t>
      </w:r>
      <w:r w:rsidRPr="006F5AA1">
        <w:rPr>
          <w:rFonts w:ascii="Arial" w:eastAsia="Arial" w:hAnsi="Arial"/>
          <w:sz w:val="22"/>
          <w:lang w:val="ru-RU"/>
        </w:rPr>
        <w:t xml:space="preserve">По желанию пассажира, </w:t>
      </w:r>
      <w:r w:rsidRPr="006F5AA1">
        <w:rPr>
          <w:rFonts w:ascii="Arial" w:eastAsia="Arial" w:hAnsi="Arial"/>
          <w:sz w:val="22"/>
        </w:rPr>
        <w:t xml:space="preserve">перевозчик осуществляет </w:t>
      </w:r>
      <w:r w:rsidRPr="006F5AA1">
        <w:rPr>
          <w:rFonts w:ascii="Arial" w:eastAsia="Arial" w:hAnsi="Arial"/>
          <w:sz w:val="22"/>
          <w:lang w:val="ru-RU"/>
        </w:rPr>
        <w:t xml:space="preserve">выплату </w:t>
      </w:r>
      <w:r w:rsidRPr="006F5AA1">
        <w:rPr>
          <w:rFonts w:ascii="Arial" w:eastAsia="Arial" w:hAnsi="Arial"/>
          <w:sz w:val="22"/>
        </w:rPr>
        <w:t>в деньгах, например, путем перечисления денег</w:t>
      </w:r>
      <w:r w:rsidRPr="006F5AA1">
        <w:rPr>
          <w:rFonts w:ascii="Arial" w:eastAsia="Arial" w:hAnsi="Arial"/>
          <w:sz w:val="22"/>
          <w:lang w:val="ru-RU"/>
        </w:rPr>
        <w:t xml:space="preserve"> на банковский счет</w:t>
      </w:r>
      <w:r w:rsidRPr="006F5AA1">
        <w:rPr>
          <w:rFonts w:ascii="Arial" w:eastAsia="Arial" w:hAnsi="Arial"/>
          <w:sz w:val="22"/>
        </w:rPr>
        <w:t>, выставления кредит-ноты или наличными.</w:t>
      </w:r>
    </w:p>
    <w:p w:rsidR="00655B4D" w:rsidRPr="006F5AA1" w:rsidRDefault="00655B4D" w:rsidP="00655B4D">
      <w:pPr>
        <w:rPr>
          <w:rFonts w:ascii="Arial" w:eastAsia="Times New Roman" w:hAnsi="Arial"/>
        </w:rPr>
      </w:pPr>
    </w:p>
    <w:p w:rsidR="00655B4D" w:rsidRPr="00723F65" w:rsidRDefault="00655B4D" w:rsidP="00655B4D">
      <w:pPr>
        <w:ind w:left="540" w:right="60"/>
        <w:rPr>
          <w:rFonts w:ascii="Arial" w:eastAsia="Arial" w:hAnsi="Arial"/>
          <w:sz w:val="22"/>
          <w:szCs w:val="22"/>
          <w:lang w:val="ru-RU"/>
        </w:rPr>
      </w:pPr>
      <w:r w:rsidRPr="006F5AA1">
        <w:rPr>
          <w:rFonts w:ascii="Arial" w:eastAsia="Arial" w:hAnsi="Arial"/>
          <w:sz w:val="22"/>
          <w:szCs w:val="22"/>
        </w:rPr>
        <w:t xml:space="preserve">Пассажир предъявляет претензии соответствующему перевозчику в течение 3 месяцев после завершения поездки, при наличии оригинала действующего и закомпостированного билета и документа резервирования. Если это предусмотрено перевозчиком, вместо документа резервирования можно предъявить справку об </w:t>
      </w:r>
      <w:r w:rsidRPr="00723F65">
        <w:rPr>
          <w:rFonts w:ascii="Arial" w:eastAsia="Arial" w:hAnsi="Arial"/>
          <w:sz w:val="22"/>
          <w:szCs w:val="22"/>
        </w:rPr>
        <w:t>опоздании.</w:t>
      </w:r>
      <w:r w:rsidRPr="00723F65">
        <w:rPr>
          <w:rFonts w:ascii="Arial" w:eastAsia="Arial" w:hAnsi="Arial"/>
          <w:sz w:val="22"/>
          <w:szCs w:val="22"/>
          <w:lang w:val="ru-RU"/>
        </w:rPr>
        <w:t xml:space="preserve"> Указанные выше сроки подачи претензии могут быть увеличены если подобное допускается национальным законодательством страны перевозчика.</w:t>
      </w:r>
    </w:p>
    <w:p w:rsidR="00655B4D" w:rsidRPr="006F5AA1" w:rsidRDefault="00655B4D" w:rsidP="00655B4D">
      <w:pPr>
        <w:rPr>
          <w:rFonts w:ascii="Arial" w:eastAsia="Times New Roman" w:hAnsi="Arial"/>
          <w:sz w:val="22"/>
          <w:szCs w:val="22"/>
        </w:rPr>
      </w:pPr>
    </w:p>
    <w:p w:rsidR="00655B4D" w:rsidRPr="006F5AA1" w:rsidRDefault="00655B4D" w:rsidP="00655B4D">
      <w:pPr>
        <w:tabs>
          <w:tab w:val="left" w:pos="700"/>
        </w:tabs>
        <w:rPr>
          <w:rFonts w:ascii="Arial" w:eastAsia="Arial" w:hAnsi="Arial"/>
          <w:b/>
          <w:sz w:val="21"/>
        </w:rPr>
      </w:pPr>
      <w:r w:rsidRPr="006F5AA1">
        <w:rPr>
          <w:rFonts w:ascii="Arial" w:eastAsia="Arial" w:hAnsi="Arial"/>
          <w:b/>
          <w:sz w:val="22"/>
        </w:rPr>
        <w:t>6.7.3</w:t>
      </w:r>
      <w:r w:rsidRPr="006F5AA1">
        <w:rPr>
          <w:rFonts w:ascii="Arial" w:eastAsia="Times New Roman" w:hAnsi="Arial"/>
        </w:rPr>
        <w:tab/>
      </w:r>
      <w:r w:rsidRPr="006F5AA1">
        <w:rPr>
          <w:rFonts w:ascii="Arial" w:eastAsia="Arial" w:hAnsi="Arial"/>
          <w:b/>
          <w:sz w:val="21"/>
        </w:rPr>
        <w:t>Исключения</w:t>
      </w:r>
    </w:p>
    <w:p w:rsidR="00655B4D" w:rsidRPr="006F5AA1" w:rsidRDefault="00655B4D" w:rsidP="00655B4D">
      <w:pPr>
        <w:rPr>
          <w:rFonts w:ascii="Arial" w:eastAsia="Times New Roman" w:hAnsi="Arial"/>
        </w:rPr>
      </w:pPr>
    </w:p>
    <w:p w:rsidR="00655B4D" w:rsidRPr="006F5AA1" w:rsidRDefault="00655B4D" w:rsidP="00655B4D">
      <w:pPr>
        <w:ind w:left="540" w:right="80"/>
        <w:rPr>
          <w:rFonts w:ascii="Arial" w:eastAsia="Arial" w:hAnsi="Arial"/>
          <w:sz w:val="22"/>
        </w:rPr>
      </w:pPr>
      <w:r w:rsidRPr="006F5AA1">
        <w:rPr>
          <w:rFonts w:ascii="Arial" w:eastAsia="Arial" w:hAnsi="Arial"/>
          <w:sz w:val="22"/>
        </w:rPr>
        <w:t xml:space="preserve">По </w:t>
      </w:r>
      <w:r w:rsidRPr="006F5AA1">
        <w:rPr>
          <w:rFonts w:ascii="Arial" w:eastAsia="Arial" w:hAnsi="Arial"/>
          <w:sz w:val="22"/>
          <w:lang w:val="ru-RU"/>
        </w:rPr>
        <w:t>проездным билетам</w:t>
      </w:r>
      <w:r w:rsidRPr="006F5AA1">
        <w:rPr>
          <w:rFonts w:ascii="Arial" w:eastAsia="Arial" w:hAnsi="Arial"/>
          <w:sz w:val="22"/>
        </w:rPr>
        <w:t xml:space="preserve"> (например Interrail) и по спецпоездам </w:t>
      </w:r>
      <w:r w:rsidRPr="006F5AA1">
        <w:rPr>
          <w:rFonts w:ascii="Arial" w:eastAsia="Arial" w:hAnsi="Arial"/>
          <w:sz w:val="22"/>
          <w:lang w:val="ru-RU"/>
        </w:rPr>
        <w:t>компенсация</w:t>
      </w:r>
      <w:r w:rsidRPr="006F5AA1">
        <w:rPr>
          <w:rFonts w:ascii="Arial" w:eastAsia="Arial" w:hAnsi="Arial"/>
          <w:sz w:val="22"/>
        </w:rPr>
        <w:t xml:space="preserve"> согласно п. 6.7.2 не </w:t>
      </w:r>
      <w:r w:rsidRPr="006F5AA1">
        <w:rPr>
          <w:rFonts w:ascii="Arial" w:eastAsia="Arial" w:hAnsi="Arial"/>
          <w:sz w:val="22"/>
          <w:lang w:val="ru-RU"/>
        </w:rPr>
        <w:t>выплачивается</w:t>
      </w:r>
      <w:r w:rsidRPr="006F5AA1">
        <w:rPr>
          <w:rFonts w:ascii="Arial" w:eastAsia="Arial" w:hAnsi="Arial"/>
          <w:sz w:val="22"/>
        </w:rPr>
        <w:t>.</w:t>
      </w:r>
    </w:p>
    <w:p w:rsidR="00655B4D" w:rsidRPr="006F5AA1" w:rsidRDefault="00655B4D" w:rsidP="00655B4D">
      <w:pPr>
        <w:rPr>
          <w:rFonts w:ascii="Arial" w:eastAsia="Times New Roman" w:hAnsi="Arial"/>
        </w:rPr>
      </w:pPr>
    </w:p>
    <w:p w:rsidR="00655B4D" w:rsidRPr="006F5AA1" w:rsidRDefault="00655B4D" w:rsidP="00655B4D">
      <w:pPr>
        <w:rPr>
          <w:rFonts w:ascii="Arial" w:eastAsia="Arial" w:hAnsi="Arial"/>
          <w:b/>
          <w:sz w:val="22"/>
        </w:rPr>
      </w:pPr>
      <w:r w:rsidRPr="006F5AA1">
        <w:rPr>
          <w:rFonts w:ascii="Arial" w:eastAsia="Arial" w:hAnsi="Arial"/>
          <w:b/>
          <w:sz w:val="22"/>
        </w:rPr>
        <w:t>6.7.4 Иные требования</w:t>
      </w:r>
    </w:p>
    <w:p w:rsidR="00655B4D" w:rsidRPr="006F5AA1" w:rsidRDefault="00655B4D" w:rsidP="00655B4D">
      <w:pPr>
        <w:rPr>
          <w:rFonts w:ascii="Arial" w:eastAsia="Times New Roman" w:hAnsi="Arial"/>
        </w:rPr>
      </w:pPr>
    </w:p>
    <w:p w:rsidR="00655B4D" w:rsidRPr="006F5AA1" w:rsidRDefault="00655B4D" w:rsidP="00655B4D">
      <w:pPr>
        <w:ind w:left="540" w:right="840"/>
        <w:rPr>
          <w:rFonts w:ascii="Arial" w:eastAsia="Arial" w:hAnsi="Arial"/>
          <w:sz w:val="22"/>
        </w:rPr>
      </w:pPr>
      <w:r w:rsidRPr="006F5AA1">
        <w:rPr>
          <w:rFonts w:ascii="Arial" w:eastAsia="Arial" w:hAnsi="Arial"/>
          <w:sz w:val="22"/>
        </w:rPr>
        <w:t>Вместо перечисленных выше требований пассажир может при обращении ко всем перевозчикам, работающим по Особым условиям</w:t>
      </w:r>
    </w:p>
    <w:p w:rsidR="00655B4D" w:rsidRPr="006F5AA1" w:rsidRDefault="00655B4D" w:rsidP="00655B4D">
      <w:pPr>
        <w:rPr>
          <w:rFonts w:ascii="Arial" w:eastAsia="Times New Roman" w:hAnsi="Arial"/>
        </w:rPr>
      </w:pPr>
    </w:p>
    <w:p w:rsidR="00655B4D" w:rsidRPr="006F5AA1" w:rsidRDefault="00655B4D" w:rsidP="00653258">
      <w:pPr>
        <w:numPr>
          <w:ilvl w:val="0"/>
          <w:numId w:val="52"/>
        </w:numPr>
        <w:ind w:left="1080" w:right="120"/>
        <w:rPr>
          <w:rFonts w:ascii="Arial" w:eastAsia="Symbol" w:hAnsi="Arial"/>
          <w:sz w:val="22"/>
        </w:rPr>
      </w:pPr>
      <w:r w:rsidRPr="006F5AA1">
        <w:rPr>
          <w:rFonts w:ascii="Arial" w:eastAsia="Arial" w:hAnsi="Arial"/>
          <w:sz w:val="22"/>
        </w:rPr>
        <w:t xml:space="preserve">отказаться от продолжения поездки и потребовать возмещения </w:t>
      </w:r>
      <w:r w:rsidRPr="006F5AA1">
        <w:rPr>
          <w:rFonts w:ascii="Arial" w:eastAsia="Arial" w:hAnsi="Arial"/>
          <w:sz w:val="22"/>
          <w:lang w:val="ru-RU"/>
        </w:rPr>
        <w:t xml:space="preserve">полной </w:t>
      </w:r>
      <w:r w:rsidRPr="006F5AA1">
        <w:rPr>
          <w:rFonts w:ascii="Arial" w:eastAsia="Arial" w:hAnsi="Arial"/>
          <w:sz w:val="22"/>
        </w:rPr>
        <w:t xml:space="preserve">стоимости проезда по </w:t>
      </w:r>
      <w:r w:rsidRPr="006F5AA1">
        <w:rPr>
          <w:rFonts w:ascii="Arial" w:eastAsia="Arial" w:hAnsi="Arial"/>
          <w:sz w:val="22"/>
          <w:lang w:val="ru-RU"/>
        </w:rPr>
        <w:t xml:space="preserve">неиспользованной части </w:t>
      </w:r>
      <w:r w:rsidRPr="006F5AA1">
        <w:rPr>
          <w:rFonts w:ascii="Arial" w:eastAsia="Arial" w:hAnsi="Arial"/>
          <w:sz w:val="22"/>
        </w:rPr>
        <w:t>маршрута</w:t>
      </w:r>
      <w:r w:rsidRPr="006F5AA1">
        <w:rPr>
          <w:rFonts w:ascii="Arial" w:eastAsia="Arial" w:hAnsi="Arial"/>
          <w:sz w:val="22"/>
          <w:lang w:val="ru-RU"/>
        </w:rPr>
        <w:t>, указанного в билете</w:t>
      </w:r>
      <w:r w:rsidRPr="006F5AA1">
        <w:rPr>
          <w:rFonts w:ascii="Arial" w:eastAsia="Arial" w:hAnsi="Arial"/>
          <w:sz w:val="22"/>
        </w:rPr>
        <w:t xml:space="preserve"> или</w:t>
      </w:r>
    </w:p>
    <w:p w:rsidR="00655B4D" w:rsidRPr="006F5AA1" w:rsidRDefault="00655B4D" w:rsidP="00653258">
      <w:pPr>
        <w:numPr>
          <w:ilvl w:val="0"/>
          <w:numId w:val="52"/>
        </w:numPr>
        <w:ind w:left="1080" w:right="360"/>
        <w:rPr>
          <w:rFonts w:ascii="Arial" w:eastAsia="Symbol" w:hAnsi="Arial"/>
          <w:sz w:val="22"/>
        </w:rPr>
      </w:pPr>
      <w:r w:rsidRPr="006F5AA1">
        <w:rPr>
          <w:rFonts w:ascii="Arial" w:eastAsia="Arial" w:hAnsi="Arial"/>
          <w:sz w:val="22"/>
        </w:rPr>
        <w:t>отказаться от продолжения поездки, бесплатно вернуться на место отправления на следующем подходящем поезде участвующего перевозчика и потребовать возмещения всей стоимости поездки или</w:t>
      </w:r>
    </w:p>
    <w:p w:rsidR="00655B4D" w:rsidRPr="006F5AA1" w:rsidRDefault="00655B4D" w:rsidP="00653258">
      <w:pPr>
        <w:numPr>
          <w:ilvl w:val="0"/>
          <w:numId w:val="52"/>
        </w:numPr>
        <w:ind w:left="1080" w:right="1260"/>
        <w:rPr>
          <w:rFonts w:ascii="Arial" w:eastAsia="Symbol" w:hAnsi="Arial"/>
          <w:sz w:val="22"/>
        </w:rPr>
      </w:pPr>
      <w:r w:rsidRPr="006F5AA1">
        <w:rPr>
          <w:rFonts w:ascii="Arial" w:eastAsia="Arial" w:hAnsi="Arial"/>
          <w:sz w:val="22"/>
        </w:rPr>
        <w:t>продолжить поездку на поезде участвующего перевозчика, позволяющем с минимальным возможным опозданием прибыть в конечную точку.</w:t>
      </w:r>
    </w:p>
    <w:p w:rsidR="00655B4D" w:rsidRPr="006F5AA1" w:rsidRDefault="00655B4D" w:rsidP="00655B4D">
      <w:pPr>
        <w:ind w:left="360"/>
        <w:rPr>
          <w:rFonts w:ascii="Arial" w:eastAsia="Times New Roman" w:hAnsi="Arial"/>
        </w:rPr>
      </w:pPr>
    </w:p>
    <w:p w:rsidR="00655B4D" w:rsidRPr="006F5AA1" w:rsidRDefault="00655B4D" w:rsidP="00655B4D">
      <w:pPr>
        <w:ind w:left="540"/>
        <w:rPr>
          <w:rFonts w:ascii="Arial" w:eastAsia="Times New Roman" w:hAnsi="Arial"/>
          <w:sz w:val="22"/>
        </w:rPr>
      </w:pPr>
      <w:r w:rsidRPr="006F5AA1">
        <w:rPr>
          <w:rFonts w:ascii="Arial" w:eastAsia="Arial" w:hAnsi="Arial"/>
          <w:sz w:val="22"/>
        </w:rPr>
        <w:t>Сохраняются другие права пассажиров в ЕС в соответствии с PRR</w:t>
      </w:r>
      <w:r w:rsidRPr="006F5AA1">
        <w:rPr>
          <w:rFonts w:ascii="Arial" w:eastAsia="Times New Roman" w:hAnsi="Arial"/>
          <w:sz w:val="22"/>
        </w:rPr>
        <w:t>.</w:t>
      </w:r>
    </w:p>
    <w:p w:rsidR="00655B4D" w:rsidRPr="006F5AA1" w:rsidRDefault="00655B4D" w:rsidP="00655B4D">
      <w:pPr>
        <w:rPr>
          <w:rFonts w:ascii="Arial" w:eastAsia="Times New Roman" w:hAnsi="Arial"/>
        </w:rPr>
      </w:pPr>
    </w:p>
    <w:p w:rsidR="00655B4D" w:rsidRPr="006F5AA1" w:rsidRDefault="00655B4D" w:rsidP="00655B4D">
      <w:pPr>
        <w:tabs>
          <w:tab w:val="left" w:pos="700"/>
        </w:tabs>
        <w:rPr>
          <w:rFonts w:ascii="Arial" w:eastAsia="Arial" w:hAnsi="Arial"/>
          <w:b/>
          <w:sz w:val="22"/>
        </w:rPr>
      </w:pPr>
      <w:r w:rsidRPr="006F5AA1">
        <w:rPr>
          <w:rFonts w:ascii="Arial" w:eastAsia="Arial" w:hAnsi="Arial"/>
          <w:b/>
          <w:sz w:val="22"/>
        </w:rPr>
        <w:t>6.7.5</w:t>
      </w:r>
      <w:r w:rsidRPr="006F5AA1">
        <w:rPr>
          <w:rFonts w:ascii="Arial" w:eastAsia="Times New Roman" w:hAnsi="Arial"/>
        </w:rPr>
        <w:tab/>
      </w:r>
      <w:r>
        <w:rPr>
          <w:rFonts w:ascii="Arial" w:eastAsia="Arial" w:hAnsi="Arial"/>
          <w:b/>
          <w:sz w:val="22"/>
          <w:lang w:val="ru-RU"/>
        </w:rPr>
        <w:t>Основания</w:t>
      </w:r>
      <w:r w:rsidRPr="006F5AA1">
        <w:rPr>
          <w:rFonts w:ascii="Arial" w:eastAsia="Arial" w:hAnsi="Arial"/>
          <w:b/>
          <w:sz w:val="22"/>
        </w:rPr>
        <w:t xml:space="preserve"> </w:t>
      </w:r>
      <w:r w:rsidRPr="001B07C6">
        <w:rPr>
          <w:rFonts w:ascii="Arial" w:eastAsia="Arial" w:hAnsi="Arial"/>
          <w:b/>
          <w:sz w:val="22"/>
          <w:lang w:val="ru-RU"/>
        </w:rPr>
        <w:t>отказа в приеме претензи</w:t>
      </w:r>
      <w:r>
        <w:rPr>
          <w:rFonts w:ascii="Arial" w:eastAsia="Arial" w:hAnsi="Arial"/>
          <w:b/>
          <w:sz w:val="22"/>
          <w:lang w:val="ru-RU"/>
        </w:rPr>
        <w:t xml:space="preserve">и </w:t>
      </w:r>
    </w:p>
    <w:p w:rsidR="00655B4D" w:rsidRPr="006F5AA1" w:rsidRDefault="00655B4D" w:rsidP="00655B4D">
      <w:pPr>
        <w:rPr>
          <w:rFonts w:ascii="Arial" w:eastAsia="Times New Roman" w:hAnsi="Arial"/>
        </w:rPr>
      </w:pPr>
    </w:p>
    <w:p w:rsidR="00655B4D" w:rsidRPr="006F5AA1" w:rsidRDefault="00655B4D" w:rsidP="00655B4D">
      <w:pPr>
        <w:ind w:left="700"/>
        <w:rPr>
          <w:rFonts w:ascii="Arial" w:eastAsia="Arial" w:hAnsi="Arial"/>
          <w:sz w:val="22"/>
          <w:szCs w:val="22"/>
        </w:rPr>
      </w:pPr>
      <w:r w:rsidRPr="006F5AA1">
        <w:rPr>
          <w:rFonts w:ascii="Arial" w:eastAsia="Arial" w:hAnsi="Arial"/>
          <w:sz w:val="22"/>
          <w:szCs w:val="22"/>
        </w:rPr>
        <w:t xml:space="preserve">Претензии пассажиров </w:t>
      </w:r>
      <w:r w:rsidRPr="006F5AA1">
        <w:rPr>
          <w:rFonts w:ascii="Arial" w:eastAsia="Arial" w:hAnsi="Arial"/>
          <w:sz w:val="22"/>
          <w:szCs w:val="22"/>
          <w:lang w:val="ru-RU"/>
        </w:rPr>
        <w:t xml:space="preserve">согласно </w:t>
      </w:r>
      <w:r w:rsidRPr="006F5AA1">
        <w:rPr>
          <w:rFonts w:ascii="Arial" w:eastAsia="Arial" w:hAnsi="Arial"/>
          <w:sz w:val="22"/>
          <w:szCs w:val="22"/>
        </w:rPr>
        <w:t xml:space="preserve"> подпункт</w:t>
      </w:r>
      <w:r w:rsidRPr="006F5AA1">
        <w:rPr>
          <w:rFonts w:ascii="Arial" w:eastAsia="Arial" w:hAnsi="Arial"/>
          <w:sz w:val="22"/>
          <w:szCs w:val="22"/>
          <w:lang w:val="ru-RU"/>
        </w:rPr>
        <w:t>у</w:t>
      </w:r>
      <w:r w:rsidRPr="006F5AA1">
        <w:rPr>
          <w:rFonts w:ascii="Arial" w:eastAsia="Arial" w:hAnsi="Arial"/>
          <w:sz w:val="22"/>
          <w:szCs w:val="22"/>
        </w:rPr>
        <w:t xml:space="preserve"> 6.7.1 не принимаются, если нарушение расписания движения произошло вследствие:</w:t>
      </w:r>
    </w:p>
    <w:p w:rsidR="00655B4D" w:rsidRPr="006F5AA1" w:rsidRDefault="00655B4D" w:rsidP="00653258">
      <w:pPr>
        <w:numPr>
          <w:ilvl w:val="0"/>
          <w:numId w:val="53"/>
        </w:numPr>
        <w:ind w:left="1060" w:right="40"/>
        <w:rPr>
          <w:rFonts w:ascii="Arial" w:eastAsia="Symbol" w:hAnsi="Arial"/>
          <w:sz w:val="22"/>
          <w:szCs w:val="22"/>
        </w:rPr>
      </w:pPr>
      <w:r w:rsidRPr="006F5AA1">
        <w:rPr>
          <w:rFonts w:ascii="Arial" w:eastAsia="Arial" w:hAnsi="Arial"/>
          <w:sz w:val="22"/>
          <w:szCs w:val="22"/>
        </w:rPr>
        <w:t>обстоятельств, не относящихся к сфере компетенции железнодорожного предприятия, которых перевозчик не мог избежать, несмотря на принятие необходимых мер, и последствия которых он не мог предотвратить,</w:t>
      </w:r>
    </w:p>
    <w:p w:rsidR="00655B4D" w:rsidRPr="006F5AA1" w:rsidRDefault="00655B4D" w:rsidP="00653258">
      <w:pPr>
        <w:numPr>
          <w:ilvl w:val="0"/>
          <w:numId w:val="53"/>
        </w:numPr>
        <w:ind w:left="1060" w:right="320"/>
        <w:rPr>
          <w:rFonts w:ascii="Arial" w:eastAsia="Symbol" w:hAnsi="Arial"/>
          <w:sz w:val="22"/>
          <w:szCs w:val="22"/>
        </w:rPr>
      </w:pPr>
      <w:r w:rsidRPr="006F5AA1">
        <w:rPr>
          <w:rFonts w:ascii="Arial" w:eastAsia="Arial" w:hAnsi="Arial"/>
          <w:sz w:val="22"/>
          <w:szCs w:val="22"/>
        </w:rPr>
        <w:t>своевременного информирования об ограничении движения вследствие ремонтных или строительных работ,</w:t>
      </w:r>
    </w:p>
    <w:p w:rsidR="00655B4D" w:rsidRPr="006F5AA1" w:rsidRDefault="00655B4D" w:rsidP="00653258">
      <w:pPr>
        <w:numPr>
          <w:ilvl w:val="0"/>
          <w:numId w:val="53"/>
        </w:numPr>
        <w:ind w:left="1060"/>
        <w:rPr>
          <w:rFonts w:ascii="Arial" w:eastAsia="Symbol" w:hAnsi="Arial"/>
          <w:sz w:val="22"/>
          <w:szCs w:val="22"/>
        </w:rPr>
      </w:pPr>
      <w:r w:rsidRPr="006F5AA1">
        <w:rPr>
          <w:rFonts w:ascii="Arial" w:eastAsia="Arial" w:hAnsi="Arial"/>
          <w:sz w:val="22"/>
          <w:szCs w:val="22"/>
        </w:rPr>
        <w:t>забастовки</w:t>
      </w:r>
    </w:p>
    <w:p w:rsidR="00655B4D" w:rsidRPr="006F5AA1" w:rsidRDefault="00655B4D" w:rsidP="00653258">
      <w:pPr>
        <w:numPr>
          <w:ilvl w:val="0"/>
          <w:numId w:val="53"/>
        </w:numPr>
        <w:ind w:left="1060"/>
        <w:rPr>
          <w:rFonts w:ascii="Arial" w:eastAsia="Symbol" w:hAnsi="Arial"/>
          <w:sz w:val="22"/>
          <w:szCs w:val="22"/>
        </w:rPr>
      </w:pPr>
      <w:r w:rsidRPr="006F5AA1">
        <w:rPr>
          <w:rFonts w:ascii="Arial" w:eastAsia="Arial" w:hAnsi="Arial"/>
          <w:sz w:val="22"/>
          <w:szCs w:val="22"/>
        </w:rPr>
        <w:t>вины пассажира,</w:t>
      </w:r>
    </w:p>
    <w:p w:rsidR="00655B4D" w:rsidRPr="006F5AA1" w:rsidRDefault="00655B4D" w:rsidP="00653258">
      <w:pPr>
        <w:numPr>
          <w:ilvl w:val="0"/>
          <w:numId w:val="53"/>
        </w:numPr>
        <w:spacing w:line="246" w:lineRule="auto"/>
        <w:ind w:left="1060" w:right="100"/>
        <w:rPr>
          <w:rFonts w:ascii="Arial" w:eastAsia="Symbol" w:hAnsi="Arial"/>
          <w:sz w:val="22"/>
          <w:szCs w:val="22"/>
        </w:rPr>
      </w:pPr>
      <w:r w:rsidRPr="006F5AA1">
        <w:rPr>
          <w:rFonts w:ascii="Arial" w:eastAsia="Arial" w:hAnsi="Arial"/>
          <w:sz w:val="22"/>
          <w:szCs w:val="22"/>
        </w:rPr>
        <w:t>действий третьих лиц, которых перевозчик не мог избежать, несмотря на принятие необходимых мер предосторожности, и последствия которых он не мог предотвратить; управляющий инфраструктурой или другое предприятие, использующее ту же железнодорожную инфраструктуру, не считается третьим лицом.</w:t>
      </w:r>
    </w:p>
    <w:p w:rsidR="00655B4D" w:rsidRDefault="00655B4D" w:rsidP="00655B4D">
      <w:pPr>
        <w:tabs>
          <w:tab w:val="left" w:pos="700"/>
        </w:tabs>
        <w:spacing w:line="0" w:lineRule="atLeast"/>
        <w:rPr>
          <w:rFonts w:ascii="Arial" w:eastAsia="Arial" w:hAnsi="Arial"/>
          <w:b/>
          <w:sz w:val="21"/>
        </w:rPr>
      </w:pPr>
      <w:bookmarkStart w:id="20" w:name="page16"/>
      <w:bookmarkEnd w:id="20"/>
      <w:r w:rsidRPr="006F5AA1">
        <w:rPr>
          <w:rFonts w:ascii="Arial" w:eastAsia="Arial" w:hAnsi="Arial"/>
          <w:b/>
          <w:sz w:val="22"/>
        </w:rPr>
        <w:t>6.8</w:t>
      </w:r>
      <w:r w:rsidRPr="006F5AA1">
        <w:rPr>
          <w:rFonts w:ascii="Arial" w:eastAsia="Times New Roman" w:hAnsi="Arial"/>
        </w:rPr>
        <w:tab/>
      </w:r>
      <w:r w:rsidRPr="006F5AA1">
        <w:rPr>
          <w:rFonts w:ascii="Arial" w:eastAsia="Arial" w:hAnsi="Arial"/>
          <w:b/>
          <w:sz w:val="21"/>
        </w:rPr>
        <w:t>Поведение пассажиров на станциях и в поездах</w:t>
      </w:r>
    </w:p>
    <w:p w:rsidR="00655B4D" w:rsidRPr="006F5AA1" w:rsidRDefault="00655B4D" w:rsidP="00655B4D">
      <w:pPr>
        <w:tabs>
          <w:tab w:val="left" w:pos="700"/>
        </w:tabs>
        <w:spacing w:line="0" w:lineRule="atLeast"/>
        <w:rPr>
          <w:rFonts w:ascii="Arial" w:eastAsia="Arial" w:hAnsi="Arial"/>
          <w:b/>
          <w:sz w:val="21"/>
        </w:rPr>
      </w:pPr>
    </w:p>
    <w:p w:rsidR="00655B4D" w:rsidRPr="006F5AA1" w:rsidRDefault="00655B4D" w:rsidP="00655B4D">
      <w:pPr>
        <w:tabs>
          <w:tab w:val="left" w:pos="700"/>
        </w:tabs>
        <w:rPr>
          <w:rFonts w:ascii="Arial" w:eastAsia="Arial" w:hAnsi="Arial"/>
          <w:sz w:val="22"/>
          <w:szCs w:val="22"/>
        </w:rPr>
      </w:pPr>
      <w:r w:rsidRPr="006F5AA1">
        <w:rPr>
          <w:rFonts w:ascii="Arial" w:eastAsia="Arial" w:hAnsi="Arial"/>
          <w:b/>
          <w:sz w:val="22"/>
        </w:rPr>
        <w:t>6.8.1</w:t>
      </w:r>
      <w:r w:rsidRPr="006F5AA1">
        <w:rPr>
          <w:rFonts w:ascii="Arial" w:eastAsia="Times New Roman" w:hAnsi="Arial"/>
        </w:rPr>
        <w:tab/>
      </w:r>
      <w:r w:rsidRPr="006F5AA1">
        <w:rPr>
          <w:rFonts w:ascii="Arial" w:eastAsia="Arial" w:hAnsi="Arial"/>
          <w:sz w:val="22"/>
          <w:szCs w:val="22"/>
        </w:rPr>
        <w:t>Общее</w:t>
      </w:r>
    </w:p>
    <w:p w:rsidR="00655B4D" w:rsidRPr="006F5AA1" w:rsidRDefault="00655B4D" w:rsidP="00655B4D">
      <w:pPr>
        <w:rPr>
          <w:rFonts w:ascii="Arial" w:eastAsia="Times New Roman" w:hAnsi="Arial"/>
        </w:rPr>
      </w:pPr>
    </w:p>
    <w:p w:rsidR="00655B4D" w:rsidRPr="006F5AA1" w:rsidRDefault="00655B4D" w:rsidP="00655B4D">
      <w:pPr>
        <w:ind w:left="540" w:right="160"/>
        <w:rPr>
          <w:rFonts w:ascii="Arial" w:eastAsia="Arial" w:hAnsi="Arial"/>
          <w:sz w:val="22"/>
        </w:rPr>
      </w:pPr>
      <w:r w:rsidRPr="006F5AA1">
        <w:rPr>
          <w:rFonts w:ascii="Arial" w:eastAsia="Arial" w:hAnsi="Arial"/>
          <w:sz w:val="22"/>
        </w:rPr>
        <w:lastRenderedPageBreak/>
        <w:t>Перевозчики, управляющие вокзалами и инфраструктурой, могут предусмотреть определенные условия допуска к станционной территории и к поездам. Пассажир обязан следовать их указаниям и указаниям их персонала.</w:t>
      </w:r>
    </w:p>
    <w:p w:rsidR="00655B4D" w:rsidRPr="006F5AA1" w:rsidRDefault="00655B4D" w:rsidP="00655B4D">
      <w:pPr>
        <w:rPr>
          <w:rFonts w:ascii="Arial" w:eastAsia="Times New Roman" w:hAnsi="Arial"/>
        </w:rPr>
      </w:pPr>
    </w:p>
    <w:p w:rsidR="00655B4D" w:rsidRPr="006F5AA1" w:rsidRDefault="00655B4D" w:rsidP="00655B4D">
      <w:pPr>
        <w:ind w:left="540" w:right="340"/>
        <w:rPr>
          <w:rFonts w:ascii="Arial" w:eastAsia="Arial" w:hAnsi="Arial"/>
          <w:sz w:val="22"/>
        </w:rPr>
      </w:pPr>
      <w:r w:rsidRPr="006F5AA1">
        <w:rPr>
          <w:rFonts w:ascii="Arial" w:eastAsia="Arial" w:hAnsi="Arial"/>
          <w:sz w:val="22"/>
        </w:rPr>
        <w:t>Если определенные перевозчики для посадки в свои поезда предусматривают входной контроль, то пассажиры должны выполнять такую обязанность.</w:t>
      </w:r>
    </w:p>
    <w:p w:rsidR="00655B4D" w:rsidRPr="006F5AA1" w:rsidRDefault="00655B4D" w:rsidP="00655B4D">
      <w:pPr>
        <w:rPr>
          <w:rFonts w:ascii="Arial" w:eastAsia="Times New Roman" w:hAnsi="Arial"/>
        </w:rPr>
      </w:pPr>
    </w:p>
    <w:p w:rsidR="00655B4D" w:rsidRPr="006F5AA1" w:rsidRDefault="00655B4D" w:rsidP="00655B4D">
      <w:pPr>
        <w:ind w:left="540" w:right="160"/>
        <w:rPr>
          <w:rFonts w:ascii="Arial" w:eastAsia="Arial" w:hAnsi="Arial"/>
          <w:sz w:val="22"/>
        </w:rPr>
      </w:pPr>
      <w:r w:rsidRPr="006F5AA1">
        <w:rPr>
          <w:rFonts w:ascii="Arial" w:eastAsia="Arial" w:hAnsi="Arial"/>
          <w:sz w:val="22"/>
        </w:rPr>
        <w:t xml:space="preserve">Пассажиры с именными билетами или картами, дающими право на скидки, обязаны при проведении контроля проездных </w:t>
      </w:r>
      <w:r>
        <w:rPr>
          <w:rFonts w:ascii="Arial" w:eastAsia="Arial" w:hAnsi="Arial"/>
          <w:sz w:val="22"/>
          <w:lang w:val="ru-RU"/>
        </w:rPr>
        <w:t>документов</w:t>
      </w:r>
      <w:r w:rsidRPr="006F5AA1">
        <w:rPr>
          <w:rFonts w:ascii="Arial" w:eastAsia="Arial" w:hAnsi="Arial"/>
          <w:sz w:val="22"/>
        </w:rPr>
        <w:t xml:space="preserve"> предъявить соответствующие документы со своей фотографией, подтверждающие право проезда или право на скидку.</w:t>
      </w:r>
    </w:p>
    <w:p w:rsidR="00655B4D" w:rsidRPr="006F5AA1" w:rsidRDefault="00655B4D" w:rsidP="00655B4D">
      <w:pPr>
        <w:rPr>
          <w:rFonts w:ascii="Arial" w:eastAsia="Times New Roman" w:hAnsi="Arial"/>
        </w:rPr>
      </w:pPr>
    </w:p>
    <w:p w:rsidR="00655B4D" w:rsidRPr="006F5AA1" w:rsidRDefault="00655B4D" w:rsidP="00655B4D">
      <w:pPr>
        <w:ind w:left="540"/>
        <w:rPr>
          <w:rFonts w:ascii="Arial" w:eastAsia="Arial" w:hAnsi="Arial"/>
          <w:sz w:val="22"/>
        </w:rPr>
      </w:pPr>
      <w:r w:rsidRPr="006F5AA1">
        <w:rPr>
          <w:rFonts w:ascii="Arial" w:eastAsia="Arial" w:hAnsi="Arial"/>
          <w:sz w:val="22"/>
        </w:rPr>
        <w:t>Пассажир не должен мешать другим пассажирам.</w:t>
      </w:r>
    </w:p>
    <w:p w:rsidR="00655B4D" w:rsidRPr="006F5AA1" w:rsidRDefault="00655B4D" w:rsidP="00655B4D">
      <w:pPr>
        <w:rPr>
          <w:rFonts w:ascii="Arial" w:eastAsia="Times New Roman" w:hAnsi="Arial"/>
        </w:rPr>
      </w:pPr>
    </w:p>
    <w:p w:rsidR="00655B4D" w:rsidRPr="006F5AA1" w:rsidRDefault="00655B4D" w:rsidP="00655B4D">
      <w:pPr>
        <w:ind w:left="540" w:right="720"/>
        <w:rPr>
          <w:rFonts w:ascii="Arial" w:eastAsia="Arial" w:hAnsi="Arial"/>
          <w:sz w:val="22"/>
        </w:rPr>
      </w:pPr>
      <w:r w:rsidRPr="006F5AA1">
        <w:rPr>
          <w:rFonts w:ascii="Arial" w:eastAsia="Arial" w:hAnsi="Arial"/>
          <w:sz w:val="22"/>
        </w:rPr>
        <w:t>Каждый пассажир может занимать лишь одно место для сидения. В поездах, где предусмотрены купе для маленьких детей или купе для пассажиров с ограниченной возможностью передвижения, другие пассажиры должны в случае необходимости освободить соответствующие места.</w:t>
      </w:r>
    </w:p>
    <w:p w:rsidR="00655B4D" w:rsidRPr="006F5AA1" w:rsidRDefault="00655B4D" w:rsidP="00655B4D">
      <w:pPr>
        <w:rPr>
          <w:rFonts w:ascii="Arial" w:eastAsia="Times New Roman" w:hAnsi="Arial"/>
        </w:rPr>
      </w:pPr>
    </w:p>
    <w:p w:rsidR="00655B4D" w:rsidRPr="006F5AA1" w:rsidRDefault="00655B4D" w:rsidP="00655B4D">
      <w:pPr>
        <w:ind w:left="540"/>
        <w:rPr>
          <w:rFonts w:ascii="Arial" w:eastAsia="Arial" w:hAnsi="Arial"/>
          <w:sz w:val="22"/>
        </w:rPr>
      </w:pPr>
      <w:r w:rsidRPr="006F5AA1">
        <w:rPr>
          <w:rFonts w:ascii="Arial" w:eastAsia="Arial" w:hAnsi="Arial"/>
          <w:sz w:val="22"/>
        </w:rPr>
        <w:t>В местах, где запрещено курение, нельзя курить даже с согласия других пассажиров.</w:t>
      </w:r>
    </w:p>
    <w:p w:rsidR="00655B4D" w:rsidRPr="006F5AA1" w:rsidRDefault="00655B4D" w:rsidP="00655B4D">
      <w:pPr>
        <w:rPr>
          <w:rFonts w:ascii="Arial" w:eastAsia="Times New Roman" w:hAnsi="Arial"/>
        </w:rPr>
      </w:pPr>
    </w:p>
    <w:p w:rsidR="00655B4D" w:rsidRPr="006F5AA1" w:rsidRDefault="00655B4D" w:rsidP="00655B4D">
      <w:pPr>
        <w:ind w:left="540" w:right="140"/>
        <w:rPr>
          <w:rFonts w:ascii="Arial" w:eastAsia="Arial" w:hAnsi="Arial"/>
          <w:sz w:val="22"/>
        </w:rPr>
      </w:pPr>
      <w:r w:rsidRPr="006F5AA1">
        <w:rPr>
          <w:rFonts w:ascii="Arial" w:eastAsia="Arial" w:hAnsi="Arial"/>
          <w:sz w:val="22"/>
        </w:rPr>
        <w:t>Пассажир может включать устройства аварийной сигнализации и аварийные устройства только при возникновении угрозы для его безопасности или для безопасности других пассажиров, других лиц или поезда. В случае неправомерного использования аварийных устройств пассажир должен оплатить штраф, предусмотренный SCCT.</w:t>
      </w:r>
    </w:p>
    <w:p w:rsidR="00655B4D" w:rsidRPr="006F5AA1" w:rsidRDefault="00655B4D" w:rsidP="00655B4D">
      <w:pPr>
        <w:rPr>
          <w:rFonts w:ascii="Arial" w:eastAsia="Times New Roman" w:hAnsi="Arial"/>
        </w:rPr>
      </w:pPr>
    </w:p>
    <w:p w:rsidR="00655B4D" w:rsidRPr="006F5AA1" w:rsidRDefault="00655B4D" w:rsidP="00655B4D">
      <w:pPr>
        <w:tabs>
          <w:tab w:val="left" w:pos="700"/>
        </w:tabs>
        <w:rPr>
          <w:rFonts w:ascii="Arial" w:eastAsia="Arial" w:hAnsi="Arial"/>
          <w:b/>
          <w:sz w:val="21"/>
        </w:rPr>
      </w:pPr>
      <w:r w:rsidRPr="006F5AA1">
        <w:rPr>
          <w:rFonts w:ascii="Arial" w:eastAsia="Arial" w:hAnsi="Arial"/>
          <w:b/>
          <w:sz w:val="22"/>
        </w:rPr>
        <w:t>6.8.2</w:t>
      </w:r>
      <w:r w:rsidRPr="006F5AA1">
        <w:rPr>
          <w:rFonts w:ascii="Arial" w:eastAsia="Times New Roman" w:hAnsi="Arial"/>
        </w:rPr>
        <w:tab/>
      </w:r>
      <w:r w:rsidRPr="006F5AA1">
        <w:rPr>
          <w:rFonts w:ascii="Arial" w:eastAsia="Arial" w:hAnsi="Arial"/>
          <w:b/>
          <w:sz w:val="21"/>
        </w:rPr>
        <w:t xml:space="preserve">Отказ </w:t>
      </w:r>
      <w:r w:rsidRPr="006F5AA1">
        <w:rPr>
          <w:rFonts w:ascii="Arial" w:eastAsia="Arial" w:hAnsi="Arial"/>
          <w:b/>
          <w:sz w:val="21"/>
          <w:lang w:val="ru-RU"/>
        </w:rPr>
        <w:t xml:space="preserve">в </w:t>
      </w:r>
      <w:r w:rsidRPr="006F5AA1">
        <w:rPr>
          <w:rFonts w:ascii="Arial" w:eastAsia="Arial" w:hAnsi="Arial"/>
          <w:b/>
          <w:sz w:val="21"/>
        </w:rPr>
        <w:t>перевозк</w:t>
      </w:r>
      <w:r w:rsidRPr="006F5AA1">
        <w:rPr>
          <w:rFonts w:ascii="Arial" w:eastAsia="Arial" w:hAnsi="Arial"/>
          <w:b/>
          <w:sz w:val="21"/>
          <w:lang w:val="ru-RU"/>
        </w:rPr>
        <w:t>е</w:t>
      </w:r>
    </w:p>
    <w:p w:rsidR="00655B4D" w:rsidRPr="006F5AA1" w:rsidRDefault="00655B4D" w:rsidP="00655B4D">
      <w:pPr>
        <w:rPr>
          <w:rFonts w:ascii="Arial" w:eastAsia="Times New Roman" w:hAnsi="Arial"/>
        </w:rPr>
      </w:pPr>
    </w:p>
    <w:p w:rsidR="00655B4D" w:rsidRPr="006F5AA1" w:rsidRDefault="00655B4D" w:rsidP="00655B4D">
      <w:pPr>
        <w:ind w:left="700"/>
        <w:rPr>
          <w:rFonts w:ascii="Arial" w:eastAsia="Arial" w:hAnsi="Arial"/>
          <w:sz w:val="22"/>
        </w:rPr>
      </w:pPr>
      <w:r w:rsidRPr="006F5AA1">
        <w:rPr>
          <w:rFonts w:ascii="Arial" w:eastAsia="Arial" w:hAnsi="Arial"/>
          <w:sz w:val="22"/>
        </w:rPr>
        <w:t>Согласно SCCT перевозчик может отказать пассажиру в перевозке, в том числе после начала поездки, если:</w:t>
      </w:r>
    </w:p>
    <w:p w:rsidR="00655B4D" w:rsidRPr="006F5AA1" w:rsidRDefault="00655B4D" w:rsidP="00655B4D">
      <w:pPr>
        <w:rPr>
          <w:rFonts w:ascii="Arial" w:eastAsia="Times New Roman" w:hAnsi="Arial"/>
        </w:rPr>
      </w:pPr>
    </w:p>
    <w:p w:rsidR="00655B4D" w:rsidRPr="006F5AA1" w:rsidRDefault="00655B4D" w:rsidP="00653258">
      <w:pPr>
        <w:numPr>
          <w:ilvl w:val="0"/>
          <w:numId w:val="54"/>
        </w:numPr>
        <w:ind w:left="1080"/>
        <w:rPr>
          <w:rFonts w:ascii="Arial" w:eastAsia="Symbol" w:hAnsi="Arial"/>
          <w:sz w:val="22"/>
        </w:rPr>
      </w:pPr>
      <w:r w:rsidRPr="006F5AA1">
        <w:rPr>
          <w:rFonts w:ascii="Arial" w:eastAsia="Arial" w:hAnsi="Arial"/>
          <w:sz w:val="22"/>
        </w:rPr>
        <w:t>пассажир не выполняет правила проезда, установленные SCIC-EWT</w:t>
      </w:r>
    </w:p>
    <w:p w:rsidR="00655B4D" w:rsidRPr="006F5AA1" w:rsidRDefault="00655B4D" w:rsidP="00653258">
      <w:pPr>
        <w:numPr>
          <w:ilvl w:val="0"/>
          <w:numId w:val="54"/>
        </w:numPr>
        <w:ind w:left="1080"/>
        <w:rPr>
          <w:rFonts w:ascii="Arial" w:eastAsia="Symbol" w:hAnsi="Arial"/>
          <w:sz w:val="22"/>
        </w:rPr>
      </w:pPr>
      <w:r w:rsidRPr="006F5AA1">
        <w:rPr>
          <w:rFonts w:ascii="Arial" w:eastAsia="Arial" w:hAnsi="Arial"/>
          <w:sz w:val="22"/>
        </w:rPr>
        <w:t>действия пассажира создают существенные помехи или представляют угрозу другим пассажирам, причиняют вред их здоровью или имуществу;</w:t>
      </w:r>
    </w:p>
    <w:p w:rsidR="00655B4D" w:rsidRPr="006F5AA1" w:rsidRDefault="00655B4D" w:rsidP="00653258">
      <w:pPr>
        <w:numPr>
          <w:ilvl w:val="0"/>
          <w:numId w:val="54"/>
        </w:numPr>
        <w:ind w:left="1080"/>
        <w:rPr>
          <w:rFonts w:ascii="Arial" w:eastAsia="Symbol" w:hAnsi="Arial"/>
          <w:sz w:val="22"/>
        </w:rPr>
      </w:pPr>
      <w:r w:rsidRPr="006F5AA1">
        <w:rPr>
          <w:rFonts w:ascii="Arial" w:eastAsia="Arial" w:hAnsi="Arial"/>
          <w:sz w:val="22"/>
        </w:rPr>
        <w:t>действия пассажира угрожают безопасности движения;</w:t>
      </w:r>
    </w:p>
    <w:p w:rsidR="00655B4D" w:rsidRPr="006F5AA1" w:rsidRDefault="00655B4D" w:rsidP="00653258">
      <w:pPr>
        <w:numPr>
          <w:ilvl w:val="0"/>
          <w:numId w:val="54"/>
        </w:numPr>
        <w:ind w:left="1080"/>
        <w:rPr>
          <w:rFonts w:ascii="Arial" w:eastAsia="Symbol" w:hAnsi="Arial"/>
          <w:sz w:val="22"/>
        </w:rPr>
      </w:pPr>
      <w:r w:rsidRPr="006F5AA1">
        <w:rPr>
          <w:rFonts w:ascii="Arial" w:eastAsia="Arial" w:hAnsi="Arial"/>
          <w:sz w:val="22"/>
        </w:rPr>
        <w:t>действия пассажира причиняют ущерб имуществу перевозчика,</w:t>
      </w:r>
    </w:p>
    <w:p w:rsidR="00655B4D" w:rsidRPr="006F5AA1" w:rsidRDefault="00655B4D" w:rsidP="00653258">
      <w:pPr>
        <w:numPr>
          <w:ilvl w:val="0"/>
          <w:numId w:val="54"/>
        </w:numPr>
        <w:ind w:left="1080"/>
        <w:jc w:val="both"/>
        <w:rPr>
          <w:rFonts w:ascii="Arial" w:eastAsia="Symbol" w:hAnsi="Arial"/>
          <w:sz w:val="22"/>
        </w:rPr>
      </w:pPr>
      <w:r w:rsidRPr="006F5AA1">
        <w:rPr>
          <w:rFonts w:ascii="Arial" w:eastAsia="Arial" w:hAnsi="Arial"/>
          <w:sz w:val="22"/>
        </w:rPr>
        <w:t>выполнению перевозки препятствуют обстоятельства, которые перевозчик не может предотвратить и устранение которых от него не зависит, в том числе несоблюдение пассажиром пограничных, таможенных и других административных правил.</w:t>
      </w:r>
    </w:p>
    <w:p w:rsidR="00655B4D" w:rsidRPr="006F5AA1" w:rsidRDefault="00655B4D" w:rsidP="00655B4D">
      <w:pPr>
        <w:rPr>
          <w:rFonts w:ascii="Arial" w:eastAsia="Times New Roman" w:hAnsi="Arial"/>
        </w:rPr>
      </w:pPr>
    </w:p>
    <w:p w:rsidR="00655B4D" w:rsidRPr="006F5AA1" w:rsidRDefault="00655B4D" w:rsidP="00655B4D">
      <w:pPr>
        <w:ind w:left="700" w:right="1680"/>
        <w:rPr>
          <w:rFonts w:ascii="Arial" w:eastAsia="Arial" w:hAnsi="Arial"/>
          <w:sz w:val="22"/>
        </w:rPr>
      </w:pPr>
      <w:r w:rsidRPr="006F5AA1">
        <w:rPr>
          <w:rFonts w:ascii="Arial" w:eastAsia="Arial" w:hAnsi="Arial"/>
          <w:sz w:val="22"/>
        </w:rPr>
        <w:t>Такие пассажиры не имеют права на возмещение стоимости перевозки и дополнительных сборов.</w:t>
      </w:r>
    </w:p>
    <w:p w:rsidR="00655B4D" w:rsidRPr="006F5AA1" w:rsidRDefault="00655B4D" w:rsidP="00655B4D">
      <w:pPr>
        <w:rPr>
          <w:rFonts w:ascii="Arial" w:eastAsia="Times New Roman" w:hAnsi="Arial"/>
        </w:rPr>
      </w:pPr>
    </w:p>
    <w:p w:rsidR="00655B4D" w:rsidRPr="006F5AA1" w:rsidRDefault="00655B4D" w:rsidP="00655B4D">
      <w:pPr>
        <w:tabs>
          <w:tab w:val="left" w:pos="520"/>
        </w:tabs>
        <w:rPr>
          <w:rFonts w:ascii="Arial" w:eastAsia="Arial" w:hAnsi="Arial"/>
          <w:b/>
          <w:sz w:val="21"/>
        </w:rPr>
      </w:pPr>
      <w:r w:rsidRPr="006F5AA1">
        <w:rPr>
          <w:rFonts w:ascii="Arial" w:eastAsia="Arial" w:hAnsi="Arial"/>
          <w:b/>
          <w:sz w:val="22"/>
        </w:rPr>
        <w:t>6.9</w:t>
      </w:r>
      <w:r w:rsidRPr="006F5AA1">
        <w:rPr>
          <w:rFonts w:ascii="Arial" w:eastAsia="Times New Roman" w:hAnsi="Arial"/>
        </w:rPr>
        <w:tab/>
      </w:r>
      <w:r w:rsidRPr="006F5AA1">
        <w:rPr>
          <w:rFonts w:ascii="Arial" w:eastAsia="Arial" w:hAnsi="Arial"/>
          <w:b/>
          <w:sz w:val="21"/>
        </w:rPr>
        <w:t>Рекламации</w:t>
      </w:r>
    </w:p>
    <w:p w:rsidR="00655B4D" w:rsidRPr="006F5AA1" w:rsidRDefault="00655B4D" w:rsidP="00655B4D">
      <w:pPr>
        <w:rPr>
          <w:rFonts w:ascii="Arial" w:eastAsia="Times New Roman" w:hAnsi="Arial"/>
        </w:rPr>
      </w:pPr>
    </w:p>
    <w:p w:rsidR="00655B4D" w:rsidRDefault="00655B4D" w:rsidP="00655B4D">
      <w:pPr>
        <w:ind w:left="540" w:right="520"/>
        <w:rPr>
          <w:rFonts w:ascii="Arial" w:eastAsia="Arial" w:hAnsi="Arial"/>
          <w:sz w:val="22"/>
        </w:rPr>
      </w:pPr>
      <w:r w:rsidRPr="006F5AA1">
        <w:rPr>
          <w:rFonts w:ascii="Arial" w:eastAsia="Arial" w:hAnsi="Arial"/>
          <w:sz w:val="22"/>
        </w:rPr>
        <w:t>Рекламации, не связанные с возмещением расходов, следует направлять в перечисленные в приложении V к данным Особым условиям рекламационные пункты перевозчиков.</w:t>
      </w:r>
    </w:p>
    <w:p w:rsidR="00655B4D" w:rsidRPr="006F5AA1" w:rsidRDefault="00655B4D" w:rsidP="00655B4D">
      <w:pPr>
        <w:ind w:left="540" w:right="520"/>
        <w:rPr>
          <w:rFonts w:ascii="Arial" w:eastAsia="Arial" w:hAnsi="Arial"/>
          <w:sz w:val="22"/>
        </w:rPr>
      </w:pPr>
    </w:p>
    <w:p w:rsidR="00655B4D" w:rsidRPr="006F5AA1" w:rsidRDefault="00655B4D" w:rsidP="00655B4D">
      <w:pPr>
        <w:rPr>
          <w:rFonts w:ascii="Arial" w:eastAsia="Times New Roman" w:hAnsi="Arial"/>
        </w:rPr>
      </w:pPr>
      <w:bookmarkStart w:id="21" w:name="page17"/>
      <w:bookmarkEnd w:id="21"/>
      <w:r>
        <w:rPr>
          <w:rFonts w:ascii="Arial" w:eastAsia="Arial" w:hAnsi="Arial"/>
          <w:sz w:val="22"/>
        </w:rPr>
        <w:br w:type="page"/>
      </w:r>
    </w:p>
    <w:p w:rsidR="00655B4D" w:rsidRPr="006F5AA1" w:rsidRDefault="00655B4D" w:rsidP="00655B4D">
      <w:pPr>
        <w:ind w:right="-7"/>
        <w:jc w:val="center"/>
        <w:rPr>
          <w:rFonts w:ascii="Arial" w:eastAsia="Arial" w:hAnsi="Arial"/>
          <w:b/>
          <w:sz w:val="28"/>
        </w:rPr>
      </w:pPr>
      <w:r w:rsidRPr="006F5AA1">
        <w:rPr>
          <w:rFonts w:ascii="Arial" w:eastAsia="Arial" w:hAnsi="Arial"/>
          <w:b/>
          <w:sz w:val="28"/>
        </w:rPr>
        <w:lastRenderedPageBreak/>
        <w:t>Часть III</w:t>
      </w:r>
    </w:p>
    <w:p w:rsidR="00655B4D" w:rsidRPr="006F5AA1" w:rsidRDefault="00655B4D" w:rsidP="00655B4D">
      <w:pPr>
        <w:rPr>
          <w:rFonts w:ascii="Arial" w:eastAsia="Times New Roman" w:hAnsi="Arial"/>
        </w:rPr>
      </w:pPr>
    </w:p>
    <w:p w:rsidR="00655B4D" w:rsidRPr="006F5AA1" w:rsidRDefault="00655B4D" w:rsidP="00655B4D">
      <w:pPr>
        <w:ind w:right="-7"/>
        <w:jc w:val="center"/>
        <w:rPr>
          <w:rFonts w:ascii="Arial" w:eastAsia="Arial" w:hAnsi="Arial"/>
          <w:b/>
          <w:sz w:val="28"/>
        </w:rPr>
      </w:pPr>
      <w:r w:rsidRPr="006F5AA1">
        <w:rPr>
          <w:rFonts w:ascii="Arial" w:eastAsia="Arial" w:hAnsi="Arial"/>
          <w:b/>
          <w:sz w:val="28"/>
        </w:rPr>
        <w:t>Особые условия перевозки и тарифные условия (SCCT)</w:t>
      </w:r>
    </w:p>
    <w:p w:rsidR="00655B4D" w:rsidRPr="006F5AA1" w:rsidRDefault="00655B4D" w:rsidP="00655B4D">
      <w:pPr>
        <w:rPr>
          <w:rFonts w:ascii="Arial" w:eastAsia="Times New Roman" w:hAnsi="Arial"/>
        </w:rPr>
      </w:pPr>
    </w:p>
    <w:p w:rsidR="00655B4D" w:rsidRPr="006F5AA1" w:rsidRDefault="00655B4D" w:rsidP="00655B4D">
      <w:pPr>
        <w:rPr>
          <w:rFonts w:ascii="Arial" w:eastAsia="Times New Roman" w:hAnsi="Arial"/>
        </w:rPr>
      </w:pPr>
    </w:p>
    <w:p w:rsidR="00655B4D" w:rsidRPr="006F5AA1" w:rsidRDefault="00655B4D" w:rsidP="00653258">
      <w:pPr>
        <w:numPr>
          <w:ilvl w:val="0"/>
          <w:numId w:val="8"/>
        </w:numPr>
        <w:tabs>
          <w:tab w:val="left" w:pos="568"/>
        </w:tabs>
        <w:ind w:left="568" w:hanging="568"/>
        <w:rPr>
          <w:rFonts w:ascii="Arial" w:eastAsia="Arial" w:hAnsi="Arial"/>
          <w:b/>
          <w:sz w:val="22"/>
        </w:rPr>
      </w:pPr>
      <w:r w:rsidRPr="006F5AA1">
        <w:rPr>
          <w:rFonts w:ascii="Arial" w:eastAsia="Arial" w:hAnsi="Arial"/>
          <w:b/>
          <w:sz w:val="22"/>
        </w:rPr>
        <w:t>Стоимость перевозки</w:t>
      </w:r>
    </w:p>
    <w:p w:rsidR="00655B4D" w:rsidRPr="006F5AA1" w:rsidRDefault="00655B4D" w:rsidP="00655B4D">
      <w:pPr>
        <w:rPr>
          <w:rFonts w:ascii="Arial" w:eastAsia="Times New Roman" w:hAnsi="Arial"/>
        </w:rPr>
      </w:pPr>
    </w:p>
    <w:p w:rsidR="00655B4D" w:rsidRPr="006F5AA1" w:rsidRDefault="00655B4D" w:rsidP="00655B4D">
      <w:pPr>
        <w:tabs>
          <w:tab w:val="left" w:pos="548"/>
        </w:tabs>
        <w:ind w:left="568" w:right="580" w:hanging="566"/>
        <w:rPr>
          <w:rFonts w:ascii="Arial" w:eastAsia="Arial" w:hAnsi="Arial"/>
          <w:sz w:val="22"/>
        </w:rPr>
      </w:pPr>
      <w:r w:rsidRPr="006F5AA1">
        <w:rPr>
          <w:rFonts w:ascii="Arial" w:eastAsia="Arial" w:hAnsi="Arial"/>
          <w:b/>
          <w:sz w:val="22"/>
        </w:rPr>
        <w:t>7.1</w:t>
      </w:r>
      <w:r w:rsidRPr="006F5AA1">
        <w:rPr>
          <w:rFonts w:ascii="Arial" w:eastAsia="Times New Roman" w:hAnsi="Arial"/>
        </w:rPr>
        <w:tab/>
      </w:r>
      <w:r w:rsidRPr="006F5AA1">
        <w:rPr>
          <w:rFonts w:ascii="Arial" w:eastAsia="Arial" w:hAnsi="Arial"/>
          <w:sz w:val="22"/>
        </w:rPr>
        <w:t>Согласно действующим для них внутренним правилам перевозчики объявляют стои-мость перевозки.</w:t>
      </w:r>
    </w:p>
    <w:p w:rsidR="00655B4D" w:rsidRPr="006F5AA1" w:rsidRDefault="00655B4D" w:rsidP="00655B4D">
      <w:pPr>
        <w:rPr>
          <w:rFonts w:ascii="Arial" w:eastAsia="Times New Roman" w:hAnsi="Arial"/>
        </w:rPr>
      </w:pPr>
    </w:p>
    <w:p w:rsidR="00655B4D" w:rsidRPr="006F5AA1" w:rsidRDefault="00655B4D" w:rsidP="00655B4D">
      <w:pPr>
        <w:tabs>
          <w:tab w:val="left" w:pos="528"/>
        </w:tabs>
        <w:ind w:left="8"/>
        <w:rPr>
          <w:rFonts w:ascii="Arial" w:eastAsia="Arial" w:hAnsi="Arial"/>
          <w:sz w:val="21"/>
        </w:rPr>
      </w:pPr>
      <w:r w:rsidRPr="006F5AA1">
        <w:rPr>
          <w:rFonts w:ascii="Arial" w:eastAsia="Arial" w:hAnsi="Arial"/>
          <w:b/>
          <w:sz w:val="22"/>
        </w:rPr>
        <w:t>7.2</w:t>
      </w:r>
      <w:r w:rsidRPr="006F5AA1">
        <w:rPr>
          <w:rFonts w:ascii="Arial" w:eastAsia="Times New Roman" w:hAnsi="Arial"/>
        </w:rPr>
        <w:tab/>
      </w:r>
      <w:r w:rsidRPr="006F5AA1">
        <w:rPr>
          <w:rFonts w:ascii="Arial" w:eastAsia="Arial" w:hAnsi="Arial"/>
          <w:sz w:val="21"/>
        </w:rPr>
        <w:t>После начала поездки нельзя требовать предоставления скидок на стоимость проезда.</w:t>
      </w:r>
    </w:p>
    <w:p w:rsidR="00655B4D" w:rsidRPr="006F5AA1" w:rsidRDefault="00655B4D" w:rsidP="00655B4D">
      <w:pPr>
        <w:rPr>
          <w:rFonts w:ascii="Arial" w:eastAsia="Times New Roman" w:hAnsi="Arial"/>
        </w:rPr>
      </w:pPr>
    </w:p>
    <w:p w:rsidR="00655B4D" w:rsidRPr="006F5AA1" w:rsidRDefault="00655B4D" w:rsidP="00655B4D">
      <w:pPr>
        <w:rPr>
          <w:rFonts w:ascii="Arial" w:eastAsia="Times New Roman" w:hAnsi="Arial"/>
        </w:rPr>
      </w:pPr>
    </w:p>
    <w:p w:rsidR="00655B4D" w:rsidRPr="006F5AA1" w:rsidRDefault="00655B4D" w:rsidP="00653258">
      <w:pPr>
        <w:numPr>
          <w:ilvl w:val="0"/>
          <w:numId w:val="9"/>
        </w:numPr>
        <w:tabs>
          <w:tab w:val="left" w:pos="568"/>
        </w:tabs>
        <w:ind w:left="568" w:hanging="568"/>
        <w:rPr>
          <w:rFonts w:ascii="Arial" w:eastAsia="Arial" w:hAnsi="Arial"/>
          <w:b/>
          <w:sz w:val="22"/>
        </w:rPr>
      </w:pPr>
      <w:r w:rsidRPr="006F5AA1">
        <w:rPr>
          <w:rFonts w:ascii="Arial" w:eastAsia="Arial" w:hAnsi="Arial"/>
          <w:b/>
          <w:sz w:val="22"/>
        </w:rPr>
        <w:t>Виды билетов</w:t>
      </w:r>
    </w:p>
    <w:p w:rsidR="00655B4D" w:rsidRPr="006F5AA1" w:rsidRDefault="00655B4D" w:rsidP="00655B4D">
      <w:pPr>
        <w:rPr>
          <w:rFonts w:ascii="Arial" w:eastAsia="Times New Roman" w:hAnsi="Arial"/>
        </w:rPr>
      </w:pPr>
    </w:p>
    <w:p w:rsidR="00655B4D" w:rsidRPr="006F5AA1" w:rsidRDefault="00655B4D" w:rsidP="00655B4D">
      <w:pPr>
        <w:tabs>
          <w:tab w:val="left" w:pos="548"/>
        </w:tabs>
        <w:ind w:left="8"/>
        <w:rPr>
          <w:rFonts w:ascii="Arial" w:eastAsia="Arial" w:hAnsi="Arial"/>
          <w:sz w:val="22"/>
        </w:rPr>
      </w:pPr>
      <w:r w:rsidRPr="006F5AA1">
        <w:rPr>
          <w:rFonts w:ascii="Arial" w:eastAsia="Arial" w:hAnsi="Arial"/>
          <w:b/>
          <w:sz w:val="22"/>
        </w:rPr>
        <w:t>8.1</w:t>
      </w:r>
      <w:r w:rsidRPr="006F5AA1">
        <w:rPr>
          <w:rFonts w:ascii="Arial" w:eastAsia="Times New Roman" w:hAnsi="Arial"/>
        </w:rPr>
        <w:tab/>
      </w:r>
      <w:r>
        <w:rPr>
          <w:rFonts w:ascii="Arial" w:eastAsia="Arial" w:hAnsi="Arial"/>
          <w:sz w:val="22"/>
          <w:lang w:val="ru-RU"/>
        </w:rPr>
        <w:t>Б</w:t>
      </w:r>
      <w:r w:rsidRPr="006F5AA1">
        <w:rPr>
          <w:rFonts w:ascii="Arial" w:eastAsia="Arial" w:hAnsi="Arial"/>
          <w:sz w:val="22"/>
        </w:rPr>
        <w:t>илеты выдаются:</w:t>
      </w:r>
    </w:p>
    <w:p w:rsidR="00655B4D" w:rsidRPr="006F5AA1" w:rsidRDefault="00655B4D" w:rsidP="00655B4D">
      <w:pPr>
        <w:rPr>
          <w:rFonts w:ascii="Arial" w:eastAsia="Times New Roman" w:hAnsi="Arial"/>
        </w:rPr>
      </w:pPr>
    </w:p>
    <w:p w:rsidR="00655B4D" w:rsidRPr="00840DB6" w:rsidRDefault="00655B4D" w:rsidP="00653258">
      <w:pPr>
        <w:numPr>
          <w:ilvl w:val="0"/>
          <w:numId w:val="58"/>
        </w:numPr>
        <w:ind w:left="1080" w:hanging="360"/>
        <w:rPr>
          <w:rFonts w:ascii="Arial" w:eastAsia="Symbol" w:hAnsi="Arial"/>
          <w:sz w:val="22"/>
          <w:szCs w:val="22"/>
        </w:rPr>
      </w:pPr>
      <w:r w:rsidRPr="00840DB6">
        <w:rPr>
          <w:rFonts w:ascii="Arial" w:eastAsia="Arial" w:hAnsi="Arial"/>
          <w:sz w:val="22"/>
          <w:szCs w:val="22"/>
        </w:rPr>
        <w:t>для одиночных пассажиров</w:t>
      </w:r>
    </w:p>
    <w:p w:rsidR="00655B4D" w:rsidRPr="00840DB6" w:rsidRDefault="00655B4D" w:rsidP="00653258">
      <w:pPr>
        <w:numPr>
          <w:ilvl w:val="0"/>
          <w:numId w:val="58"/>
        </w:numPr>
        <w:ind w:left="1080" w:hanging="360"/>
        <w:rPr>
          <w:rFonts w:ascii="Arial" w:eastAsia="Symbol" w:hAnsi="Arial"/>
          <w:sz w:val="22"/>
          <w:szCs w:val="22"/>
        </w:rPr>
      </w:pPr>
      <w:r w:rsidRPr="00840DB6">
        <w:rPr>
          <w:rFonts w:ascii="Arial" w:eastAsia="Arial" w:hAnsi="Arial"/>
          <w:sz w:val="22"/>
          <w:szCs w:val="22"/>
        </w:rPr>
        <w:t>для собак</w:t>
      </w:r>
    </w:p>
    <w:p w:rsidR="00655B4D" w:rsidRPr="00840DB6" w:rsidRDefault="00655B4D" w:rsidP="00653258">
      <w:pPr>
        <w:numPr>
          <w:ilvl w:val="0"/>
          <w:numId w:val="58"/>
        </w:numPr>
        <w:ind w:left="1080" w:hanging="360"/>
        <w:rPr>
          <w:rFonts w:ascii="Arial" w:eastAsia="Times New Roman" w:hAnsi="Arial"/>
          <w:sz w:val="22"/>
          <w:szCs w:val="22"/>
        </w:rPr>
      </w:pPr>
      <w:r w:rsidRPr="00840DB6">
        <w:rPr>
          <w:rFonts w:ascii="Arial" w:eastAsia="Arial" w:hAnsi="Arial"/>
          <w:sz w:val="22"/>
          <w:szCs w:val="22"/>
        </w:rPr>
        <w:t>для групп пассажиров в регулярных поездах, на судах регулярного сообщения или на автобусах определенных маршрутов</w:t>
      </w:r>
    </w:p>
    <w:p w:rsidR="00655B4D" w:rsidRPr="00840DB6" w:rsidRDefault="00655B4D" w:rsidP="00653258">
      <w:pPr>
        <w:numPr>
          <w:ilvl w:val="0"/>
          <w:numId w:val="58"/>
        </w:numPr>
        <w:ind w:left="1080" w:hanging="360"/>
        <w:rPr>
          <w:rFonts w:ascii="Arial" w:eastAsia="Symbol" w:hAnsi="Arial"/>
          <w:sz w:val="22"/>
          <w:szCs w:val="22"/>
        </w:rPr>
      </w:pPr>
      <w:r w:rsidRPr="00840DB6">
        <w:rPr>
          <w:rFonts w:ascii="Arial" w:eastAsia="Arial" w:hAnsi="Arial"/>
          <w:sz w:val="22"/>
          <w:szCs w:val="22"/>
        </w:rPr>
        <w:t>на специальные поезда и вагоны</w:t>
      </w:r>
    </w:p>
    <w:p w:rsidR="00655B4D" w:rsidRPr="00840DB6" w:rsidRDefault="00655B4D" w:rsidP="00655B4D">
      <w:pPr>
        <w:rPr>
          <w:rFonts w:ascii="Arial" w:eastAsia="Times New Roman" w:hAnsi="Arial"/>
          <w:sz w:val="22"/>
          <w:szCs w:val="22"/>
        </w:rPr>
      </w:pPr>
    </w:p>
    <w:p w:rsidR="00655B4D" w:rsidRPr="006F5AA1" w:rsidRDefault="00655B4D" w:rsidP="00655B4D">
      <w:pPr>
        <w:tabs>
          <w:tab w:val="left" w:pos="528"/>
        </w:tabs>
        <w:ind w:left="548" w:hanging="539"/>
        <w:rPr>
          <w:rFonts w:ascii="Arial" w:eastAsia="Arial" w:hAnsi="Arial"/>
          <w:sz w:val="22"/>
        </w:rPr>
      </w:pPr>
      <w:r w:rsidRPr="006F5AA1">
        <w:rPr>
          <w:rFonts w:ascii="Arial" w:eastAsia="Arial" w:hAnsi="Arial"/>
          <w:b/>
          <w:sz w:val="22"/>
        </w:rPr>
        <w:t>8.2</w:t>
      </w:r>
      <w:r w:rsidRPr="006F5AA1">
        <w:rPr>
          <w:rFonts w:ascii="Arial" w:eastAsia="Times New Roman" w:hAnsi="Arial"/>
        </w:rPr>
        <w:tab/>
      </w:r>
      <w:r w:rsidRPr="006F5AA1">
        <w:rPr>
          <w:rFonts w:ascii="Arial" w:eastAsia="Arial" w:hAnsi="Arial"/>
          <w:sz w:val="22"/>
        </w:rPr>
        <w:t xml:space="preserve">Специальные приложения к определенным предложениям или другие публикации могут предусматривать выдачу других видов проездных </w:t>
      </w:r>
      <w:r>
        <w:rPr>
          <w:rFonts w:ascii="Arial" w:eastAsia="Arial" w:hAnsi="Arial"/>
          <w:sz w:val="22"/>
          <w:lang w:val="ru-RU"/>
        </w:rPr>
        <w:t>документов</w:t>
      </w:r>
      <w:r w:rsidRPr="006F5AA1">
        <w:rPr>
          <w:rFonts w:ascii="Arial" w:eastAsia="Arial" w:hAnsi="Arial"/>
          <w:sz w:val="22"/>
        </w:rPr>
        <w:t>.</w:t>
      </w:r>
    </w:p>
    <w:p w:rsidR="00655B4D" w:rsidRDefault="00655B4D" w:rsidP="00655B4D">
      <w:pPr>
        <w:rPr>
          <w:rFonts w:ascii="Arial" w:eastAsia="Times New Roman" w:hAnsi="Arial"/>
        </w:rPr>
      </w:pPr>
    </w:p>
    <w:p w:rsidR="00655B4D" w:rsidRPr="006F5AA1" w:rsidRDefault="00655B4D" w:rsidP="00655B4D">
      <w:pPr>
        <w:rPr>
          <w:rFonts w:ascii="Arial" w:eastAsia="Times New Roman" w:hAnsi="Arial"/>
        </w:rPr>
      </w:pPr>
    </w:p>
    <w:p w:rsidR="00655B4D" w:rsidRPr="006F5AA1" w:rsidRDefault="00655B4D" w:rsidP="00653258">
      <w:pPr>
        <w:numPr>
          <w:ilvl w:val="0"/>
          <w:numId w:val="10"/>
        </w:numPr>
        <w:tabs>
          <w:tab w:val="left" w:pos="568"/>
        </w:tabs>
        <w:ind w:left="568" w:hanging="568"/>
        <w:rPr>
          <w:rFonts w:ascii="Arial" w:eastAsia="Arial" w:hAnsi="Arial"/>
          <w:b/>
          <w:sz w:val="22"/>
        </w:rPr>
      </w:pPr>
      <w:r w:rsidRPr="006F5AA1">
        <w:rPr>
          <w:rFonts w:ascii="Arial" w:eastAsia="Arial" w:hAnsi="Arial"/>
          <w:b/>
          <w:sz w:val="22"/>
        </w:rPr>
        <w:t>Продажа в поезде</w:t>
      </w:r>
    </w:p>
    <w:p w:rsidR="00655B4D" w:rsidRPr="00E7298D" w:rsidRDefault="00655B4D" w:rsidP="00655B4D">
      <w:pPr>
        <w:rPr>
          <w:rFonts w:ascii="Arial" w:eastAsia="Arial" w:hAnsi="Arial"/>
        </w:rPr>
      </w:pPr>
    </w:p>
    <w:p w:rsidR="00655B4D" w:rsidRPr="00E7298D" w:rsidRDefault="00655B4D" w:rsidP="00655B4D">
      <w:pPr>
        <w:ind w:left="568"/>
        <w:rPr>
          <w:rFonts w:ascii="Arial" w:eastAsia="Arial" w:hAnsi="Arial"/>
          <w:sz w:val="22"/>
          <w:szCs w:val="22"/>
        </w:rPr>
      </w:pPr>
      <w:r w:rsidRPr="00F37643">
        <w:rPr>
          <w:rFonts w:ascii="Arial" w:eastAsia="Arial" w:hAnsi="Arial"/>
          <w:sz w:val="22"/>
          <w:szCs w:val="22"/>
        </w:rPr>
        <w:t>Продажа</w:t>
      </w:r>
      <w:r>
        <w:rPr>
          <w:rFonts w:ascii="Arial" w:eastAsia="Arial" w:hAnsi="Arial"/>
          <w:sz w:val="22"/>
          <w:szCs w:val="22"/>
          <w:lang w:val="ru-RU"/>
        </w:rPr>
        <w:t xml:space="preserve"> проездных документов</w:t>
      </w:r>
      <w:r w:rsidRPr="00E7298D">
        <w:rPr>
          <w:rFonts w:ascii="Arial" w:eastAsia="Arial" w:hAnsi="Arial"/>
          <w:sz w:val="22"/>
          <w:szCs w:val="22"/>
        </w:rPr>
        <w:t xml:space="preserve"> в поезде </w:t>
      </w:r>
      <w:r w:rsidRPr="00E7298D">
        <w:rPr>
          <w:rFonts w:ascii="Arial" w:eastAsia="Arial" w:hAnsi="Arial"/>
          <w:sz w:val="22"/>
          <w:szCs w:val="22"/>
          <w:lang w:val="ru-RU"/>
        </w:rPr>
        <w:t>регулируется</w:t>
      </w:r>
      <w:r w:rsidRPr="00E7298D">
        <w:rPr>
          <w:rFonts w:ascii="Arial" w:eastAsia="Arial" w:hAnsi="Arial"/>
          <w:sz w:val="22"/>
          <w:szCs w:val="22"/>
        </w:rPr>
        <w:t xml:space="preserve"> </w:t>
      </w:r>
      <w:r>
        <w:rPr>
          <w:rFonts w:ascii="Arial" w:eastAsia="Arial" w:hAnsi="Arial"/>
          <w:sz w:val="22"/>
          <w:szCs w:val="22"/>
          <w:lang w:val="ru-RU"/>
        </w:rPr>
        <w:t xml:space="preserve">национальными </w:t>
      </w:r>
      <w:r w:rsidRPr="00E7298D">
        <w:rPr>
          <w:rFonts w:ascii="Arial" w:eastAsia="Arial" w:hAnsi="Arial"/>
          <w:sz w:val="22"/>
          <w:szCs w:val="22"/>
        </w:rPr>
        <w:t>правилам</w:t>
      </w:r>
      <w:r w:rsidRPr="00E7298D">
        <w:rPr>
          <w:rFonts w:ascii="Arial" w:eastAsia="Arial" w:hAnsi="Arial"/>
          <w:sz w:val="22"/>
          <w:szCs w:val="22"/>
          <w:lang w:val="ru-RU"/>
        </w:rPr>
        <w:t>и</w:t>
      </w:r>
      <w:r w:rsidRPr="00E7298D">
        <w:rPr>
          <w:rFonts w:ascii="Arial" w:eastAsia="Arial" w:hAnsi="Arial"/>
          <w:sz w:val="22"/>
          <w:szCs w:val="22"/>
        </w:rPr>
        <w:t xml:space="preserve"> </w:t>
      </w:r>
      <w:r>
        <w:rPr>
          <w:rFonts w:ascii="Arial" w:eastAsia="Arial" w:hAnsi="Arial"/>
          <w:sz w:val="22"/>
          <w:szCs w:val="22"/>
          <w:lang w:val="ru-RU"/>
        </w:rPr>
        <w:t xml:space="preserve">государства </w:t>
      </w:r>
      <w:r w:rsidRPr="00E7298D">
        <w:rPr>
          <w:rFonts w:ascii="Arial" w:eastAsia="Arial" w:hAnsi="Arial"/>
          <w:sz w:val="22"/>
          <w:szCs w:val="22"/>
        </w:rPr>
        <w:t>перевозчик</w:t>
      </w:r>
      <w:r>
        <w:rPr>
          <w:rFonts w:ascii="Arial" w:eastAsia="Arial" w:hAnsi="Arial"/>
          <w:sz w:val="22"/>
          <w:szCs w:val="22"/>
          <w:lang w:val="ru-RU"/>
        </w:rPr>
        <w:t>а</w:t>
      </w:r>
      <w:r w:rsidRPr="00E7298D">
        <w:rPr>
          <w:rFonts w:ascii="Arial" w:eastAsia="Arial" w:hAnsi="Arial"/>
          <w:sz w:val="22"/>
          <w:szCs w:val="22"/>
        </w:rPr>
        <w:t>.</w:t>
      </w:r>
    </w:p>
    <w:p w:rsidR="00655B4D" w:rsidRPr="00E7298D" w:rsidRDefault="00655B4D" w:rsidP="00655B4D">
      <w:pPr>
        <w:rPr>
          <w:rFonts w:ascii="Arial" w:eastAsia="Arial" w:hAnsi="Arial"/>
        </w:rPr>
      </w:pPr>
    </w:p>
    <w:p w:rsidR="00655B4D" w:rsidRPr="00E7298D" w:rsidRDefault="00655B4D" w:rsidP="00655B4D">
      <w:pPr>
        <w:rPr>
          <w:rFonts w:ascii="Arial" w:eastAsia="Arial" w:hAnsi="Arial"/>
        </w:rPr>
      </w:pPr>
    </w:p>
    <w:p w:rsidR="00655B4D" w:rsidRPr="006F5AA1" w:rsidRDefault="00655B4D" w:rsidP="00653258">
      <w:pPr>
        <w:numPr>
          <w:ilvl w:val="0"/>
          <w:numId w:val="10"/>
        </w:numPr>
        <w:tabs>
          <w:tab w:val="left" w:pos="568"/>
        </w:tabs>
        <w:ind w:left="568" w:hanging="568"/>
        <w:rPr>
          <w:rFonts w:ascii="Arial" w:eastAsia="Arial" w:hAnsi="Arial"/>
          <w:b/>
          <w:sz w:val="22"/>
        </w:rPr>
      </w:pPr>
      <w:r w:rsidRPr="006F5AA1">
        <w:rPr>
          <w:rFonts w:ascii="Arial" w:eastAsia="Arial" w:hAnsi="Arial"/>
          <w:b/>
          <w:sz w:val="22"/>
        </w:rPr>
        <w:t>Продажа через интернет, продажа онлайн</w:t>
      </w:r>
    </w:p>
    <w:p w:rsidR="00655B4D" w:rsidRPr="006F5AA1" w:rsidRDefault="00655B4D" w:rsidP="00655B4D">
      <w:pPr>
        <w:rPr>
          <w:rFonts w:ascii="Arial" w:eastAsia="Arial" w:hAnsi="Arial"/>
          <w:b/>
          <w:sz w:val="22"/>
        </w:rPr>
      </w:pPr>
    </w:p>
    <w:p w:rsidR="00655B4D" w:rsidRPr="006F5AA1" w:rsidRDefault="00655B4D" w:rsidP="00655B4D">
      <w:pPr>
        <w:ind w:left="568"/>
        <w:rPr>
          <w:rFonts w:ascii="Arial" w:eastAsia="Arial" w:hAnsi="Arial"/>
          <w:sz w:val="22"/>
        </w:rPr>
      </w:pPr>
      <w:r w:rsidRPr="006F5AA1">
        <w:rPr>
          <w:rFonts w:ascii="Arial" w:eastAsia="Arial" w:hAnsi="Arial"/>
          <w:sz w:val="22"/>
        </w:rPr>
        <w:t>Если перевозчики выдают онлайн-билеты, действуют следующие условия.</w:t>
      </w:r>
    </w:p>
    <w:p w:rsidR="00655B4D" w:rsidRPr="006F5AA1" w:rsidRDefault="00655B4D" w:rsidP="00655B4D">
      <w:pPr>
        <w:rPr>
          <w:rFonts w:ascii="Arial" w:eastAsia="Times New Roman" w:hAnsi="Arial"/>
        </w:rPr>
      </w:pPr>
    </w:p>
    <w:p w:rsidR="00655B4D" w:rsidRPr="006F5AA1" w:rsidRDefault="00655B4D" w:rsidP="00655B4D">
      <w:pPr>
        <w:ind w:left="568" w:right="1180" w:hanging="566"/>
        <w:rPr>
          <w:rFonts w:ascii="Arial" w:eastAsia="Arial" w:hAnsi="Arial"/>
          <w:sz w:val="22"/>
        </w:rPr>
      </w:pPr>
      <w:r w:rsidRPr="006F5AA1">
        <w:rPr>
          <w:rFonts w:ascii="Arial" w:eastAsia="Arial" w:hAnsi="Arial"/>
          <w:b/>
          <w:sz w:val="22"/>
        </w:rPr>
        <w:t>10.1</w:t>
      </w:r>
      <w:r>
        <w:rPr>
          <w:rFonts w:ascii="Arial" w:eastAsia="Arial" w:hAnsi="Arial"/>
          <w:b/>
          <w:sz w:val="22"/>
        </w:rPr>
        <w:tab/>
      </w:r>
      <w:r w:rsidRPr="006F5AA1">
        <w:rPr>
          <w:rFonts w:ascii="Arial" w:eastAsia="Arial" w:hAnsi="Arial"/>
          <w:sz w:val="22"/>
        </w:rPr>
        <w:t>Продажа онлайн производится через Интернет,</w:t>
      </w:r>
      <w:r w:rsidRPr="006F5AA1">
        <w:rPr>
          <w:rFonts w:ascii="Arial" w:eastAsia="Arial" w:hAnsi="Arial"/>
          <w:b/>
          <w:sz w:val="22"/>
        </w:rPr>
        <w:t xml:space="preserve"> </w:t>
      </w:r>
      <w:r w:rsidRPr="006F5AA1">
        <w:rPr>
          <w:rFonts w:ascii="Arial" w:eastAsia="Arial" w:hAnsi="Arial"/>
          <w:sz w:val="22"/>
        </w:rPr>
        <w:t>а</w:t>
      </w:r>
      <w:r w:rsidRPr="006F5AA1">
        <w:rPr>
          <w:rFonts w:ascii="Arial" w:eastAsia="Arial" w:hAnsi="Arial"/>
          <w:b/>
          <w:sz w:val="22"/>
        </w:rPr>
        <w:t xml:space="preserve"> </w:t>
      </w:r>
      <w:r w:rsidRPr="006F5AA1">
        <w:rPr>
          <w:rFonts w:ascii="Arial" w:eastAsia="Arial" w:hAnsi="Arial"/>
          <w:sz w:val="22"/>
        </w:rPr>
        <w:t>также в пунктах продажи</w:t>
      </w:r>
      <w:r w:rsidRPr="006F5AA1">
        <w:rPr>
          <w:rFonts w:ascii="Arial" w:eastAsia="Arial" w:hAnsi="Arial"/>
          <w:b/>
          <w:sz w:val="22"/>
        </w:rPr>
        <w:t xml:space="preserve"> </w:t>
      </w:r>
      <w:r w:rsidRPr="006F5AA1">
        <w:rPr>
          <w:rFonts w:ascii="Arial" w:eastAsia="Arial" w:hAnsi="Arial"/>
          <w:sz w:val="22"/>
        </w:rPr>
        <w:t>перевозчиков или бюро путешествий.</w:t>
      </w:r>
    </w:p>
    <w:p w:rsidR="00655B4D" w:rsidRPr="006F5AA1" w:rsidRDefault="00655B4D" w:rsidP="00655B4D">
      <w:pPr>
        <w:rPr>
          <w:rFonts w:ascii="Arial" w:eastAsia="Times New Roman" w:hAnsi="Arial"/>
        </w:rPr>
      </w:pPr>
    </w:p>
    <w:p w:rsidR="00655B4D" w:rsidRPr="006F5AA1" w:rsidRDefault="00655B4D" w:rsidP="00655B4D">
      <w:pPr>
        <w:ind w:left="567" w:hanging="567"/>
        <w:rPr>
          <w:rFonts w:ascii="Arial" w:eastAsia="Arial" w:hAnsi="Arial"/>
          <w:sz w:val="22"/>
        </w:rPr>
      </w:pPr>
      <w:r w:rsidRPr="006F5AA1">
        <w:rPr>
          <w:rFonts w:ascii="Arial" w:eastAsia="Arial" w:hAnsi="Arial"/>
          <w:b/>
          <w:sz w:val="22"/>
        </w:rPr>
        <w:t>10.2</w:t>
      </w:r>
      <w:r>
        <w:rPr>
          <w:rFonts w:ascii="Arial" w:eastAsia="Arial" w:hAnsi="Arial"/>
          <w:b/>
          <w:sz w:val="22"/>
        </w:rPr>
        <w:tab/>
      </w:r>
      <w:r w:rsidRPr="006F5AA1">
        <w:rPr>
          <w:rFonts w:ascii="Arial" w:eastAsia="Arial" w:hAnsi="Arial"/>
          <w:sz w:val="22"/>
        </w:rPr>
        <w:t>Проданные бумажные онлайн-билеты имеют сертификат безопасности.</w:t>
      </w:r>
    </w:p>
    <w:p w:rsidR="00655B4D" w:rsidRPr="006F5AA1" w:rsidRDefault="00655B4D" w:rsidP="00655B4D">
      <w:pPr>
        <w:rPr>
          <w:rFonts w:ascii="Arial" w:eastAsia="Times New Roman" w:hAnsi="Arial"/>
        </w:rPr>
      </w:pPr>
    </w:p>
    <w:p w:rsidR="00655B4D" w:rsidRPr="006F5AA1" w:rsidRDefault="00655B4D" w:rsidP="00655B4D">
      <w:pPr>
        <w:ind w:left="568" w:right="300" w:hanging="566"/>
        <w:rPr>
          <w:rFonts w:ascii="Arial" w:eastAsia="Arial" w:hAnsi="Arial"/>
          <w:sz w:val="22"/>
        </w:rPr>
      </w:pPr>
      <w:r w:rsidRPr="006F5AA1">
        <w:rPr>
          <w:rFonts w:ascii="Arial" w:eastAsia="Arial" w:hAnsi="Arial"/>
          <w:b/>
          <w:sz w:val="22"/>
        </w:rPr>
        <w:t>10.3</w:t>
      </w:r>
      <w:r>
        <w:rPr>
          <w:rFonts w:ascii="Arial" w:eastAsia="Arial" w:hAnsi="Arial"/>
          <w:b/>
          <w:sz w:val="22"/>
        </w:rPr>
        <w:tab/>
      </w:r>
      <w:r w:rsidRPr="006F5AA1">
        <w:rPr>
          <w:rFonts w:ascii="Arial" w:eastAsia="Arial" w:hAnsi="Arial"/>
          <w:sz w:val="22"/>
        </w:rPr>
        <w:t xml:space="preserve">Электронные проездные </w:t>
      </w:r>
      <w:r>
        <w:rPr>
          <w:rFonts w:ascii="Arial" w:eastAsia="Arial" w:hAnsi="Arial"/>
          <w:sz w:val="22"/>
          <w:lang w:val="ru-RU"/>
        </w:rPr>
        <w:t>документы</w:t>
      </w:r>
      <w:r w:rsidRPr="006F5AA1">
        <w:rPr>
          <w:rFonts w:ascii="Arial" w:eastAsia="Arial" w:hAnsi="Arial"/>
          <w:sz w:val="22"/>
        </w:rPr>
        <w:t>,</w:t>
      </w:r>
      <w:r w:rsidRPr="006F5AA1">
        <w:rPr>
          <w:rFonts w:ascii="Arial" w:eastAsia="Arial" w:hAnsi="Arial"/>
          <w:b/>
          <w:sz w:val="22"/>
        </w:rPr>
        <w:t xml:space="preserve"> </w:t>
      </w:r>
      <w:r w:rsidRPr="006F5AA1">
        <w:rPr>
          <w:rFonts w:ascii="Arial" w:eastAsia="Arial" w:hAnsi="Arial"/>
          <w:sz w:val="22"/>
        </w:rPr>
        <w:t>состоящие только из электронных записей</w:t>
      </w:r>
      <w:r w:rsidRPr="006F5AA1">
        <w:rPr>
          <w:rFonts w:ascii="Arial" w:eastAsia="Arial" w:hAnsi="Arial"/>
          <w:b/>
          <w:sz w:val="22"/>
        </w:rPr>
        <w:t xml:space="preserve"> </w:t>
      </w:r>
      <w:r w:rsidRPr="006F5AA1">
        <w:rPr>
          <w:rFonts w:ascii="Arial" w:eastAsia="Arial" w:hAnsi="Arial"/>
          <w:sz w:val="22"/>
        </w:rPr>
        <w:t>данных, могут быть</w:t>
      </w:r>
    </w:p>
    <w:p w:rsidR="00655B4D" w:rsidRPr="006F5AA1" w:rsidRDefault="00655B4D" w:rsidP="00655B4D">
      <w:pPr>
        <w:rPr>
          <w:rFonts w:ascii="Arial" w:eastAsia="Times New Roman" w:hAnsi="Arial"/>
        </w:rPr>
      </w:pPr>
    </w:p>
    <w:p w:rsidR="00655B4D" w:rsidRPr="006F5AA1" w:rsidRDefault="00655B4D" w:rsidP="00653258">
      <w:pPr>
        <w:numPr>
          <w:ilvl w:val="0"/>
          <w:numId w:val="59"/>
        </w:numPr>
        <w:ind w:left="1080" w:right="840" w:hanging="360"/>
        <w:rPr>
          <w:rFonts w:ascii="Arial" w:eastAsia="Symbol" w:hAnsi="Arial"/>
          <w:sz w:val="22"/>
        </w:rPr>
      </w:pPr>
      <w:r w:rsidRPr="006F5AA1">
        <w:rPr>
          <w:rFonts w:ascii="Arial" w:eastAsia="Arial" w:hAnsi="Arial"/>
          <w:sz w:val="22"/>
        </w:rPr>
        <w:t>электронными данными на чипах или других электронных носителях информации, которые являются собственностью пассажира или</w:t>
      </w:r>
    </w:p>
    <w:p w:rsidR="00655B4D" w:rsidRPr="006F5AA1" w:rsidRDefault="00655B4D" w:rsidP="00653258">
      <w:pPr>
        <w:numPr>
          <w:ilvl w:val="0"/>
          <w:numId w:val="59"/>
        </w:numPr>
        <w:ind w:left="1080" w:right="960" w:hanging="360"/>
        <w:rPr>
          <w:rFonts w:ascii="Arial" w:eastAsia="Symbol" w:hAnsi="Arial"/>
          <w:sz w:val="22"/>
        </w:rPr>
      </w:pPr>
      <w:r w:rsidRPr="006F5AA1">
        <w:rPr>
          <w:rFonts w:ascii="Arial" w:eastAsia="Arial" w:hAnsi="Arial"/>
          <w:sz w:val="22"/>
        </w:rPr>
        <w:t>оформлены в виде Passenger Name Record (PNR) на бумажном или электронном носителях информации (manifest on list).</w:t>
      </w:r>
    </w:p>
    <w:p w:rsidR="00655B4D" w:rsidRPr="006F5AA1" w:rsidRDefault="00655B4D" w:rsidP="00655B4D">
      <w:pPr>
        <w:ind w:left="208"/>
        <w:rPr>
          <w:rFonts w:ascii="Arial" w:eastAsia="Times New Roman" w:hAnsi="Arial"/>
        </w:rPr>
      </w:pPr>
    </w:p>
    <w:p w:rsidR="00655B4D" w:rsidRPr="006F5AA1" w:rsidRDefault="00655B4D" w:rsidP="00655B4D">
      <w:pPr>
        <w:ind w:left="568" w:right="20" w:hanging="566"/>
        <w:rPr>
          <w:rFonts w:ascii="Arial" w:eastAsia="Arial" w:hAnsi="Arial"/>
          <w:sz w:val="22"/>
        </w:rPr>
      </w:pPr>
      <w:r w:rsidRPr="006F5AA1">
        <w:rPr>
          <w:rFonts w:ascii="Arial" w:eastAsia="Arial" w:hAnsi="Arial"/>
          <w:b/>
          <w:sz w:val="22"/>
        </w:rPr>
        <w:t>10.4</w:t>
      </w:r>
      <w:r>
        <w:rPr>
          <w:rFonts w:ascii="Arial" w:eastAsia="Arial" w:hAnsi="Arial"/>
          <w:b/>
          <w:sz w:val="22"/>
        </w:rPr>
        <w:tab/>
      </w:r>
      <w:r w:rsidRPr="006F5AA1">
        <w:rPr>
          <w:rFonts w:ascii="Arial" w:eastAsia="Arial" w:hAnsi="Arial"/>
          <w:sz w:val="22"/>
        </w:rPr>
        <w:t>При заказе билета пассажиром через Интернет оплата билета также осуществляется</w:t>
      </w:r>
      <w:r w:rsidRPr="006F5AA1">
        <w:rPr>
          <w:rFonts w:ascii="Arial" w:eastAsia="Arial" w:hAnsi="Arial"/>
          <w:b/>
          <w:sz w:val="22"/>
        </w:rPr>
        <w:t xml:space="preserve"> </w:t>
      </w:r>
      <w:r w:rsidRPr="006F5AA1">
        <w:rPr>
          <w:rFonts w:ascii="Arial" w:eastAsia="Arial" w:hAnsi="Arial"/>
          <w:sz w:val="22"/>
        </w:rPr>
        <w:t>через Интернет (онлайн).</w:t>
      </w:r>
    </w:p>
    <w:p w:rsidR="00655B4D" w:rsidRPr="006F5AA1" w:rsidRDefault="00655B4D" w:rsidP="00655B4D">
      <w:pPr>
        <w:rPr>
          <w:rFonts w:ascii="Arial" w:eastAsia="Arial" w:hAnsi="Arial"/>
          <w:sz w:val="22"/>
        </w:rPr>
      </w:pPr>
    </w:p>
    <w:p w:rsidR="00655B4D" w:rsidRPr="006F5AA1" w:rsidRDefault="00655B4D" w:rsidP="00655B4D">
      <w:pPr>
        <w:ind w:left="568" w:right="180" w:hanging="566"/>
        <w:rPr>
          <w:rFonts w:ascii="Arial" w:eastAsia="Arial" w:hAnsi="Arial"/>
          <w:sz w:val="22"/>
        </w:rPr>
      </w:pPr>
      <w:r w:rsidRPr="006F5AA1">
        <w:rPr>
          <w:rFonts w:ascii="Arial" w:eastAsia="Arial" w:hAnsi="Arial"/>
          <w:b/>
          <w:sz w:val="22"/>
        </w:rPr>
        <w:t>10.5</w:t>
      </w:r>
      <w:r>
        <w:rPr>
          <w:rFonts w:ascii="Arial" w:eastAsia="Arial" w:hAnsi="Arial"/>
          <w:b/>
          <w:sz w:val="22"/>
        </w:rPr>
        <w:tab/>
      </w:r>
      <w:r w:rsidRPr="006F5AA1">
        <w:rPr>
          <w:rFonts w:ascii="Arial" w:eastAsia="Arial" w:hAnsi="Arial"/>
          <w:sz w:val="22"/>
        </w:rPr>
        <w:t>Для выдачи онлайн-билетов пунктами продажи перевозчиков или уполномоченных бюро</w:t>
      </w:r>
      <w:r w:rsidRPr="006F5AA1">
        <w:rPr>
          <w:rFonts w:ascii="Arial" w:eastAsia="Arial" w:hAnsi="Arial"/>
          <w:b/>
          <w:sz w:val="22"/>
        </w:rPr>
        <w:t xml:space="preserve"> </w:t>
      </w:r>
      <w:r w:rsidRPr="006F5AA1">
        <w:rPr>
          <w:rFonts w:ascii="Arial" w:eastAsia="Arial" w:hAnsi="Arial"/>
          <w:sz w:val="22"/>
        </w:rPr>
        <w:t xml:space="preserve">путешествий действуют условия отдельных пунктов выдачи проездных </w:t>
      </w:r>
      <w:r>
        <w:rPr>
          <w:rFonts w:ascii="Arial" w:eastAsia="Arial" w:hAnsi="Arial"/>
          <w:sz w:val="22"/>
          <w:lang w:val="ru-RU"/>
        </w:rPr>
        <w:t>документов</w:t>
      </w:r>
      <w:r w:rsidRPr="006F5AA1">
        <w:rPr>
          <w:rFonts w:ascii="Arial" w:eastAsia="Arial" w:hAnsi="Arial"/>
          <w:sz w:val="22"/>
        </w:rPr>
        <w:t>.</w:t>
      </w:r>
    </w:p>
    <w:p w:rsidR="00655B4D" w:rsidRPr="006F5AA1" w:rsidRDefault="00655B4D" w:rsidP="00655B4D">
      <w:pPr>
        <w:rPr>
          <w:rFonts w:ascii="Arial" w:eastAsia="Times New Roman" w:hAnsi="Arial"/>
        </w:rPr>
      </w:pPr>
    </w:p>
    <w:p w:rsidR="00655B4D" w:rsidRPr="006F5AA1" w:rsidRDefault="00655B4D" w:rsidP="00655B4D">
      <w:pPr>
        <w:ind w:left="568" w:hanging="566"/>
        <w:jc w:val="both"/>
        <w:rPr>
          <w:rFonts w:ascii="Arial" w:eastAsia="Arial" w:hAnsi="Arial"/>
          <w:strike/>
          <w:sz w:val="22"/>
        </w:rPr>
      </w:pPr>
      <w:r w:rsidRPr="006F5AA1">
        <w:rPr>
          <w:rFonts w:ascii="Arial" w:eastAsia="Arial" w:hAnsi="Arial"/>
          <w:b/>
          <w:sz w:val="22"/>
        </w:rPr>
        <w:lastRenderedPageBreak/>
        <w:t>10.6</w:t>
      </w:r>
      <w:r>
        <w:rPr>
          <w:rFonts w:ascii="Arial" w:eastAsia="Arial" w:hAnsi="Arial"/>
          <w:b/>
          <w:sz w:val="22"/>
        </w:rPr>
        <w:tab/>
      </w:r>
      <w:r w:rsidRPr="006F5AA1">
        <w:rPr>
          <w:rFonts w:ascii="Arial" w:eastAsia="Arial" w:hAnsi="Arial"/>
          <w:sz w:val="22"/>
        </w:rPr>
        <w:t>Бумажные онлайн-билеты оформляются с указанием данных</w:t>
      </w:r>
      <w:r w:rsidRPr="006F5AA1">
        <w:rPr>
          <w:rFonts w:ascii="Arial" w:eastAsia="Arial" w:hAnsi="Arial"/>
          <w:b/>
          <w:sz w:val="22"/>
        </w:rPr>
        <w:t xml:space="preserve"> </w:t>
      </w:r>
      <w:r w:rsidRPr="006F5AA1">
        <w:rPr>
          <w:rFonts w:ascii="Arial" w:eastAsia="Arial" w:hAnsi="Arial"/>
          <w:sz w:val="22"/>
        </w:rPr>
        <w:t>пассажира на основании скидочной или платежной карт, или документа, удостоверяющего личность пассажира.</w:t>
      </w:r>
    </w:p>
    <w:p w:rsidR="00655B4D" w:rsidRPr="006F5AA1" w:rsidRDefault="00655B4D" w:rsidP="00655B4D">
      <w:pPr>
        <w:rPr>
          <w:rFonts w:ascii="Arial" w:eastAsia="Times New Roman" w:hAnsi="Arial"/>
        </w:rPr>
      </w:pPr>
    </w:p>
    <w:p w:rsidR="00655B4D" w:rsidRPr="006F5AA1" w:rsidRDefault="00655B4D" w:rsidP="00655B4D">
      <w:pPr>
        <w:ind w:left="560" w:right="80" w:hanging="566"/>
        <w:rPr>
          <w:rFonts w:ascii="Arial" w:eastAsia="Arial" w:hAnsi="Arial"/>
          <w:sz w:val="22"/>
          <w:szCs w:val="22"/>
        </w:rPr>
      </w:pPr>
      <w:bookmarkStart w:id="22" w:name="page18"/>
      <w:bookmarkEnd w:id="22"/>
      <w:r w:rsidRPr="006F5AA1">
        <w:rPr>
          <w:rFonts w:ascii="Arial" w:eastAsia="Arial" w:hAnsi="Arial"/>
          <w:b/>
          <w:sz w:val="22"/>
          <w:szCs w:val="22"/>
        </w:rPr>
        <w:t>10.7</w:t>
      </w:r>
      <w:r>
        <w:rPr>
          <w:rFonts w:ascii="Arial" w:eastAsia="Arial" w:hAnsi="Arial"/>
          <w:b/>
          <w:sz w:val="22"/>
          <w:szCs w:val="22"/>
        </w:rPr>
        <w:tab/>
      </w:r>
      <w:r w:rsidRPr="006F5AA1">
        <w:rPr>
          <w:rFonts w:ascii="Arial" w:eastAsia="Arial" w:hAnsi="Arial"/>
          <w:sz w:val="22"/>
          <w:szCs w:val="22"/>
        </w:rPr>
        <w:t>Для оплаты билета пассажир должен передать выдающему предприятию как</w:t>
      </w:r>
      <w:r w:rsidRPr="006F5AA1">
        <w:rPr>
          <w:rFonts w:ascii="Arial" w:eastAsia="Arial" w:hAnsi="Arial"/>
          <w:b/>
          <w:sz w:val="22"/>
          <w:szCs w:val="22"/>
        </w:rPr>
        <w:t xml:space="preserve"> </w:t>
      </w:r>
      <w:r w:rsidRPr="006F5AA1">
        <w:rPr>
          <w:rFonts w:ascii="Arial" w:eastAsia="Arial" w:hAnsi="Arial"/>
          <w:sz w:val="22"/>
          <w:szCs w:val="22"/>
        </w:rPr>
        <w:t>минимум следующую информацию о себе:</w:t>
      </w:r>
    </w:p>
    <w:p w:rsidR="00655B4D" w:rsidRPr="006F5AA1" w:rsidRDefault="00655B4D" w:rsidP="00655B4D">
      <w:pPr>
        <w:rPr>
          <w:rFonts w:ascii="Arial" w:eastAsia="Times New Roman" w:hAnsi="Arial"/>
          <w:sz w:val="22"/>
          <w:szCs w:val="22"/>
        </w:rPr>
      </w:pPr>
    </w:p>
    <w:p w:rsidR="00655B4D" w:rsidRPr="006F5AA1" w:rsidRDefault="00655B4D" w:rsidP="00653258">
      <w:pPr>
        <w:numPr>
          <w:ilvl w:val="0"/>
          <w:numId w:val="60"/>
        </w:numPr>
        <w:tabs>
          <w:tab w:val="left" w:pos="560"/>
        </w:tabs>
        <w:ind w:left="1072" w:hanging="360"/>
        <w:rPr>
          <w:rFonts w:ascii="Arial" w:eastAsia="Symbol" w:hAnsi="Arial"/>
          <w:sz w:val="22"/>
          <w:szCs w:val="22"/>
        </w:rPr>
      </w:pPr>
      <w:r w:rsidRPr="006F5AA1">
        <w:rPr>
          <w:rFonts w:ascii="Arial" w:eastAsia="Arial" w:hAnsi="Arial"/>
          <w:sz w:val="22"/>
          <w:szCs w:val="22"/>
        </w:rPr>
        <w:t>ФИО</w:t>
      </w:r>
    </w:p>
    <w:p w:rsidR="00655B4D" w:rsidRPr="006F5AA1" w:rsidRDefault="00655B4D" w:rsidP="00653258">
      <w:pPr>
        <w:numPr>
          <w:ilvl w:val="0"/>
          <w:numId w:val="60"/>
        </w:numPr>
        <w:tabs>
          <w:tab w:val="left" w:pos="560"/>
        </w:tabs>
        <w:ind w:left="1072" w:hanging="360"/>
        <w:rPr>
          <w:rFonts w:ascii="Arial" w:eastAsia="Symbol" w:hAnsi="Arial"/>
          <w:sz w:val="22"/>
          <w:szCs w:val="22"/>
        </w:rPr>
      </w:pPr>
      <w:r w:rsidRPr="006F5AA1">
        <w:rPr>
          <w:rFonts w:ascii="Arial" w:eastAsia="Arial" w:hAnsi="Arial"/>
          <w:sz w:val="22"/>
          <w:szCs w:val="22"/>
        </w:rPr>
        <w:t>эл. адрес</w:t>
      </w:r>
    </w:p>
    <w:p w:rsidR="00655B4D" w:rsidRPr="006F5AA1" w:rsidRDefault="00655B4D" w:rsidP="00653258">
      <w:pPr>
        <w:numPr>
          <w:ilvl w:val="0"/>
          <w:numId w:val="60"/>
        </w:numPr>
        <w:tabs>
          <w:tab w:val="left" w:pos="560"/>
        </w:tabs>
        <w:ind w:left="1072" w:hanging="360"/>
        <w:rPr>
          <w:rFonts w:ascii="Arial" w:eastAsia="Symbol" w:hAnsi="Arial"/>
          <w:sz w:val="22"/>
          <w:szCs w:val="22"/>
        </w:rPr>
      </w:pPr>
      <w:r w:rsidRPr="006F5AA1">
        <w:rPr>
          <w:rFonts w:ascii="Arial" w:eastAsia="Arial" w:hAnsi="Arial"/>
          <w:sz w:val="22"/>
          <w:szCs w:val="22"/>
        </w:rPr>
        <w:t>платежные данные (например, вид карты, номер счета, банковский код, IBAN, BIC и т. п.)</w:t>
      </w:r>
    </w:p>
    <w:p w:rsidR="00655B4D" w:rsidRPr="006F5AA1" w:rsidRDefault="00655B4D" w:rsidP="00655B4D">
      <w:pPr>
        <w:rPr>
          <w:rFonts w:ascii="Arial" w:eastAsia="Times New Roman" w:hAnsi="Arial"/>
          <w:sz w:val="22"/>
          <w:szCs w:val="22"/>
        </w:rPr>
      </w:pPr>
    </w:p>
    <w:p w:rsidR="00655B4D" w:rsidRPr="006F5AA1" w:rsidRDefault="00655B4D" w:rsidP="00655B4D">
      <w:pPr>
        <w:ind w:left="560" w:hanging="566"/>
        <w:rPr>
          <w:rFonts w:ascii="Arial" w:eastAsia="Arial" w:hAnsi="Arial"/>
          <w:sz w:val="22"/>
          <w:szCs w:val="22"/>
        </w:rPr>
      </w:pPr>
      <w:r w:rsidRPr="006F5AA1">
        <w:rPr>
          <w:rFonts w:ascii="Arial" w:eastAsia="Arial" w:hAnsi="Arial"/>
          <w:b/>
          <w:sz w:val="22"/>
          <w:szCs w:val="22"/>
        </w:rPr>
        <w:t>10.8</w:t>
      </w:r>
      <w:r>
        <w:rPr>
          <w:rFonts w:ascii="Arial" w:eastAsia="Arial" w:hAnsi="Arial"/>
          <w:b/>
          <w:sz w:val="22"/>
          <w:szCs w:val="22"/>
        </w:rPr>
        <w:tab/>
      </w:r>
      <w:r w:rsidRPr="006F5AA1">
        <w:rPr>
          <w:rFonts w:ascii="Arial" w:eastAsia="Arial" w:hAnsi="Arial"/>
          <w:sz w:val="22"/>
          <w:szCs w:val="22"/>
        </w:rPr>
        <w:t>Условия использования и подробная информация о предложениях,</w:t>
      </w:r>
      <w:r w:rsidRPr="006F5AA1">
        <w:rPr>
          <w:rFonts w:ascii="Arial" w:eastAsia="Arial" w:hAnsi="Arial"/>
          <w:b/>
          <w:sz w:val="22"/>
          <w:szCs w:val="22"/>
        </w:rPr>
        <w:t xml:space="preserve"> </w:t>
      </w:r>
      <w:r w:rsidRPr="006F5AA1">
        <w:rPr>
          <w:rFonts w:ascii="Arial" w:eastAsia="Arial" w:hAnsi="Arial"/>
          <w:sz w:val="22"/>
          <w:szCs w:val="22"/>
        </w:rPr>
        <w:t>доступных в режиме</w:t>
      </w:r>
      <w:r w:rsidRPr="006F5AA1">
        <w:rPr>
          <w:rFonts w:ascii="Arial" w:eastAsia="Arial" w:hAnsi="Arial"/>
          <w:b/>
          <w:sz w:val="22"/>
          <w:szCs w:val="22"/>
        </w:rPr>
        <w:t xml:space="preserve"> </w:t>
      </w:r>
      <w:r w:rsidRPr="006F5AA1">
        <w:rPr>
          <w:rFonts w:ascii="Arial" w:eastAsia="Arial" w:hAnsi="Arial"/>
          <w:sz w:val="22"/>
          <w:szCs w:val="22"/>
        </w:rPr>
        <w:t>онлайн, приведены в специальных условиях перевозки перевозчиков, участвующих в них.</w:t>
      </w:r>
    </w:p>
    <w:p w:rsidR="00655B4D" w:rsidRPr="006F5AA1" w:rsidRDefault="00655B4D" w:rsidP="00655B4D">
      <w:pPr>
        <w:rPr>
          <w:rFonts w:ascii="Arial" w:eastAsia="Times New Roman" w:hAnsi="Arial"/>
          <w:sz w:val="22"/>
          <w:szCs w:val="22"/>
        </w:rPr>
      </w:pPr>
    </w:p>
    <w:p w:rsidR="00655B4D" w:rsidRPr="006F5AA1" w:rsidRDefault="00655B4D" w:rsidP="00655B4D">
      <w:pPr>
        <w:ind w:left="560" w:right="160" w:hanging="566"/>
        <w:rPr>
          <w:rFonts w:ascii="Arial" w:eastAsia="Arial" w:hAnsi="Arial"/>
          <w:sz w:val="22"/>
          <w:szCs w:val="22"/>
        </w:rPr>
      </w:pPr>
      <w:r w:rsidRPr="006F5AA1">
        <w:rPr>
          <w:rFonts w:ascii="Arial" w:eastAsia="Arial" w:hAnsi="Arial"/>
          <w:b/>
          <w:sz w:val="22"/>
          <w:szCs w:val="22"/>
        </w:rPr>
        <w:t>10.9</w:t>
      </w:r>
      <w:r>
        <w:rPr>
          <w:rFonts w:ascii="Arial" w:eastAsia="Arial" w:hAnsi="Arial"/>
          <w:b/>
          <w:sz w:val="22"/>
          <w:szCs w:val="22"/>
        </w:rPr>
        <w:tab/>
      </w:r>
      <w:r w:rsidRPr="006F5AA1">
        <w:rPr>
          <w:rFonts w:ascii="Arial" w:eastAsia="Arial" w:hAnsi="Arial"/>
          <w:sz w:val="22"/>
          <w:szCs w:val="22"/>
        </w:rPr>
        <w:t>Бумажные онлайн-билеты нельзя передавать другому лицу.</w:t>
      </w:r>
      <w:r w:rsidRPr="006F5AA1">
        <w:rPr>
          <w:rFonts w:ascii="Arial" w:eastAsia="Arial" w:hAnsi="Arial"/>
          <w:b/>
          <w:sz w:val="22"/>
          <w:szCs w:val="22"/>
        </w:rPr>
        <w:t xml:space="preserve"> </w:t>
      </w:r>
      <w:r w:rsidRPr="006F5AA1">
        <w:rPr>
          <w:rFonts w:ascii="Arial" w:eastAsia="Arial" w:hAnsi="Arial"/>
          <w:sz w:val="22"/>
          <w:szCs w:val="22"/>
        </w:rPr>
        <w:t>Они</w:t>
      </w:r>
      <w:r w:rsidRPr="006F5AA1">
        <w:rPr>
          <w:rFonts w:ascii="Arial" w:eastAsia="Arial" w:hAnsi="Arial"/>
          <w:b/>
          <w:sz w:val="22"/>
          <w:szCs w:val="22"/>
        </w:rPr>
        <w:t xml:space="preserve"> </w:t>
      </w:r>
      <w:r w:rsidRPr="006F5AA1">
        <w:rPr>
          <w:rFonts w:ascii="Arial" w:eastAsia="Arial" w:hAnsi="Arial"/>
          <w:sz w:val="22"/>
          <w:szCs w:val="22"/>
        </w:rPr>
        <w:t>действительны только при предъявлении платежной карты, указанной при оформлении заказа, или документа, удостоверяющего личность пассажира. Указанные в билете данные пассажира и данные владельца платежной карты или документа, удостоверяющего личность пассажира, должны совпадать.</w:t>
      </w:r>
    </w:p>
    <w:p w:rsidR="00655B4D" w:rsidRPr="006F5AA1" w:rsidRDefault="00655B4D" w:rsidP="00655B4D">
      <w:pPr>
        <w:rPr>
          <w:rFonts w:ascii="Arial" w:eastAsia="Times New Roman" w:hAnsi="Arial"/>
          <w:sz w:val="22"/>
          <w:szCs w:val="22"/>
        </w:rPr>
      </w:pPr>
    </w:p>
    <w:p w:rsidR="00655B4D" w:rsidRPr="006F5AA1" w:rsidRDefault="00655B4D" w:rsidP="00655B4D">
      <w:pPr>
        <w:ind w:left="567" w:hanging="567"/>
        <w:rPr>
          <w:rFonts w:ascii="Arial" w:eastAsia="Arial" w:hAnsi="Arial"/>
          <w:sz w:val="22"/>
          <w:szCs w:val="22"/>
        </w:rPr>
      </w:pPr>
      <w:r w:rsidRPr="006F5AA1">
        <w:rPr>
          <w:rFonts w:ascii="Arial" w:eastAsia="Arial" w:hAnsi="Arial"/>
          <w:b/>
          <w:sz w:val="22"/>
          <w:szCs w:val="22"/>
        </w:rPr>
        <w:t>10.10</w:t>
      </w:r>
      <w:r>
        <w:rPr>
          <w:rFonts w:ascii="Arial" w:eastAsia="Arial" w:hAnsi="Arial"/>
          <w:b/>
          <w:sz w:val="22"/>
          <w:szCs w:val="22"/>
        </w:rPr>
        <w:tab/>
        <w:t xml:space="preserve"> </w:t>
      </w:r>
      <w:r w:rsidRPr="006F5AA1">
        <w:rPr>
          <w:rFonts w:ascii="Arial" w:eastAsia="Arial" w:hAnsi="Arial"/>
          <w:sz w:val="22"/>
          <w:szCs w:val="22"/>
        </w:rPr>
        <w:t>Оплата должна производиться способами,</w:t>
      </w:r>
      <w:r w:rsidRPr="006F5AA1">
        <w:rPr>
          <w:rFonts w:ascii="Arial" w:eastAsia="Arial" w:hAnsi="Arial"/>
          <w:b/>
          <w:sz w:val="22"/>
          <w:szCs w:val="22"/>
        </w:rPr>
        <w:t xml:space="preserve"> </w:t>
      </w:r>
      <w:r w:rsidRPr="006F5AA1">
        <w:rPr>
          <w:rFonts w:ascii="Arial" w:eastAsia="Arial" w:hAnsi="Arial"/>
          <w:sz w:val="22"/>
          <w:szCs w:val="22"/>
        </w:rPr>
        <w:t>определенными выдающими предприятиями.</w:t>
      </w:r>
    </w:p>
    <w:p w:rsidR="00655B4D" w:rsidRPr="006F5AA1" w:rsidRDefault="00655B4D" w:rsidP="00655B4D">
      <w:pPr>
        <w:rPr>
          <w:rFonts w:ascii="Arial" w:eastAsia="Times New Roman" w:hAnsi="Arial"/>
          <w:sz w:val="22"/>
          <w:szCs w:val="22"/>
        </w:rPr>
      </w:pPr>
    </w:p>
    <w:p w:rsidR="00655B4D" w:rsidRPr="006F5AA1" w:rsidRDefault="00655B4D" w:rsidP="00655B4D">
      <w:pPr>
        <w:ind w:left="560" w:right="200" w:hanging="566"/>
        <w:rPr>
          <w:rFonts w:ascii="Arial" w:eastAsia="Arial" w:hAnsi="Arial"/>
          <w:sz w:val="22"/>
          <w:szCs w:val="22"/>
        </w:rPr>
      </w:pPr>
      <w:r w:rsidRPr="006F5AA1">
        <w:rPr>
          <w:rFonts w:ascii="Arial" w:eastAsia="Arial" w:hAnsi="Arial"/>
          <w:b/>
          <w:sz w:val="22"/>
          <w:szCs w:val="22"/>
        </w:rPr>
        <w:t>10.11</w:t>
      </w:r>
      <w:r>
        <w:rPr>
          <w:rFonts w:ascii="Arial" w:eastAsia="Arial" w:hAnsi="Arial"/>
          <w:b/>
          <w:sz w:val="22"/>
          <w:szCs w:val="22"/>
        </w:rPr>
        <w:tab/>
        <w:t xml:space="preserve"> </w:t>
      </w:r>
      <w:r w:rsidRPr="006F5AA1">
        <w:rPr>
          <w:rFonts w:ascii="Arial" w:eastAsia="Arial" w:hAnsi="Arial"/>
          <w:sz w:val="22"/>
          <w:szCs w:val="22"/>
        </w:rPr>
        <w:t>Для детей,</w:t>
      </w:r>
      <w:r w:rsidRPr="006F5AA1">
        <w:rPr>
          <w:rFonts w:ascii="Arial" w:eastAsia="Arial" w:hAnsi="Arial"/>
          <w:b/>
          <w:sz w:val="22"/>
          <w:szCs w:val="22"/>
        </w:rPr>
        <w:t xml:space="preserve"> </w:t>
      </w:r>
      <w:r w:rsidRPr="006F5AA1">
        <w:rPr>
          <w:rFonts w:ascii="Arial" w:eastAsia="Arial" w:hAnsi="Arial"/>
          <w:sz w:val="22"/>
          <w:szCs w:val="22"/>
        </w:rPr>
        <w:t>путешествующих без сопровождения взрослых,</w:t>
      </w:r>
      <w:r w:rsidRPr="006F5AA1">
        <w:rPr>
          <w:rFonts w:ascii="Arial" w:eastAsia="Arial" w:hAnsi="Arial"/>
          <w:b/>
          <w:sz w:val="22"/>
          <w:szCs w:val="22"/>
        </w:rPr>
        <w:t xml:space="preserve"> </w:t>
      </w:r>
      <w:r w:rsidRPr="006F5AA1">
        <w:rPr>
          <w:rFonts w:ascii="Arial" w:eastAsia="Arial" w:hAnsi="Arial"/>
          <w:sz w:val="22"/>
          <w:szCs w:val="22"/>
        </w:rPr>
        <w:t>бумажные онлайн-билеты выдаются в соответствии с условиями, которые перевозчик представил выдающему предприятию.</w:t>
      </w:r>
    </w:p>
    <w:p w:rsidR="00655B4D" w:rsidRPr="006F5AA1" w:rsidRDefault="00655B4D" w:rsidP="00655B4D">
      <w:pPr>
        <w:rPr>
          <w:rFonts w:ascii="Arial" w:eastAsia="Times New Roman" w:hAnsi="Arial"/>
          <w:sz w:val="22"/>
          <w:szCs w:val="22"/>
        </w:rPr>
      </w:pPr>
    </w:p>
    <w:p w:rsidR="00655B4D" w:rsidRPr="006F5AA1" w:rsidRDefault="00655B4D" w:rsidP="00655B4D">
      <w:pPr>
        <w:rPr>
          <w:rFonts w:ascii="Arial" w:eastAsia="Arial" w:hAnsi="Arial"/>
          <w:sz w:val="22"/>
          <w:szCs w:val="22"/>
        </w:rPr>
      </w:pPr>
      <w:r w:rsidRPr="006F5AA1">
        <w:rPr>
          <w:rFonts w:ascii="Arial" w:eastAsia="Arial" w:hAnsi="Arial"/>
          <w:b/>
          <w:sz w:val="22"/>
          <w:szCs w:val="22"/>
        </w:rPr>
        <w:t xml:space="preserve">10.12 </w:t>
      </w:r>
      <w:r w:rsidRPr="006F5AA1">
        <w:rPr>
          <w:rFonts w:ascii="Arial" w:eastAsia="Arial" w:hAnsi="Arial"/>
          <w:sz w:val="22"/>
          <w:szCs w:val="22"/>
        </w:rPr>
        <w:t>Обмен,</w:t>
      </w:r>
      <w:r w:rsidRPr="006F5AA1">
        <w:rPr>
          <w:rFonts w:ascii="Arial" w:eastAsia="Arial" w:hAnsi="Arial"/>
          <w:b/>
          <w:sz w:val="22"/>
          <w:szCs w:val="22"/>
        </w:rPr>
        <w:t xml:space="preserve"> </w:t>
      </w:r>
      <w:r w:rsidRPr="006F5AA1">
        <w:rPr>
          <w:rFonts w:ascii="Arial" w:eastAsia="Arial" w:hAnsi="Arial"/>
          <w:sz w:val="22"/>
          <w:szCs w:val="22"/>
        </w:rPr>
        <w:t>возврат и возмещение</w:t>
      </w:r>
      <w:r w:rsidRPr="006F5AA1">
        <w:rPr>
          <w:rFonts w:ascii="Arial" w:eastAsia="Arial" w:hAnsi="Arial"/>
          <w:b/>
          <w:sz w:val="22"/>
          <w:szCs w:val="22"/>
        </w:rPr>
        <w:t xml:space="preserve"> </w:t>
      </w:r>
      <w:r w:rsidRPr="006F5AA1">
        <w:rPr>
          <w:rFonts w:ascii="Arial" w:eastAsia="Arial" w:hAnsi="Arial"/>
          <w:sz w:val="22"/>
          <w:szCs w:val="22"/>
        </w:rPr>
        <w:t>(дополнение к пункту</w:t>
      </w:r>
      <w:r w:rsidRPr="006F5AA1">
        <w:rPr>
          <w:rFonts w:ascii="Arial" w:eastAsia="Arial" w:hAnsi="Arial"/>
          <w:b/>
          <w:sz w:val="22"/>
          <w:szCs w:val="22"/>
        </w:rPr>
        <w:t xml:space="preserve"> </w:t>
      </w:r>
      <w:r w:rsidRPr="006F5AA1">
        <w:rPr>
          <w:rFonts w:ascii="Arial" w:eastAsia="Arial" w:hAnsi="Arial"/>
          <w:sz w:val="22"/>
          <w:szCs w:val="22"/>
        </w:rPr>
        <w:t>46)</w:t>
      </w:r>
    </w:p>
    <w:p w:rsidR="00655B4D" w:rsidRPr="006F5AA1" w:rsidRDefault="00655B4D" w:rsidP="00655B4D">
      <w:pPr>
        <w:rPr>
          <w:rFonts w:ascii="Arial" w:eastAsia="Times New Roman" w:hAnsi="Arial"/>
          <w:sz w:val="22"/>
          <w:szCs w:val="22"/>
        </w:rPr>
      </w:pPr>
    </w:p>
    <w:p w:rsidR="00655B4D" w:rsidRPr="006F5AA1" w:rsidRDefault="00655B4D" w:rsidP="00655B4D">
      <w:pPr>
        <w:ind w:left="560" w:right="280"/>
        <w:rPr>
          <w:rFonts w:ascii="Arial" w:eastAsia="Arial" w:hAnsi="Arial"/>
          <w:sz w:val="22"/>
          <w:szCs w:val="22"/>
        </w:rPr>
      </w:pPr>
      <w:r w:rsidRPr="006F5AA1">
        <w:rPr>
          <w:rFonts w:ascii="Arial" w:eastAsia="Arial" w:hAnsi="Arial"/>
          <w:sz w:val="22"/>
          <w:szCs w:val="22"/>
        </w:rPr>
        <w:t xml:space="preserve">Обмен, возврат и возмещение бумажных онлайн-билетов осуществляются исключительно через портал или перевозчиком, который выдал проездной </w:t>
      </w:r>
      <w:r>
        <w:rPr>
          <w:rFonts w:ascii="Arial" w:eastAsia="Arial" w:hAnsi="Arial"/>
          <w:sz w:val="22"/>
          <w:szCs w:val="22"/>
          <w:lang w:val="ru-RU"/>
        </w:rPr>
        <w:t>документ</w:t>
      </w:r>
      <w:r w:rsidRPr="006F5AA1">
        <w:rPr>
          <w:rFonts w:ascii="Arial" w:eastAsia="Arial" w:hAnsi="Arial"/>
          <w:sz w:val="22"/>
          <w:szCs w:val="22"/>
        </w:rPr>
        <w:t>.</w:t>
      </w:r>
    </w:p>
    <w:p w:rsidR="00655B4D" w:rsidRPr="006F5AA1" w:rsidRDefault="00655B4D" w:rsidP="00655B4D">
      <w:pPr>
        <w:rPr>
          <w:rFonts w:ascii="Arial" w:eastAsia="Times New Roman" w:hAnsi="Arial"/>
          <w:sz w:val="22"/>
          <w:szCs w:val="22"/>
        </w:rPr>
      </w:pPr>
    </w:p>
    <w:p w:rsidR="00655B4D" w:rsidRPr="006F5AA1" w:rsidRDefault="00655B4D" w:rsidP="00655B4D">
      <w:pPr>
        <w:ind w:left="560" w:right="60"/>
        <w:rPr>
          <w:rFonts w:ascii="Arial" w:eastAsia="Arial" w:hAnsi="Arial"/>
          <w:sz w:val="22"/>
          <w:szCs w:val="22"/>
        </w:rPr>
      </w:pPr>
      <w:r w:rsidRPr="006F5AA1">
        <w:rPr>
          <w:rFonts w:ascii="Arial" w:eastAsia="Arial" w:hAnsi="Arial"/>
          <w:sz w:val="22"/>
          <w:szCs w:val="22"/>
        </w:rPr>
        <w:t>Для обмена, возврата и возмещения бумажных онлайн-билетов и е-билетов в остальном действуют Особые условия перевозок соответствующих перевозчиков.</w:t>
      </w:r>
    </w:p>
    <w:p w:rsidR="00655B4D" w:rsidRDefault="00655B4D" w:rsidP="00655B4D">
      <w:pPr>
        <w:spacing w:line="200" w:lineRule="exact"/>
        <w:rPr>
          <w:rFonts w:ascii="Arial" w:eastAsia="Times New Roman" w:hAnsi="Arial"/>
        </w:rPr>
      </w:pPr>
    </w:p>
    <w:p w:rsidR="00655B4D" w:rsidRPr="006F5AA1" w:rsidRDefault="00655B4D" w:rsidP="00655B4D">
      <w:pPr>
        <w:spacing w:line="200" w:lineRule="exact"/>
        <w:jc w:val="center"/>
        <w:rPr>
          <w:rFonts w:ascii="Arial" w:eastAsia="Arial" w:hAnsi="Arial"/>
          <w:b/>
          <w:sz w:val="22"/>
        </w:rPr>
      </w:pPr>
      <w:r>
        <w:rPr>
          <w:rFonts w:ascii="Arial" w:eastAsia="Times New Roman" w:hAnsi="Arial"/>
        </w:rPr>
        <w:br w:type="page"/>
      </w:r>
      <w:r w:rsidRPr="006F5AA1">
        <w:rPr>
          <w:rFonts w:ascii="Arial" w:eastAsia="Arial" w:hAnsi="Arial"/>
          <w:b/>
          <w:sz w:val="22"/>
        </w:rPr>
        <w:lastRenderedPageBreak/>
        <w:t>РАЗДЕЛ A</w:t>
      </w:r>
    </w:p>
    <w:p w:rsidR="00655B4D" w:rsidRPr="006F5AA1" w:rsidRDefault="00655B4D" w:rsidP="00655B4D">
      <w:pPr>
        <w:rPr>
          <w:rFonts w:ascii="Arial" w:eastAsia="Times New Roman" w:hAnsi="Arial"/>
        </w:rPr>
      </w:pPr>
    </w:p>
    <w:p w:rsidR="00655B4D" w:rsidRPr="006F5AA1" w:rsidRDefault="00655B4D" w:rsidP="00655B4D">
      <w:pPr>
        <w:ind w:right="-47"/>
        <w:jc w:val="center"/>
        <w:rPr>
          <w:rFonts w:ascii="Arial" w:eastAsia="Arial" w:hAnsi="Arial"/>
          <w:b/>
          <w:sz w:val="22"/>
        </w:rPr>
      </w:pPr>
      <w:r w:rsidRPr="006F5AA1">
        <w:rPr>
          <w:rFonts w:ascii="Arial" w:eastAsia="Arial" w:hAnsi="Arial"/>
          <w:b/>
          <w:sz w:val="22"/>
        </w:rPr>
        <w:t>ОДИНОЧНЫЕ ПАССАЖИРЫ</w:t>
      </w:r>
    </w:p>
    <w:p w:rsidR="00655B4D" w:rsidRPr="006F5AA1" w:rsidRDefault="00655B4D" w:rsidP="00655B4D">
      <w:pPr>
        <w:rPr>
          <w:rFonts w:ascii="Arial" w:eastAsia="Times New Roman" w:hAnsi="Arial"/>
        </w:rPr>
      </w:pPr>
    </w:p>
    <w:p w:rsidR="00655B4D" w:rsidRPr="006F5AA1" w:rsidRDefault="00655B4D" w:rsidP="00655B4D">
      <w:pPr>
        <w:rPr>
          <w:rFonts w:ascii="Arial" w:eastAsia="Times New Roman" w:hAnsi="Arial"/>
        </w:rPr>
      </w:pPr>
    </w:p>
    <w:p w:rsidR="00655B4D" w:rsidRPr="006F5AA1" w:rsidRDefault="00655B4D" w:rsidP="00655B4D">
      <w:pPr>
        <w:rPr>
          <w:rFonts w:ascii="Arial" w:eastAsia="Times New Roman" w:hAnsi="Arial"/>
        </w:rPr>
      </w:pPr>
    </w:p>
    <w:p w:rsidR="00655B4D" w:rsidRPr="006F5AA1" w:rsidRDefault="00655B4D" w:rsidP="00655B4D">
      <w:pPr>
        <w:ind w:right="-47"/>
        <w:jc w:val="center"/>
        <w:rPr>
          <w:rFonts w:ascii="Arial" w:eastAsia="Arial" w:hAnsi="Arial"/>
          <w:b/>
          <w:sz w:val="22"/>
        </w:rPr>
      </w:pPr>
      <w:r w:rsidRPr="006F5AA1">
        <w:rPr>
          <w:rFonts w:ascii="Arial" w:eastAsia="Arial" w:hAnsi="Arial"/>
          <w:b/>
          <w:sz w:val="22"/>
        </w:rPr>
        <w:t>ПРАВИЛА ПЕРЕВОЗКИ</w:t>
      </w:r>
    </w:p>
    <w:p w:rsidR="00655B4D" w:rsidRPr="006F5AA1" w:rsidRDefault="00655B4D" w:rsidP="00655B4D">
      <w:pPr>
        <w:rPr>
          <w:rFonts w:ascii="Arial" w:eastAsia="Times New Roman" w:hAnsi="Arial"/>
        </w:rPr>
      </w:pPr>
    </w:p>
    <w:p w:rsidR="00655B4D" w:rsidRPr="006F5AA1" w:rsidRDefault="00655B4D" w:rsidP="00655B4D">
      <w:pPr>
        <w:rPr>
          <w:rFonts w:ascii="Arial" w:eastAsia="Times New Roman" w:hAnsi="Arial"/>
        </w:rPr>
      </w:pPr>
    </w:p>
    <w:p w:rsidR="00655B4D" w:rsidRPr="006F5AA1" w:rsidRDefault="00655B4D" w:rsidP="00653258">
      <w:pPr>
        <w:numPr>
          <w:ilvl w:val="0"/>
          <w:numId w:val="11"/>
        </w:numPr>
        <w:tabs>
          <w:tab w:val="left" w:pos="568"/>
        </w:tabs>
        <w:ind w:left="568" w:hanging="568"/>
        <w:rPr>
          <w:rFonts w:ascii="Arial" w:eastAsia="Arial" w:hAnsi="Arial"/>
          <w:b/>
          <w:sz w:val="22"/>
        </w:rPr>
      </w:pPr>
      <w:r w:rsidRPr="006F5AA1">
        <w:rPr>
          <w:rFonts w:ascii="Arial" w:eastAsia="Arial" w:hAnsi="Arial"/>
          <w:b/>
          <w:sz w:val="22"/>
        </w:rPr>
        <w:t xml:space="preserve">Проездной </w:t>
      </w:r>
      <w:r>
        <w:rPr>
          <w:rFonts w:ascii="Arial" w:eastAsia="Arial" w:hAnsi="Arial"/>
          <w:b/>
          <w:sz w:val="22"/>
          <w:lang w:val="ru-RU"/>
        </w:rPr>
        <w:t>документ</w:t>
      </w:r>
    </w:p>
    <w:p w:rsidR="00655B4D" w:rsidRPr="006F5AA1" w:rsidRDefault="00655B4D" w:rsidP="00655B4D">
      <w:pPr>
        <w:rPr>
          <w:rFonts w:ascii="Arial" w:eastAsia="Times New Roman" w:hAnsi="Arial"/>
        </w:rPr>
      </w:pPr>
    </w:p>
    <w:p w:rsidR="00655B4D" w:rsidRPr="00631876" w:rsidRDefault="00655B4D" w:rsidP="00655B4D">
      <w:pPr>
        <w:ind w:left="568"/>
        <w:rPr>
          <w:rFonts w:ascii="Arial" w:eastAsia="Arial" w:hAnsi="Arial"/>
          <w:sz w:val="22"/>
        </w:rPr>
      </w:pPr>
      <w:r w:rsidRPr="00631876">
        <w:rPr>
          <w:rFonts w:ascii="Arial" w:eastAsia="Arial" w:hAnsi="Arial"/>
          <w:sz w:val="22"/>
          <w:lang w:val="ru-RU"/>
        </w:rPr>
        <w:t>Выдаются</w:t>
      </w:r>
      <w:r w:rsidRPr="00631876">
        <w:rPr>
          <w:rFonts w:ascii="Arial" w:eastAsia="Arial" w:hAnsi="Arial"/>
          <w:sz w:val="22"/>
        </w:rPr>
        <w:t xml:space="preserve"> прямые проездные </w:t>
      </w:r>
      <w:r w:rsidRPr="00D37EBF">
        <w:rPr>
          <w:rFonts w:ascii="Arial" w:eastAsia="Arial" w:hAnsi="Arial"/>
          <w:sz w:val="22"/>
          <w:lang w:val="ru-RU"/>
        </w:rPr>
        <w:t>документы (</w:t>
      </w:r>
      <w:r w:rsidRPr="00631876">
        <w:rPr>
          <w:rFonts w:ascii="Arial" w:eastAsia="Arial" w:hAnsi="Arial"/>
          <w:sz w:val="22"/>
        </w:rPr>
        <w:t>билеты</w:t>
      </w:r>
      <w:r w:rsidRPr="00631876">
        <w:rPr>
          <w:rFonts w:ascii="Arial" w:eastAsia="Arial" w:hAnsi="Arial"/>
          <w:sz w:val="22"/>
          <w:lang w:val="ru-RU"/>
        </w:rPr>
        <w:t>)</w:t>
      </w:r>
      <w:r w:rsidRPr="00631876">
        <w:rPr>
          <w:rFonts w:ascii="Arial" w:eastAsia="Arial" w:hAnsi="Arial"/>
          <w:sz w:val="22"/>
        </w:rPr>
        <w:t xml:space="preserve"> и билеты внутреннего сообщения.</w:t>
      </w:r>
    </w:p>
    <w:p w:rsidR="00655B4D" w:rsidRPr="00631876" w:rsidRDefault="00655B4D" w:rsidP="00655B4D">
      <w:pPr>
        <w:rPr>
          <w:rFonts w:ascii="Arial" w:eastAsia="Times New Roman" w:hAnsi="Arial"/>
        </w:rPr>
      </w:pPr>
    </w:p>
    <w:p w:rsidR="00655B4D" w:rsidRPr="00631876" w:rsidRDefault="00655B4D" w:rsidP="00655B4D">
      <w:pPr>
        <w:ind w:left="568" w:right="460" w:hanging="566"/>
        <w:jc w:val="both"/>
        <w:rPr>
          <w:rFonts w:ascii="Arial" w:eastAsia="Arial" w:hAnsi="Arial"/>
          <w:sz w:val="22"/>
        </w:rPr>
      </w:pPr>
      <w:r w:rsidRPr="00D37EBF">
        <w:rPr>
          <w:rFonts w:ascii="Arial" w:eastAsia="Arial" w:hAnsi="Arial"/>
          <w:sz w:val="22"/>
        </w:rPr>
        <w:t xml:space="preserve">11.1 </w:t>
      </w:r>
      <w:r w:rsidRPr="00631876">
        <w:rPr>
          <w:rFonts w:ascii="Arial" w:eastAsia="Arial" w:hAnsi="Arial"/>
          <w:sz w:val="22"/>
        </w:rPr>
        <w:t xml:space="preserve">Прямые проездные </w:t>
      </w:r>
      <w:r w:rsidRPr="00D37EBF">
        <w:rPr>
          <w:rFonts w:ascii="Arial" w:eastAsia="Arial" w:hAnsi="Arial"/>
          <w:sz w:val="22"/>
          <w:lang w:val="ru-RU"/>
        </w:rPr>
        <w:t xml:space="preserve">документы </w:t>
      </w:r>
      <w:r w:rsidRPr="00631876">
        <w:rPr>
          <w:rFonts w:ascii="Arial" w:eastAsia="Arial" w:hAnsi="Arial"/>
          <w:sz w:val="22"/>
        </w:rPr>
        <w:t>выдаются от места отправления в стране выдачи или от</w:t>
      </w:r>
      <w:r w:rsidRPr="00D37EBF">
        <w:rPr>
          <w:rFonts w:ascii="Arial" w:eastAsia="Arial" w:hAnsi="Arial"/>
          <w:sz w:val="22"/>
        </w:rPr>
        <w:t xml:space="preserve"> </w:t>
      </w:r>
      <w:r>
        <w:rPr>
          <w:rFonts w:ascii="Arial" w:eastAsia="Arial" w:hAnsi="Arial"/>
          <w:sz w:val="22"/>
          <w:lang w:val="ru-RU"/>
        </w:rPr>
        <w:t xml:space="preserve">железнодорожного </w:t>
      </w:r>
      <w:r w:rsidRPr="00631876">
        <w:rPr>
          <w:rFonts w:ascii="Arial" w:eastAsia="Arial" w:hAnsi="Arial"/>
          <w:sz w:val="22"/>
        </w:rPr>
        <w:t>пункта</w:t>
      </w:r>
      <w:r>
        <w:rPr>
          <w:rFonts w:ascii="Arial" w:eastAsia="Arial" w:hAnsi="Arial"/>
          <w:sz w:val="22"/>
          <w:lang w:val="ru-RU"/>
        </w:rPr>
        <w:t xml:space="preserve"> пропуска</w:t>
      </w:r>
      <w:r w:rsidRPr="00631876">
        <w:rPr>
          <w:rFonts w:ascii="Arial" w:eastAsia="Arial" w:hAnsi="Arial"/>
          <w:sz w:val="22"/>
        </w:rPr>
        <w:t xml:space="preserve">, до которого пассажир уже имеет один или несколько проездных </w:t>
      </w:r>
      <w:r w:rsidRPr="00D37EBF">
        <w:rPr>
          <w:rFonts w:ascii="Arial" w:eastAsia="Arial" w:hAnsi="Arial"/>
          <w:sz w:val="22"/>
          <w:lang w:val="ru-RU"/>
        </w:rPr>
        <w:t>документов</w:t>
      </w:r>
      <w:r w:rsidRPr="00631876">
        <w:rPr>
          <w:rFonts w:ascii="Arial" w:eastAsia="Arial" w:hAnsi="Arial"/>
          <w:sz w:val="22"/>
        </w:rPr>
        <w:t>.</w:t>
      </w:r>
    </w:p>
    <w:p w:rsidR="00655B4D" w:rsidRPr="00631876" w:rsidRDefault="00655B4D" w:rsidP="00655B4D">
      <w:pPr>
        <w:rPr>
          <w:rFonts w:ascii="Arial" w:eastAsia="Times New Roman" w:hAnsi="Arial"/>
        </w:rPr>
      </w:pPr>
    </w:p>
    <w:p w:rsidR="00655B4D" w:rsidRPr="006F5AA1" w:rsidRDefault="00655B4D" w:rsidP="00655B4D">
      <w:pPr>
        <w:ind w:left="568" w:right="20" w:hanging="566"/>
        <w:rPr>
          <w:rFonts w:ascii="Arial" w:eastAsia="Arial" w:hAnsi="Arial"/>
          <w:sz w:val="22"/>
          <w:szCs w:val="22"/>
        </w:rPr>
      </w:pPr>
      <w:r w:rsidRPr="006F5AA1">
        <w:rPr>
          <w:rFonts w:ascii="Arial" w:eastAsia="Arial" w:hAnsi="Arial"/>
          <w:b/>
          <w:sz w:val="22"/>
        </w:rPr>
        <w:t xml:space="preserve">11.2 </w:t>
      </w:r>
      <w:r w:rsidRPr="006F5AA1">
        <w:rPr>
          <w:rFonts w:ascii="Arial" w:eastAsia="Arial" w:hAnsi="Arial"/>
          <w:sz w:val="22"/>
          <w:szCs w:val="22"/>
        </w:rPr>
        <w:t xml:space="preserve">Прямые проездные </w:t>
      </w:r>
      <w:r>
        <w:rPr>
          <w:rFonts w:ascii="Arial" w:eastAsia="Arial" w:hAnsi="Arial"/>
          <w:sz w:val="22"/>
          <w:szCs w:val="22"/>
          <w:lang w:val="ru-RU"/>
        </w:rPr>
        <w:t>документы</w:t>
      </w:r>
      <w:r w:rsidRPr="006F5AA1">
        <w:rPr>
          <w:rFonts w:ascii="Arial" w:eastAsia="Arial" w:hAnsi="Arial"/>
          <w:sz w:val="22"/>
          <w:szCs w:val="22"/>
        </w:rPr>
        <w:t xml:space="preserve"> могут выдаваться для проезда в  одном направлени</w:t>
      </w:r>
      <w:r w:rsidRPr="006F5AA1">
        <w:rPr>
          <w:rFonts w:ascii="Arial" w:eastAsia="Arial" w:hAnsi="Arial"/>
          <w:sz w:val="22"/>
          <w:szCs w:val="22"/>
          <w:lang w:val="ru-RU"/>
        </w:rPr>
        <w:t>и</w:t>
      </w:r>
      <w:r w:rsidRPr="006F5AA1">
        <w:rPr>
          <w:rFonts w:ascii="Arial" w:eastAsia="Arial" w:hAnsi="Arial"/>
          <w:sz w:val="22"/>
          <w:szCs w:val="22"/>
        </w:rPr>
        <w:t xml:space="preserve"> или туда и</w:t>
      </w:r>
      <w:r w:rsidRPr="006F5AA1">
        <w:rPr>
          <w:rFonts w:ascii="Arial" w:eastAsia="Arial" w:hAnsi="Arial"/>
          <w:b/>
          <w:sz w:val="22"/>
          <w:szCs w:val="22"/>
        </w:rPr>
        <w:t xml:space="preserve"> </w:t>
      </w:r>
      <w:r w:rsidRPr="006F5AA1">
        <w:rPr>
          <w:rFonts w:ascii="Arial" w:eastAsia="Arial" w:hAnsi="Arial"/>
          <w:sz w:val="22"/>
          <w:szCs w:val="22"/>
        </w:rPr>
        <w:t xml:space="preserve">обратно в рамках одной и той же тарифной системы, а также от места отправления, находящегося в другой стране, до места назначения перевозчика, выдавшего проездные </w:t>
      </w:r>
      <w:r>
        <w:rPr>
          <w:rFonts w:ascii="Arial" w:eastAsia="Arial" w:hAnsi="Arial"/>
          <w:sz w:val="22"/>
          <w:szCs w:val="22"/>
          <w:lang w:val="ru-RU"/>
        </w:rPr>
        <w:t>документы</w:t>
      </w:r>
      <w:r w:rsidRPr="006F5AA1">
        <w:rPr>
          <w:rFonts w:ascii="Arial" w:eastAsia="Arial" w:hAnsi="Arial"/>
          <w:sz w:val="22"/>
          <w:szCs w:val="22"/>
        </w:rPr>
        <w:t>, если это не противоречит правовым валютным положениям страны этого перевозчика.</w:t>
      </w:r>
    </w:p>
    <w:p w:rsidR="00655B4D" w:rsidRPr="006F5AA1" w:rsidRDefault="00655B4D" w:rsidP="00655B4D">
      <w:pPr>
        <w:rPr>
          <w:rFonts w:ascii="Arial" w:eastAsia="Times New Roman" w:hAnsi="Arial"/>
        </w:rPr>
      </w:pPr>
    </w:p>
    <w:p w:rsidR="00655B4D" w:rsidRPr="006F5AA1" w:rsidRDefault="00655B4D" w:rsidP="00655B4D">
      <w:pPr>
        <w:ind w:left="568" w:right="140" w:hanging="566"/>
        <w:rPr>
          <w:rFonts w:ascii="Arial" w:eastAsia="Arial" w:hAnsi="Arial"/>
          <w:sz w:val="22"/>
        </w:rPr>
      </w:pPr>
      <w:r w:rsidRPr="006F5AA1">
        <w:rPr>
          <w:rFonts w:ascii="Arial" w:eastAsia="Arial" w:hAnsi="Arial"/>
          <w:b/>
          <w:sz w:val="22"/>
        </w:rPr>
        <w:t xml:space="preserve">11.3 </w:t>
      </w:r>
      <w:r w:rsidRPr="006F5AA1">
        <w:rPr>
          <w:rFonts w:ascii="Arial" w:eastAsia="Arial" w:hAnsi="Arial"/>
          <w:sz w:val="22"/>
        </w:rPr>
        <w:t xml:space="preserve">Прямые проездные </w:t>
      </w:r>
      <w:r>
        <w:rPr>
          <w:rFonts w:ascii="Arial" w:eastAsia="Arial" w:hAnsi="Arial"/>
          <w:sz w:val="22"/>
          <w:lang w:val="ru-RU"/>
        </w:rPr>
        <w:t>документы</w:t>
      </w:r>
      <w:r w:rsidRPr="006F5AA1">
        <w:rPr>
          <w:rFonts w:ascii="Arial" w:eastAsia="Arial" w:hAnsi="Arial"/>
          <w:sz w:val="22"/>
        </w:rPr>
        <w:t xml:space="preserve"> могут быть выданы от и до мест,</w:t>
      </w:r>
      <w:r w:rsidRPr="006F5AA1">
        <w:rPr>
          <w:rFonts w:ascii="Arial" w:eastAsia="Arial" w:hAnsi="Arial"/>
          <w:b/>
          <w:sz w:val="22"/>
        </w:rPr>
        <w:t xml:space="preserve"> </w:t>
      </w:r>
      <w:r w:rsidRPr="006F5AA1">
        <w:rPr>
          <w:rFonts w:ascii="Arial" w:eastAsia="Arial" w:hAnsi="Arial"/>
          <w:sz w:val="22"/>
        </w:rPr>
        <w:t>находящихся за пределами</w:t>
      </w:r>
      <w:r w:rsidRPr="006F5AA1">
        <w:rPr>
          <w:rFonts w:ascii="Arial" w:eastAsia="Arial" w:hAnsi="Arial"/>
          <w:b/>
          <w:sz w:val="22"/>
        </w:rPr>
        <w:t xml:space="preserve"> </w:t>
      </w:r>
      <w:r w:rsidRPr="006F5AA1">
        <w:rPr>
          <w:rFonts w:ascii="Arial" w:eastAsia="Arial" w:hAnsi="Arial"/>
          <w:sz w:val="22"/>
        </w:rPr>
        <w:t>страны выдачи.</w:t>
      </w:r>
    </w:p>
    <w:p w:rsidR="00655B4D" w:rsidRPr="006F5AA1" w:rsidRDefault="00655B4D" w:rsidP="00655B4D">
      <w:pPr>
        <w:rPr>
          <w:rFonts w:ascii="Arial" w:eastAsia="Times New Roman" w:hAnsi="Arial"/>
        </w:rPr>
      </w:pPr>
    </w:p>
    <w:p w:rsidR="00655B4D" w:rsidRPr="006F5AA1" w:rsidRDefault="00655B4D" w:rsidP="00655B4D">
      <w:pPr>
        <w:tabs>
          <w:tab w:val="left" w:pos="548"/>
        </w:tabs>
        <w:ind w:left="568" w:right="320" w:hanging="566"/>
        <w:rPr>
          <w:rFonts w:ascii="Arial" w:eastAsia="Arial" w:hAnsi="Arial"/>
          <w:sz w:val="22"/>
        </w:rPr>
      </w:pPr>
      <w:r w:rsidRPr="006F5AA1">
        <w:rPr>
          <w:rFonts w:ascii="Arial" w:eastAsia="Arial" w:hAnsi="Arial"/>
          <w:b/>
          <w:sz w:val="22"/>
        </w:rPr>
        <w:t>11.4</w:t>
      </w:r>
      <w:r w:rsidRPr="006F5AA1">
        <w:rPr>
          <w:rFonts w:ascii="Arial" w:eastAsia="Times New Roman" w:hAnsi="Arial"/>
        </w:rPr>
        <w:tab/>
      </w:r>
      <w:r w:rsidRPr="006F5AA1">
        <w:rPr>
          <w:rFonts w:ascii="Arial" w:eastAsia="Arial" w:hAnsi="Arial"/>
          <w:sz w:val="22"/>
        </w:rPr>
        <w:t>Билеты внутреннего сообщения выдаются от и до места одной и той же страны (за исключением сообщений, указанных в пункте 11.1 настоящих Особых условий). Это не относится к сообщению между местами в стране выдающего предприятия.</w:t>
      </w:r>
    </w:p>
    <w:p w:rsidR="00655B4D" w:rsidRPr="006F5AA1" w:rsidRDefault="00655B4D" w:rsidP="00655B4D">
      <w:pPr>
        <w:rPr>
          <w:rFonts w:ascii="Arial" w:eastAsia="Times New Roman" w:hAnsi="Arial"/>
        </w:rPr>
      </w:pPr>
    </w:p>
    <w:p w:rsidR="00655B4D" w:rsidRPr="006F5AA1" w:rsidRDefault="00655B4D" w:rsidP="00655B4D">
      <w:pPr>
        <w:ind w:left="8"/>
        <w:rPr>
          <w:rFonts w:ascii="Arial" w:eastAsia="Arial" w:hAnsi="Arial"/>
          <w:sz w:val="22"/>
        </w:rPr>
      </w:pPr>
      <w:r w:rsidRPr="006F5AA1">
        <w:rPr>
          <w:rFonts w:ascii="Arial" w:eastAsia="Arial" w:hAnsi="Arial"/>
          <w:b/>
          <w:sz w:val="22"/>
        </w:rPr>
        <w:t xml:space="preserve">11.5  </w:t>
      </w:r>
      <w:r w:rsidRPr="006F5AA1">
        <w:rPr>
          <w:rFonts w:ascii="Arial" w:eastAsia="Arial" w:hAnsi="Arial"/>
          <w:sz w:val="22"/>
        </w:rPr>
        <w:t xml:space="preserve">Проездные </w:t>
      </w:r>
      <w:r>
        <w:rPr>
          <w:rFonts w:ascii="Arial" w:eastAsia="Arial" w:hAnsi="Arial"/>
          <w:sz w:val="22"/>
          <w:lang w:val="ru-RU"/>
        </w:rPr>
        <w:t>документы</w:t>
      </w:r>
      <w:r w:rsidRPr="006F5AA1">
        <w:rPr>
          <w:rFonts w:ascii="Arial" w:eastAsia="Arial" w:hAnsi="Arial"/>
          <w:sz w:val="22"/>
        </w:rPr>
        <w:t xml:space="preserve"> на поездку туда и обратно могут быть выданы для:</w:t>
      </w:r>
    </w:p>
    <w:p w:rsidR="00655B4D" w:rsidRPr="006F5AA1" w:rsidRDefault="00655B4D" w:rsidP="00653258">
      <w:pPr>
        <w:numPr>
          <w:ilvl w:val="0"/>
          <w:numId w:val="61"/>
        </w:numPr>
        <w:tabs>
          <w:tab w:val="left" w:pos="848"/>
        </w:tabs>
        <w:ind w:left="1208" w:hanging="360"/>
        <w:rPr>
          <w:rFonts w:ascii="Arial" w:eastAsia="Symbol" w:hAnsi="Arial"/>
          <w:sz w:val="18"/>
        </w:rPr>
      </w:pPr>
      <w:r w:rsidRPr="006F5AA1">
        <w:rPr>
          <w:rFonts w:ascii="Arial" w:eastAsia="Arial" w:hAnsi="Arial"/>
          <w:sz w:val="22"/>
        </w:rPr>
        <w:t>проезда туда и обратно по одному и тому же маршруту,</w:t>
      </w:r>
    </w:p>
    <w:p w:rsidR="00655B4D" w:rsidRPr="006F5AA1" w:rsidRDefault="00655B4D" w:rsidP="00653258">
      <w:pPr>
        <w:numPr>
          <w:ilvl w:val="0"/>
          <w:numId w:val="61"/>
        </w:numPr>
        <w:tabs>
          <w:tab w:val="left" w:pos="848"/>
        </w:tabs>
        <w:ind w:left="1208" w:hanging="360"/>
        <w:rPr>
          <w:rFonts w:ascii="Arial" w:eastAsia="Symbol" w:hAnsi="Arial"/>
          <w:sz w:val="18"/>
        </w:rPr>
      </w:pPr>
      <w:r w:rsidRPr="006F5AA1">
        <w:rPr>
          <w:rFonts w:ascii="Arial" w:eastAsia="Arial" w:hAnsi="Arial"/>
          <w:sz w:val="22"/>
        </w:rPr>
        <w:t>проезда туда и обратно по разным маршрутам,</w:t>
      </w:r>
    </w:p>
    <w:p w:rsidR="00655B4D" w:rsidRPr="006F5AA1" w:rsidRDefault="00655B4D" w:rsidP="00653258">
      <w:pPr>
        <w:numPr>
          <w:ilvl w:val="0"/>
          <w:numId w:val="61"/>
        </w:numPr>
        <w:tabs>
          <w:tab w:val="left" w:pos="848"/>
        </w:tabs>
        <w:ind w:left="1208" w:hanging="360"/>
        <w:rPr>
          <w:rFonts w:ascii="Arial" w:eastAsia="Symbol" w:hAnsi="Arial"/>
          <w:sz w:val="18"/>
        </w:rPr>
      </w:pPr>
      <w:r w:rsidRPr="006F5AA1">
        <w:rPr>
          <w:rFonts w:ascii="Arial" w:eastAsia="Arial" w:hAnsi="Arial"/>
          <w:sz w:val="22"/>
        </w:rPr>
        <w:t>для обратной поездки от места, отличного от места назначения поездки туда,</w:t>
      </w:r>
    </w:p>
    <w:p w:rsidR="00655B4D" w:rsidRPr="006F5AA1" w:rsidRDefault="00655B4D" w:rsidP="00653258">
      <w:pPr>
        <w:numPr>
          <w:ilvl w:val="0"/>
          <w:numId w:val="61"/>
        </w:numPr>
        <w:tabs>
          <w:tab w:val="left" w:pos="848"/>
        </w:tabs>
        <w:ind w:left="1208" w:hanging="360"/>
        <w:rPr>
          <w:rFonts w:ascii="Arial" w:eastAsia="Symbol" w:hAnsi="Arial"/>
          <w:sz w:val="18"/>
        </w:rPr>
      </w:pPr>
      <w:r w:rsidRPr="006F5AA1">
        <w:rPr>
          <w:rFonts w:ascii="Arial" w:eastAsia="Arial" w:hAnsi="Arial"/>
          <w:sz w:val="22"/>
        </w:rPr>
        <w:t>для обратной поездки в место, отличного от начального места поездки туда,</w:t>
      </w:r>
    </w:p>
    <w:p w:rsidR="00655B4D" w:rsidRPr="006F5AA1" w:rsidRDefault="00655B4D" w:rsidP="00655B4D">
      <w:pPr>
        <w:rPr>
          <w:rFonts w:ascii="Arial" w:eastAsia="Times New Roman" w:hAnsi="Arial"/>
        </w:rPr>
      </w:pPr>
    </w:p>
    <w:p w:rsidR="00655B4D" w:rsidRPr="006F5AA1" w:rsidRDefault="00655B4D" w:rsidP="00655B4D">
      <w:pPr>
        <w:ind w:left="568" w:right="420" w:hanging="566"/>
        <w:rPr>
          <w:rFonts w:ascii="Arial" w:eastAsia="Arial" w:hAnsi="Arial"/>
          <w:sz w:val="22"/>
        </w:rPr>
      </w:pPr>
      <w:r w:rsidRPr="006F5AA1">
        <w:rPr>
          <w:rFonts w:ascii="Arial" w:eastAsia="Arial" w:hAnsi="Arial"/>
          <w:b/>
          <w:sz w:val="22"/>
        </w:rPr>
        <w:t xml:space="preserve">11.6 </w:t>
      </w:r>
      <w:r w:rsidRPr="006F5AA1">
        <w:rPr>
          <w:rFonts w:ascii="Arial" w:eastAsia="Arial" w:hAnsi="Arial"/>
          <w:sz w:val="22"/>
        </w:rPr>
        <w:t xml:space="preserve">Проездной </w:t>
      </w:r>
      <w:r>
        <w:rPr>
          <w:rFonts w:ascii="Arial" w:eastAsia="Arial" w:hAnsi="Arial"/>
          <w:sz w:val="22"/>
          <w:lang w:val="ru-RU"/>
        </w:rPr>
        <w:t>документ</w:t>
      </w:r>
      <w:r w:rsidRPr="006F5AA1">
        <w:rPr>
          <w:rFonts w:ascii="Arial" w:eastAsia="Arial" w:hAnsi="Arial"/>
          <w:b/>
          <w:sz w:val="22"/>
        </w:rPr>
        <w:t xml:space="preserve"> </w:t>
      </w:r>
      <w:r w:rsidRPr="006F5AA1">
        <w:rPr>
          <w:rFonts w:ascii="Arial" w:eastAsia="Arial" w:hAnsi="Arial"/>
          <w:sz w:val="22"/>
        </w:rPr>
        <w:t>(прямой проездной билет или билет внутреннего сообщения)</w:t>
      </w:r>
      <w:r w:rsidRPr="006F5AA1">
        <w:rPr>
          <w:rFonts w:ascii="Arial" w:eastAsia="Arial" w:hAnsi="Arial"/>
          <w:b/>
          <w:sz w:val="22"/>
        </w:rPr>
        <w:t xml:space="preserve"> </w:t>
      </w:r>
      <w:r w:rsidRPr="006F5AA1">
        <w:rPr>
          <w:rFonts w:ascii="Arial" w:eastAsia="Arial" w:hAnsi="Arial"/>
          <w:sz w:val="22"/>
        </w:rPr>
        <w:t>может</w:t>
      </w:r>
      <w:r w:rsidRPr="006F5AA1">
        <w:rPr>
          <w:rFonts w:ascii="Arial" w:eastAsia="Arial" w:hAnsi="Arial"/>
          <w:b/>
          <w:sz w:val="22"/>
        </w:rPr>
        <w:t xml:space="preserve"> </w:t>
      </w:r>
      <w:r w:rsidRPr="006F5AA1">
        <w:rPr>
          <w:rFonts w:ascii="Arial" w:eastAsia="Arial" w:hAnsi="Arial"/>
          <w:sz w:val="22"/>
        </w:rPr>
        <w:t>продаваться только для прямого сообщения.</w:t>
      </w:r>
    </w:p>
    <w:p w:rsidR="00655B4D" w:rsidRPr="006F5AA1" w:rsidRDefault="00655B4D" w:rsidP="00655B4D">
      <w:pPr>
        <w:rPr>
          <w:rFonts w:ascii="Arial" w:eastAsia="Times New Roman" w:hAnsi="Arial"/>
        </w:rPr>
      </w:pPr>
    </w:p>
    <w:p w:rsidR="00655B4D" w:rsidRPr="006F5AA1" w:rsidRDefault="00655B4D" w:rsidP="00655B4D">
      <w:pPr>
        <w:ind w:left="8"/>
        <w:rPr>
          <w:rFonts w:ascii="Arial" w:eastAsia="Arial" w:hAnsi="Arial"/>
          <w:sz w:val="22"/>
          <w:szCs w:val="22"/>
        </w:rPr>
      </w:pPr>
      <w:r w:rsidRPr="006F5AA1">
        <w:rPr>
          <w:rFonts w:ascii="Arial" w:eastAsia="Arial" w:hAnsi="Arial"/>
          <w:b/>
          <w:sz w:val="22"/>
        </w:rPr>
        <w:t xml:space="preserve">11.7  </w:t>
      </w:r>
      <w:r w:rsidRPr="006F5AA1">
        <w:rPr>
          <w:rFonts w:ascii="Arial" w:eastAsia="Arial" w:hAnsi="Arial"/>
          <w:sz w:val="22"/>
          <w:szCs w:val="22"/>
        </w:rPr>
        <w:t xml:space="preserve">Для каждого одиночного  пассажира выдается только один проездной </w:t>
      </w:r>
      <w:r>
        <w:rPr>
          <w:rFonts w:ascii="Arial" w:eastAsia="Arial" w:hAnsi="Arial"/>
          <w:sz w:val="22"/>
          <w:szCs w:val="22"/>
          <w:lang w:val="ru-RU"/>
        </w:rPr>
        <w:t>документ</w:t>
      </w:r>
      <w:r w:rsidRPr="006F5AA1">
        <w:rPr>
          <w:rFonts w:ascii="Arial" w:eastAsia="Arial" w:hAnsi="Arial"/>
          <w:sz w:val="22"/>
          <w:szCs w:val="22"/>
        </w:rPr>
        <w:t>.</w:t>
      </w:r>
    </w:p>
    <w:p w:rsidR="00655B4D" w:rsidRPr="006F5AA1" w:rsidRDefault="00655B4D" w:rsidP="00655B4D">
      <w:pPr>
        <w:rPr>
          <w:rFonts w:ascii="Arial" w:eastAsia="Times New Roman" w:hAnsi="Arial"/>
          <w:sz w:val="22"/>
          <w:szCs w:val="22"/>
        </w:rPr>
      </w:pPr>
    </w:p>
    <w:p w:rsidR="00655B4D" w:rsidRPr="006F5AA1" w:rsidRDefault="00655B4D" w:rsidP="00655B4D">
      <w:pPr>
        <w:ind w:left="568"/>
        <w:rPr>
          <w:rFonts w:ascii="Arial" w:eastAsia="Arial" w:hAnsi="Arial"/>
          <w:sz w:val="22"/>
          <w:szCs w:val="22"/>
        </w:rPr>
      </w:pPr>
      <w:r w:rsidRPr="006F5AA1">
        <w:rPr>
          <w:rFonts w:ascii="Arial" w:eastAsia="Arial" w:hAnsi="Arial"/>
          <w:sz w:val="22"/>
          <w:szCs w:val="22"/>
        </w:rPr>
        <w:t>Если по перечисленным в специальных приложениях к определенным предложениям или других опубликованных документах правилам вместе путешествует несколько человек, их количество должно быть указано в билете.</w:t>
      </w:r>
    </w:p>
    <w:p w:rsidR="00655B4D" w:rsidRDefault="00655B4D" w:rsidP="00655B4D">
      <w:pPr>
        <w:rPr>
          <w:rFonts w:ascii="Arial" w:eastAsia="Times New Roman" w:hAnsi="Arial"/>
        </w:rPr>
      </w:pPr>
    </w:p>
    <w:p w:rsidR="00655B4D" w:rsidRPr="006F5AA1" w:rsidRDefault="00655B4D" w:rsidP="00655B4D">
      <w:pPr>
        <w:rPr>
          <w:rFonts w:ascii="Arial" w:eastAsia="Times New Roman" w:hAnsi="Arial"/>
        </w:rPr>
      </w:pPr>
    </w:p>
    <w:p w:rsidR="00655B4D" w:rsidRPr="006F5AA1" w:rsidRDefault="00655B4D" w:rsidP="00653258">
      <w:pPr>
        <w:numPr>
          <w:ilvl w:val="0"/>
          <w:numId w:val="12"/>
        </w:numPr>
        <w:tabs>
          <w:tab w:val="left" w:pos="568"/>
        </w:tabs>
        <w:ind w:left="568" w:hanging="568"/>
        <w:rPr>
          <w:rFonts w:ascii="Arial" w:eastAsia="Arial" w:hAnsi="Arial"/>
          <w:b/>
          <w:sz w:val="22"/>
        </w:rPr>
      </w:pPr>
      <w:r w:rsidRPr="006F5AA1">
        <w:rPr>
          <w:rFonts w:ascii="Arial" w:eastAsia="Arial" w:hAnsi="Arial"/>
          <w:b/>
          <w:sz w:val="22"/>
        </w:rPr>
        <w:t xml:space="preserve">Приобретение проездных </w:t>
      </w:r>
      <w:r>
        <w:rPr>
          <w:rFonts w:ascii="Arial" w:eastAsia="Arial" w:hAnsi="Arial"/>
          <w:b/>
          <w:sz w:val="22"/>
          <w:lang w:val="ru-RU"/>
        </w:rPr>
        <w:t>документов</w:t>
      </w:r>
    </w:p>
    <w:p w:rsidR="00655B4D" w:rsidRPr="00107F48" w:rsidRDefault="00655B4D" w:rsidP="00655B4D">
      <w:pPr>
        <w:rPr>
          <w:rFonts w:ascii="Arial" w:eastAsia="Arial" w:hAnsi="Arial"/>
          <w:bCs/>
          <w:sz w:val="22"/>
        </w:rPr>
      </w:pPr>
    </w:p>
    <w:p w:rsidR="00655B4D" w:rsidRPr="006F5AA1" w:rsidRDefault="00655B4D" w:rsidP="00655B4D">
      <w:pPr>
        <w:ind w:left="568" w:right="740"/>
        <w:rPr>
          <w:rFonts w:ascii="Arial" w:eastAsia="Arial" w:hAnsi="Arial"/>
          <w:sz w:val="22"/>
        </w:rPr>
      </w:pPr>
      <w:r w:rsidRPr="006F5AA1">
        <w:rPr>
          <w:rFonts w:ascii="Arial" w:eastAsia="Arial" w:hAnsi="Arial"/>
          <w:sz w:val="22"/>
        </w:rPr>
        <w:t xml:space="preserve">Проездные </w:t>
      </w:r>
      <w:r>
        <w:rPr>
          <w:rFonts w:ascii="Arial" w:eastAsia="Arial" w:hAnsi="Arial"/>
          <w:sz w:val="22"/>
          <w:lang w:val="ru-RU"/>
        </w:rPr>
        <w:t xml:space="preserve">документы </w:t>
      </w:r>
      <w:r w:rsidRPr="006F5AA1">
        <w:rPr>
          <w:rFonts w:ascii="Arial" w:eastAsia="Arial" w:hAnsi="Arial"/>
          <w:sz w:val="22"/>
        </w:rPr>
        <w:t>выдаются в соответствующих, предусмотренных перевозчиком пунктах выдачи. Для определенных предложений и/или для определенных видов сообщения могут действовать ограниченные сроки заказа.</w:t>
      </w:r>
    </w:p>
    <w:p w:rsidR="00655B4D" w:rsidRPr="00107F48" w:rsidRDefault="00655B4D" w:rsidP="00655B4D">
      <w:pPr>
        <w:rPr>
          <w:rFonts w:ascii="Arial" w:eastAsia="Arial" w:hAnsi="Arial"/>
          <w:bCs/>
          <w:sz w:val="22"/>
        </w:rPr>
      </w:pPr>
    </w:p>
    <w:p w:rsidR="00655B4D" w:rsidRPr="00107F48" w:rsidRDefault="00655B4D" w:rsidP="00655B4D">
      <w:pPr>
        <w:rPr>
          <w:rFonts w:ascii="Arial" w:eastAsia="Arial" w:hAnsi="Arial"/>
          <w:bCs/>
          <w:sz w:val="22"/>
        </w:rPr>
      </w:pPr>
    </w:p>
    <w:p w:rsidR="00655B4D" w:rsidRPr="006F5AA1" w:rsidRDefault="00655B4D" w:rsidP="00653258">
      <w:pPr>
        <w:numPr>
          <w:ilvl w:val="0"/>
          <w:numId w:val="12"/>
        </w:numPr>
        <w:tabs>
          <w:tab w:val="left" w:pos="568"/>
        </w:tabs>
        <w:ind w:left="568" w:hanging="568"/>
        <w:rPr>
          <w:rFonts w:ascii="Arial" w:eastAsia="Arial" w:hAnsi="Arial"/>
          <w:b/>
          <w:sz w:val="22"/>
        </w:rPr>
      </w:pPr>
      <w:r w:rsidRPr="006F5AA1">
        <w:rPr>
          <w:rFonts w:ascii="Arial" w:eastAsia="Arial" w:hAnsi="Arial"/>
          <w:b/>
          <w:sz w:val="22"/>
        </w:rPr>
        <w:t xml:space="preserve">Выдача проездных </w:t>
      </w:r>
      <w:r>
        <w:rPr>
          <w:rFonts w:ascii="Arial" w:eastAsia="Arial" w:hAnsi="Arial"/>
          <w:b/>
          <w:sz w:val="22"/>
          <w:lang w:val="ru-RU"/>
        </w:rPr>
        <w:t>документов</w:t>
      </w:r>
    </w:p>
    <w:p w:rsidR="00655B4D" w:rsidRPr="00107F48" w:rsidRDefault="00655B4D" w:rsidP="00655B4D">
      <w:pPr>
        <w:rPr>
          <w:rFonts w:ascii="Arial" w:eastAsia="Arial" w:hAnsi="Arial"/>
          <w:bCs/>
          <w:sz w:val="22"/>
        </w:rPr>
      </w:pPr>
    </w:p>
    <w:p w:rsidR="00655B4D" w:rsidRPr="006F5AA1" w:rsidRDefault="00655B4D" w:rsidP="00655B4D">
      <w:pPr>
        <w:ind w:left="568" w:right="120"/>
        <w:rPr>
          <w:rFonts w:ascii="Arial" w:eastAsia="Arial" w:hAnsi="Arial"/>
          <w:sz w:val="22"/>
        </w:rPr>
      </w:pPr>
      <w:r w:rsidRPr="006F5AA1">
        <w:rPr>
          <w:rFonts w:ascii="Arial" w:eastAsia="Arial" w:hAnsi="Arial"/>
          <w:sz w:val="22"/>
        </w:rPr>
        <w:lastRenderedPageBreak/>
        <w:t xml:space="preserve">Проездные </w:t>
      </w:r>
      <w:r>
        <w:rPr>
          <w:rFonts w:ascii="Arial" w:eastAsia="Arial" w:hAnsi="Arial"/>
          <w:sz w:val="22"/>
          <w:lang w:val="ru-RU"/>
        </w:rPr>
        <w:t>документы</w:t>
      </w:r>
      <w:r w:rsidRPr="006F5AA1">
        <w:rPr>
          <w:rFonts w:ascii="Arial" w:eastAsia="Arial" w:hAnsi="Arial"/>
          <w:sz w:val="22"/>
        </w:rPr>
        <w:t xml:space="preserve"> выдаются не ранее, чем за 3 месяца до начала срока действия. Этот срок может быть увеличен до 11 месяцев.</w:t>
      </w:r>
    </w:p>
    <w:p w:rsidR="00655B4D" w:rsidRPr="00107F48" w:rsidRDefault="00655B4D" w:rsidP="00655B4D">
      <w:pPr>
        <w:rPr>
          <w:rFonts w:ascii="Arial" w:eastAsia="Arial" w:hAnsi="Arial"/>
          <w:bCs/>
          <w:sz w:val="22"/>
        </w:rPr>
      </w:pPr>
    </w:p>
    <w:p w:rsidR="00655B4D" w:rsidRPr="006F5AA1" w:rsidRDefault="00655B4D" w:rsidP="00655B4D">
      <w:pPr>
        <w:ind w:left="568" w:right="220"/>
        <w:rPr>
          <w:rFonts w:ascii="Arial" w:eastAsia="Arial" w:hAnsi="Arial"/>
          <w:sz w:val="22"/>
        </w:rPr>
      </w:pPr>
      <w:r w:rsidRPr="006F5AA1">
        <w:rPr>
          <w:rFonts w:ascii="Arial" w:eastAsia="Arial" w:hAnsi="Arial"/>
          <w:sz w:val="22"/>
        </w:rPr>
        <w:t xml:space="preserve">В исключительных случаях, например, при смене расписания поездов или при наличии специальных предложений, срок предварительной продажи может быть сокращен. Перед началом поездки пассажирам могут быть также проданы проездные </w:t>
      </w:r>
      <w:r>
        <w:rPr>
          <w:rFonts w:ascii="Arial" w:eastAsia="Arial" w:hAnsi="Arial"/>
          <w:sz w:val="22"/>
          <w:lang w:val="ru-RU"/>
        </w:rPr>
        <w:t>документы</w:t>
      </w:r>
      <w:r w:rsidRPr="006F5AA1">
        <w:rPr>
          <w:rFonts w:ascii="Arial" w:eastAsia="Arial" w:hAnsi="Arial"/>
          <w:sz w:val="22"/>
        </w:rPr>
        <w:t xml:space="preserve"> в обратном направлении, если это не противоречит законодательству страны выдачи.</w:t>
      </w:r>
    </w:p>
    <w:p w:rsidR="00655B4D" w:rsidRDefault="00655B4D" w:rsidP="00655B4D">
      <w:pPr>
        <w:spacing w:line="200" w:lineRule="exact"/>
        <w:rPr>
          <w:rFonts w:ascii="Arial" w:eastAsia="Times New Roman" w:hAnsi="Arial"/>
        </w:rPr>
      </w:pPr>
      <w:bookmarkStart w:id="23" w:name="page20"/>
      <w:bookmarkEnd w:id="23"/>
    </w:p>
    <w:p w:rsidR="00655B4D" w:rsidRPr="00107F48" w:rsidRDefault="00655B4D" w:rsidP="00655B4D">
      <w:pPr>
        <w:spacing w:line="200" w:lineRule="exact"/>
        <w:rPr>
          <w:rFonts w:ascii="Arial" w:eastAsia="Times New Roman" w:hAnsi="Arial"/>
        </w:rPr>
      </w:pPr>
    </w:p>
    <w:p w:rsidR="00655B4D" w:rsidRPr="006F5AA1" w:rsidRDefault="00655B4D" w:rsidP="00653258">
      <w:pPr>
        <w:numPr>
          <w:ilvl w:val="0"/>
          <w:numId w:val="13"/>
        </w:numPr>
        <w:tabs>
          <w:tab w:val="left" w:pos="568"/>
        </w:tabs>
        <w:ind w:left="568" w:hanging="568"/>
        <w:rPr>
          <w:rFonts w:ascii="Arial" w:eastAsia="Arial" w:hAnsi="Arial"/>
          <w:b/>
          <w:sz w:val="22"/>
        </w:rPr>
      </w:pPr>
      <w:r w:rsidRPr="006F5AA1">
        <w:rPr>
          <w:rFonts w:ascii="Arial" w:eastAsia="Arial" w:hAnsi="Arial"/>
          <w:b/>
          <w:sz w:val="22"/>
        </w:rPr>
        <w:t xml:space="preserve">Срок действия проездных </w:t>
      </w:r>
      <w:r>
        <w:rPr>
          <w:rFonts w:ascii="Arial" w:eastAsia="Arial" w:hAnsi="Arial"/>
          <w:b/>
          <w:sz w:val="22"/>
          <w:lang w:val="ru-RU"/>
        </w:rPr>
        <w:t>документов</w:t>
      </w:r>
    </w:p>
    <w:p w:rsidR="00655B4D" w:rsidRPr="006F5AA1" w:rsidRDefault="00655B4D" w:rsidP="00655B4D">
      <w:pPr>
        <w:rPr>
          <w:rFonts w:ascii="Arial" w:eastAsia="Times New Roman" w:hAnsi="Arial"/>
        </w:rPr>
      </w:pPr>
    </w:p>
    <w:p w:rsidR="00655B4D" w:rsidRPr="006F5AA1" w:rsidRDefault="00655B4D" w:rsidP="00655B4D">
      <w:pPr>
        <w:ind w:left="568" w:right="20" w:hanging="566"/>
        <w:rPr>
          <w:rFonts w:ascii="Arial" w:eastAsia="Arial" w:hAnsi="Arial"/>
          <w:sz w:val="22"/>
        </w:rPr>
      </w:pPr>
      <w:r w:rsidRPr="006F5AA1">
        <w:rPr>
          <w:rFonts w:ascii="Arial" w:eastAsia="Arial" w:hAnsi="Arial"/>
          <w:b/>
          <w:sz w:val="22"/>
        </w:rPr>
        <w:t xml:space="preserve">14.1 </w:t>
      </w:r>
      <w:r w:rsidRPr="006F5AA1">
        <w:rPr>
          <w:rFonts w:ascii="Arial" w:eastAsia="Arial" w:hAnsi="Arial"/>
          <w:sz w:val="22"/>
        </w:rPr>
        <w:t xml:space="preserve">Проездные </w:t>
      </w:r>
      <w:r>
        <w:rPr>
          <w:rFonts w:ascii="Arial" w:eastAsia="Arial" w:hAnsi="Arial"/>
          <w:sz w:val="22"/>
          <w:lang w:val="ru-RU"/>
        </w:rPr>
        <w:t>документы</w:t>
      </w:r>
      <w:r w:rsidRPr="006F5AA1">
        <w:rPr>
          <w:rFonts w:ascii="Arial" w:eastAsia="Arial" w:hAnsi="Arial"/>
          <w:sz w:val="22"/>
        </w:rPr>
        <w:t>,</w:t>
      </w:r>
      <w:r w:rsidRPr="006F5AA1">
        <w:rPr>
          <w:rFonts w:ascii="Arial" w:eastAsia="Arial" w:hAnsi="Arial"/>
          <w:b/>
          <w:sz w:val="22"/>
        </w:rPr>
        <w:t xml:space="preserve"> </w:t>
      </w:r>
      <w:r w:rsidRPr="006F5AA1">
        <w:rPr>
          <w:rFonts w:ascii="Arial" w:eastAsia="Arial" w:hAnsi="Arial"/>
          <w:sz w:val="22"/>
        </w:rPr>
        <w:t>которые содержат сведения о дате и времени отправления и</w:t>
      </w:r>
      <w:r w:rsidRPr="006F5AA1">
        <w:rPr>
          <w:rFonts w:ascii="Arial" w:eastAsia="Arial" w:hAnsi="Arial"/>
          <w:b/>
          <w:sz w:val="22"/>
        </w:rPr>
        <w:t xml:space="preserve"> </w:t>
      </w:r>
      <w:r w:rsidRPr="006F5AA1">
        <w:rPr>
          <w:rFonts w:ascii="Arial" w:eastAsia="Arial" w:hAnsi="Arial"/>
          <w:sz w:val="22"/>
        </w:rPr>
        <w:t>прибытия пассажира, действительны на время следования поезда или вагона, с которым следует пассажир до пункта назначения.</w:t>
      </w:r>
    </w:p>
    <w:p w:rsidR="00655B4D" w:rsidRPr="006F5AA1" w:rsidRDefault="00655B4D" w:rsidP="00655B4D">
      <w:pPr>
        <w:rPr>
          <w:rFonts w:ascii="Arial" w:eastAsia="Times New Roman" w:hAnsi="Arial"/>
        </w:rPr>
      </w:pPr>
    </w:p>
    <w:p w:rsidR="00655B4D" w:rsidRPr="006F5AA1" w:rsidRDefault="00655B4D" w:rsidP="00655B4D">
      <w:pPr>
        <w:ind w:left="568" w:right="40" w:hanging="566"/>
        <w:rPr>
          <w:rFonts w:ascii="Arial" w:eastAsia="Arial" w:hAnsi="Arial"/>
          <w:sz w:val="22"/>
        </w:rPr>
      </w:pPr>
      <w:r w:rsidRPr="006F5AA1">
        <w:rPr>
          <w:rFonts w:ascii="Arial" w:eastAsia="Arial" w:hAnsi="Arial"/>
          <w:b/>
          <w:sz w:val="22"/>
        </w:rPr>
        <w:t xml:space="preserve">14.2 </w:t>
      </w:r>
      <w:r w:rsidRPr="006F5AA1">
        <w:rPr>
          <w:rFonts w:ascii="Arial" w:eastAsia="Arial" w:hAnsi="Arial"/>
          <w:sz w:val="22"/>
        </w:rPr>
        <w:t>Проездные документы,</w:t>
      </w:r>
      <w:r w:rsidRPr="006F5AA1">
        <w:rPr>
          <w:rFonts w:ascii="Arial" w:eastAsia="Arial" w:hAnsi="Arial"/>
          <w:b/>
          <w:sz w:val="22"/>
        </w:rPr>
        <w:t xml:space="preserve"> </w:t>
      </w:r>
      <w:r w:rsidRPr="006F5AA1">
        <w:rPr>
          <w:rFonts w:ascii="Arial" w:eastAsia="Arial" w:hAnsi="Arial"/>
          <w:sz w:val="22"/>
        </w:rPr>
        <w:t>не содержащие вышеуказанных сведений действительны в</w:t>
      </w:r>
      <w:r w:rsidRPr="006F5AA1">
        <w:rPr>
          <w:rFonts w:ascii="Arial" w:eastAsia="Arial" w:hAnsi="Arial"/>
          <w:b/>
          <w:sz w:val="22"/>
        </w:rPr>
        <w:t xml:space="preserve"> </w:t>
      </w:r>
      <w:r w:rsidRPr="006F5AA1">
        <w:rPr>
          <w:rFonts w:ascii="Arial" w:eastAsia="Arial" w:hAnsi="Arial"/>
          <w:sz w:val="22"/>
        </w:rPr>
        <w:t>течение 4-х дней в случае продажи билетов в стране сферы действия CIV и 15-ти дней</w:t>
      </w:r>
      <w:r>
        <w:rPr>
          <w:rStyle w:val="af7"/>
          <w:rFonts w:ascii="Arial" w:eastAsia="Arial" w:hAnsi="Arial"/>
          <w:sz w:val="22"/>
        </w:rPr>
        <w:footnoteReference w:id="2"/>
      </w:r>
      <w:r w:rsidRPr="006F5AA1">
        <w:rPr>
          <w:rFonts w:ascii="Arial" w:eastAsia="Arial" w:hAnsi="Arial"/>
          <w:sz w:val="32"/>
          <w:vertAlign w:val="superscript"/>
        </w:rPr>
        <w:t>1</w:t>
      </w:r>
      <w:r w:rsidRPr="006F5AA1">
        <w:rPr>
          <w:rFonts w:ascii="Arial" w:eastAsia="Arial" w:hAnsi="Arial"/>
          <w:sz w:val="22"/>
        </w:rPr>
        <w:t>, в случае продажи билетов в стране сферы действия СМПС.</w:t>
      </w:r>
    </w:p>
    <w:p w:rsidR="00655B4D" w:rsidRPr="006F5AA1" w:rsidRDefault="00655B4D" w:rsidP="00655B4D">
      <w:pPr>
        <w:rPr>
          <w:rFonts w:ascii="Arial" w:eastAsia="Times New Roman" w:hAnsi="Arial"/>
        </w:rPr>
      </w:pPr>
    </w:p>
    <w:p w:rsidR="00655B4D" w:rsidRPr="006F5AA1" w:rsidRDefault="00655B4D" w:rsidP="00655B4D">
      <w:pPr>
        <w:ind w:left="568" w:right="700"/>
        <w:rPr>
          <w:rFonts w:ascii="Arial" w:eastAsia="Arial" w:hAnsi="Arial"/>
          <w:sz w:val="22"/>
        </w:rPr>
      </w:pPr>
      <w:r w:rsidRPr="006F5AA1">
        <w:rPr>
          <w:rFonts w:ascii="Arial" w:eastAsia="Arial" w:hAnsi="Arial"/>
          <w:sz w:val="22"/>
        </w:rPr>
        <w:t>Перевозчики могут сократить или продлить срок действия путем двусторонних или многосторонних соглашений.</w:t>
      </w:r>
    </w:p>
    <w:p w:rsidR="00655B4D" w:rsidRPr="006F5AA1" w:rsidRDefault="00655B4D" w:rsidP="00655B4D">
      <w:pPr>
        <w:rPr>
          <w:rFonts w:ascii="Arial" w:eastAsia="Times New Roman" w:hAnsi="Arial"/>
        </w:rPr>
      </w:pPr>
    </w:p>
    <w:p w:rsidR="00655B4D" w:rsidRPr="006F5AA1" w:rsidRDefault="00655B4D" w:rsidP="00655B4D">
      <w:pPr>
        <w:ind w:left="568" w:right="1040" w:hanging="566"/>
        <w:rPr>
          <w:rFonts w:ascii="Arial" w:eastAsia="Arial" w:hAnsi="Arial"/>
          <w:sz w:val="22"/>
        </w:rPr>
      </w:pPr>
      <w:r w:rsidRPr="006F5AA1">
        <w:rPr>
          <w:rFonts w:ascii="Arial" w:eastAsia="Arial" w:hAnsi="Arial"/>
          <w:b/>
          <w:sz w:val="22"/>
        </w:rPr>
        <w:t>14.</w:t>
      </w:r>
      <w:r w:rsidRPr="006F5AA1">
        <w:rPr>
          <w:rFonts w:ascii="Arial" w:eastAsia="Arial" w:hAnsi="Arial"/>
          <w:b/>
          <w:sz w:val="22"/>
          <w:lang w:val="ru-RU"/>
        </w:rPr>
        <w:t>3</w:t>
      </w:r>
      <w:r w:rsidRPr="006F5AA1">
        <w:rPr>
          <w:rFonts w:ascii="Arial" w:eastAsia="Arial" w:hAnsi="Arial"/>
          <w:b/>
          <w:sz w:val="22"/>
        </w:rPr>
        <w:t xml:space="preserve"> </w:t>
      </w:r>
      <w:r w:rsidRPr="006F5AA1">
        <w:rPr>
          <w:rFonts w:ascii="Arial" w:eastAsia="Arial" w:hAnsi="Arial"/>
          <w:sz w:val="22"/>
        </w:rPr>
        <w:t>Срок действия начинается в день,</w:t>
      </w:r>
      <w:r w:rsidRPr="006F5AA1">
        <w:rPr>
          <w:rFonts w:ascii="Arial" w:eastAsia="Arial" w:hAnsi="Arial"/>
          <w:b/>
          <w:sz w:val="22"/>
        </w:rPr>
        <w:t xml:space="preserve"> </w:t>
      </w:r>
      <w:r w:rsidRPr="006F5AA1">
        <w:rPr>
          <w:rFonts w:ascii="Arial" w:eastAsia="Arial" w:hAnsi="Arial"/>
          <w:sz w:val="22"/>
        </w:rPr>
        <w:t>определенный пассажиром и отмеченный в</w:t>
      </w:r>
      <w:r w:rsidRPr="006F5AA1">
        <w:rPr>
          <w:rFonts w:ascii="Arial" w:eastAsia="Arial" w:hAnsi="Arial"/>
          <w:b/>
          <w:sz w:val="22"/>
        </w:rPr>
        <w:t xml:space="preserve"> </w:t>
      </w:r>
      <w:r w:rsidRPr="006F5AA1">
        <w:rPr>
          <w:rFonts w:ascii="Arial" w:eastAsia="Arial" w:hAnsi="Arial"/>
          <w:sz w:val="22"/>
        </w:rPr>
        <w:t>проездном билете в пункте его выдачи.</w:t>
      </w:r>
    </w:p>
    <w:p w:rsidR="00655B4D" w:rsidRPr="006F5AA1" w:rsidRDefault="00655B4D" w:rsidP="00655B4D">
      <w:pPr>
        <w:rPr>
          <w:rFonts w:ascii="Arial" w:eastAsia="Times New Roman" w:hAnsi="Arial"/>
        </w:rPr>
      </w:pPr>
    </w:p>
    <w:p w:rsidR="00655B4D" w:rsidRPr="006F5AA1" w:rsidRDefault="00655B4D" w:rsidP="00655B4D">
      <w:pPr>
        <w:ind w:left="568"/>
        <w:rPr>
          <w:rFonts w:ascii="Arial" w:eastAsia="Arial" w:hAnsi="Arial"/>
          <w:sz w:val="22"/>
        </w:rPr>
      </w:pPr>
      <w:r w:rsidRPr="006F5AA1">
        <w:rPr>
          <w:rFonts w:ascii="Arial" w:eastAsia="Arial" w:hAnsi="Arial"/>
          <w:sz w:val="22"/>
        </w:rPr>
        <w:t xml:space="preserve">Первый день действия проездного </w:t>
      </w:r>
      <w:r>
        <w:rPr>
          <w:rFonts w:ascii="Arial" w:eastAsia="Arial" w:hAnsi="Arial"/>
          <w:sz w:val="22"/>
          <w:lang w:val="ru-RU"/>
        </w:rPr>
        <w:t>документа</w:t>
      </w:r>
      <w:r w:rsidRPr="006F5AA1">
        <w:rPr>
          <w:rFonts w:ascii="Arial" w:eastAsia="Arial" w:hAnsi="Arial"/>
          <w:sz w:val="22"/>
        </w:rPr>
        <w:t xml:space="preserve"> считается полным днем. Пассажир может начать поездку в любой день в рамках срока действия его проездного билета, он должен завершить поездку на поезде, который согласно графику движения прибывает в место назначения в последний день срока действия до 24 часов. Для особых видов сообщения Специальные приложения к определенным предложениям или другие опубликованные документы могут предусматривать </w:t>
      </w:r>
      <w:r w:rsidRPr="006F5AA1">
        <w:rPr>
          <w:rFonts w:ascii="Arial" w:eastAsia="Arial" w:hAnsi="Arial"/>
          <w:sz w:val="22"/>
          <w:lang w:val="ru-RU"/>
        </w:rPr>
        <w:t>иные</w:t>
      </w:r>
      <w:r w:rsidRPr="006F5AA1">
        <w:rPr>
          <w:rFonts w:ascii="Arial" w:eastAsia="Arial" w:hAnsi="Arial"/>
          <w:sz w:val="22"/>
        </w:rPr>
        <w:t xml:space="preserve"> правила.</w:t>
      </w:r>
    </w:p>
    <w:p w:rsidR="00655B4D" w:rsidRPr="006F5AA1" w:rsidRDefault="00655B4D" w:rsidP="00655B4D">
      <w:pPr>
        <w:rPr>
          <w:rFonts w:ascii="Arial" w:eastAsia="Times New Roman" w:hAnsi="Arial"/>
        </w:rPr>
      </w:pPr>
    </w:p>
    <w:p w:rsidR="00655B4D" w:rsidRPr="006F5AA1" w:rsidRDefault="00655B4D" w:rsidP="00655B4D">
      <w:pPr>
        <w:ind w:left="568" w:right="380" w:hanging="566"/>
        <w:rPr>
          <w:rFonts w:ascii="Arial" w:eastAsia="Arial" w:hAnsi="Arial"/>
          <w:sz w:val="22"/>
        </w:rPr>
      </w:pPr>
      <w:r w:rsidRPr="006F5AA1">
        <w:rPr>
          <w:rFonts w:ascii="Arial" w:eastAsia="Arial" w:hAnsi="Arial"/>
          <w:b/>
          <w:sz w:val="22"/>
        </w:rPr>
        <w:t>14.</w:t>
      </w:r>
      <w:r w:rsidRPr="006F5AA1">
        <w:rPr>
          <w:rFonts w:ascii="Arial" w:eastAsia="Arial" w:hAnsi="Arial"/>
          <w:b/>
          <w:sz w:val="22"/>
          <w:lang w:val="ru-RU"/>
        </w:rPr>
        <w:t>4</w:t>
      </w:r>
      <w:r w:rsidRPr="006F5AA1">
        <w:rPr>
          <w:rFonts w:ascii="Arial" w:eastAsia="Arial" w:hAnsi="Arial"/>
          <w:b/>
          <w:sz w:val="22"/>
        </w:rPr>
        <w:t xml:space="preserve"> </w:t>
      </w:r>
      <w:r w:rsidRPr="006F5AA1">
        <w:rPr>
          <w:rFonts w:ascii="Arial" w:eastAsia="Arial" w:hAnsi="Arial"/>
          <w:sz w:val="22"/>
        </w:rPr>
        <w:t>Срок действия можно продлить бесплатно,</w:t>
      </w:r>
      <w:r w:rsidRPr="006F5AA1">
        <w:rPr>
          <w:rFonts w:ascii="Arial" w:eastAsia="Arial" w:hAnsi="Arial"/>
          <w:b/>
          <w:sz w:val="22"/>
        </w:rPr>
        <w:t xml:space="preserve"> </w:t>
      </w:r>
      <w:r w:rsidRPr="006F5AA1">
        <w:rPr>
          <w:rFonts w:ascii="Arial" w:eastAsia="Arial" w:hAnsi="Arial"/>
          <w:sz w:val="22"/>
        </w:rPr>
        <w:t xml:space="preserve">если проездной </w:t>
      </w:r>
      <w:r>
        <w:rPr>
          <w:rFonts w:ascii="Arial" w:eastAsia="Arial" w:hAnsi="Arial"/>
          <w:sz w:val="22"/>
          <w:lang w:val="ru-RU"/>
        </w:rPr>
        <w:t>документ</w:t>
      </w:r>
      <w:r w:rsidRPr="006F5AA1">
        <w:rPr>
          <w:rFonts w:ascii="Arial" w:eastAsia="Arial" w:hAnsi="Arial"/>
          <w:sz w:val="22"/>
        </w:rPr>
        <w:t xml:space="preserve"> не может быть</w:t>
      </w:r>
      <w:r w:rsidRPr="006F5AA1">
        <w:rPr>
          <w:rFonts w:ascii="Arial" w:eastAsia="Arial" w:hAnsi="Arial"/>
          <w:b/>
          <w:sz w:val="22"/>
        </w:rPr>
        <w:t xml:space="preserve"> </w:t>
      </w:r>
      <w:r w:rsidRPr="006F5AA1">
        <w:rPr>
          <w:rFonts w:ascii="Arial" w:eastAsia="Arial" w:hAnsi="Arial"/>
          <w:sz w:val="22"/>
        </w:rPr>
        <w:t>использован в установленный срок по уважительным причинам (болезнь, несчастный случай и т.п.). При этом действуют условия перевозчика, которому было подано заявление.</w:t>
      </w:r>
    </w:p>
    <w:p w:rsidR="00655B4D" w:rsidRPr="006F5AA1" w:rsidRDefault="00655B4D" w:rsidP="00655B4D">
      <w:pPr>
        <w:rPr>
          <w:rFonts w:ascii="Arial" w:eastAsia="Times New Roman" w:hAnsi="Arial"/>
        </w:rPr>
      </w:pPr>
    </w:p>
    <w:p w:rsidR="00655B4D" w:rsidRPr="006F5AA1" w:rsidRDefault="00655B4D" w:rsidP="00653258">
      <w:pPr>
        <w:numPr>
          <w:ilvl w:val="0"/>
          <w:numId w:val="14"/>
        </w:numPr>
        <w:tabs>
          <w:tab w:val="left" w:pos="568"/>
        </w:tabs>
        <w:ind w:left="568" w:hanging="568"/>
        <w:rPr>
          <w:rFonts w:ascii="Arial" w:eastAsia="Arial" w:hAnsi="Arial"/>
          <w:b/>
          <w:sz w:val="22"/>
        </w:rPr>
      </w:pPr>
      <w:r w:rsidRPr="006F5AA1">
        <w:rPr>
          <w:rFonts w:ascii="Arial" w:eastAsia="Arial" w:hAnsi="Arial"/>
          <w:b/>
          <w:sz w:val="22"/>
        </w:rPr>
        <w:t xml:space="preserve">Использование проездных </w:t>
      </w:r>
      <w:r>
        <w:rPr>
          <w:rFonts w:ascii="Arial" w:eastAsia="Arial" w:hAnsi="Arial"/>
          <w:b/>
          <w:sz w:val="22"/>
          <w:lang w:val="ru-RU"/>
        </w:rPr>
        <w:t>документов</w:t>
      </w:r>
    </w:p>
    <w:p w:rsidR="00655B4D" w:rsidRPr="006F5AA1" w:rsidRDefault="00655B4D" w:rsidP="00655B4D">
      <w:pPr>
        <w:rPr>
          <w:rFonts w:ascii="Arial" w:eastAsia="Times New Roman" w:hAnsi="Arial"/>
        </w:rPr>
      </w:pPr>
    </w:p>
    <w:p w:rsidR="00655B4D" w:rsidRPr="006F5AA1" w:rsidRDefault="00655B4D" w:rsidP="00655B4D">
      <w:pPr>
        <w:ind w:left="568" w:right="860" w:hanging="566"/>
        <w:jc w:val="both"/>
        <w:rPr>
          <w:rFonts w:ascii="Arial" w:eastAsia="Arial" w:hAnsi="Arial"/>
          <w:sz w:val="22"/>
        </w:rPr>
      </w:pPr>
      <w:r w:rsidRPr="006F5AA1">
        <w:rPr>
          <w:rFonts w:ascii="Arial" w:eastAsia="Arial" w:hAnsi="Arial"/>
          <w:b/>
          <w:sz w:val="22"/>
        </w:rPr>
        <w:t xml:space="preserve">15.1 </w:t>
      </w:r>
      <w:r w:rsidRPr="006F5AA1">
        <w:rPr>
          <w:rFonts w:ascii="Arial" w:eastAsia="Arial" w:hAnsi="Arial"/>
          <w:sz w:val="22"/>
        </w:rPr>
        <w:t>За проезд в определенных поездах или вагонах</w:t>
      </w:r>
      <w:r w:rsidRPr="006F5AA1">
        <w:rPr>
          <w:rFonts w:ascii="Arial" w:eastAsia="Arial" w:hAnsi="Arial"/>
          <w:b/>
          <w:sz w:val="22"/>
        </w:rPr>
        <w:t xml:space="preserve"> </w:t>
      </w:r>
      <w:r w:rsidRPr="006F5AA1">
        <w:rPr>
          <w:rFonts w:ascii="Arial" w:eastAsia="Arial" w:hAnsi="Arial"/>
          <w:sz w:val="22"/>
        </w:rPr>
        <w:t>(вагонах с местами для сидения,</w:t>
      </w:r>
      <w:r w:rsidRPr="006F5AA1">
        <w:rPr>
          <w:rFonts w:ascii="Arial" w:eastAsia="Arial" w:hAnsi="Arial"/>
          <w:b/>
          <w:sz w:val="22"/>
        </w:rPr>
        <w:t xml:space="preserve"> </w:t>
      </w:r>
      <w:r w:rsidRPr="006F5AA1">
        <w:rPr>
          <w:rFonts w:ascii="Arial" w:eastAsia="Arial" w:hAnsi="Arial"/>
          <w:sz w:val="22"/>
        </w:rPr>
        <w:t>кушетных</w:t>
      </w:r>
      <w:r>
        <w:rPr>
          <w:rFonts w:ascii="Arial" w:eastAsia="Arial" w:hAnsi="Arial"/>
          <w:sz w:val="22"/>
          <w:lang w:val="ru-RU"/>
        </w:rPr>
        <w:t>/плацкартных</w:t>
      </w:r>
      <w:r w:rsidRPr="006F5AA1">
        <w:rPr>
          <w:rFonts w:ascii="Arial" w:eastAsia="Arial" w:hAnsi="Arial"/>
          <w:sz w:val="22"/>
        </w:rPr>
        <w:t xml:space="preserve"> вагонах, спальных вагонах и т. п.) предусмотрены специальные сборы /доплата.</w:t>
      </w:r>
    </w:p>
    <w:p w:rsidR="00655B4D" w:rsidRPr="006F5AA1" w:rsidRDefault="00655B4D" w:rsidP="00655B4D">
      <w:pPr>
        <w:rPr>
          <w:rFonts w:ascii="Arial" w:eastAsia="Times New Roman" w:hAnsi="Arial"/>
        </w:rPr>
      </w:pPr>
    </w:p>
    <w:p w:rsidR="00655B4D" w:rsidRPr="006F5AA1" w:rsidRDefault="00655B4D" w:rsidP="00655B4D">
      <w:pPr>
        <w:ind w:right="860"/>
        <w:jc w:val="both"/>
        <w:rPr>
          <w:rFonts w:ascii="Arial" w:eastAsia="Arial" w:hAnsi="Arial"/>
          <w:sz w:val="22"/>
        </w:rPr>
      </w:pPr>
      <w:r w:rsidRPr="006F5AA1">
        <w:rPr>
          <w:rFonts w:ascii="Arial" w:eastAsia="Arial" w:hAnsi="Arial"/>
          <w:b/>
          <w:sz w:val="22"/>
        </w:rPr>
        <w:t xml:space="preserve">15.2 </w:t>
      </w:r>
      <w:r w:rsidRPr="006F5AA1">
        <w:rPr>
          <w:rFonts w:ascii="Arial" w:eastAsia="Arial" w:hAnsi="Arial"/>
          <w:sz w:val="22"/>
        </w:rPr>
        <w:t>На участках,</w:t>
      </w:r>
      <w:r>
        <w:rPr>
          <w:rFonts w:ascii="Arial" w:eastAsia="Arial" w:hAnsi="Arial"/>
          <w:sz w:val="22"/>
          <w:lang w:val="ru-RU"/>
        </w:rPr>
        <w:t xml:space="preserve"> </w:t>
      </w:r>
      <w:r w:rsidRPr="006F5AA1">
        <w:rPr>
          <w:rFonts w:ascii="Arial" w:eastAsia="Arial" w:hAnsi="Arial"/>
          <w:sz w:val="22"/>
        </w:rPr>
        <w:t>где не</w:t>
      </w:r>
      <w:r w:rsidRPr="00D37EBF">
        <w:rPr>
          <w:rFonts w:ascii="Arial" w:eastAsia="Arial" w:hAnsi="Arial"/>
          <w:sz w:val="22"/>
        </w:rPr>
        <w:t xml:space="preserve"> </w:t>
      </w:r>
      <w:r w:rsidRPr="006F5AA1">
        <w:rPr>
          <w:rFonts w:ascii="Arial" w:eastAsia="Arial" w:hAnsi="Arial"/>
          <w:sz w:val="22"/>
        </w:rPr>
        <w:t>курсируют вагоны</w:t>
      </w:r>
      <w:r w:rsidRPr="00D37EBF">
        <w:rPr>
          <w:rFonts w:ascii="Arial" w:eastAsia="Arial" w:hAnsi="Arial"/>
          <w:sz w:val="22"/>
        </w:rPr>
        <w:t xml:space="preserve"> </w:t>
      </w:r>
      <w:r w:rsidRPr="006F5AA1">
        <w:rPr>
          <w:rFonts w:ascii="Arial" w:eastAsia="Arial" w:hAnsi="Arial"/>
          <w:sz w:val="22"/>
        </w:rPr>
        <w:t>более высокого</w:t>
      </w:r>
      <w:r w:rsidRPr="00D37EBF">
        <w:rPr>
          <w:rFonts w:ascii="Arial" w:eastAsia="Arial" w:hAnsi="Arial"/>
          <w:sz w:val="22"/>
        </w:rPr>
        <w:t xml:space="preserve"> </w:t>
      </w:r>
      <w:r w:rsidRPr="006F5AA1">
        <w:rPr>
          <w:rFonts w:ascii="Arial" w:eastAsia="Arial" w:hAnsi="Arial"/>
          <w:sz w:val="22"/>
        </w:rPr>
        <w:t xml:space="preserve">класса, действуют проездные </w:t>
      </w:r>
      <w:r>
        <w:rPr>
          <w:rFonts w:ascii="Arial" w:eastAsia="Arial" w:hAnsi="Arial"/>
          <w:sz w:val="22"/>
          <w:lang w:val="ru-RU"/>
        </w:rPr>
        <w:t>документы</w:t>
      </w:r>
      <w:r w:rsidRPr="006F5AA1">
        <w:rPr>
          <w:rFonts w:ascii="Arial" w:eastAsia="Arial" w:hAnsi="Arial"/>
          <w:sz w:val="22"/>
        </w:rPr>
        <w:t xml:space="preserve"> только в вагоны более низкого класса, для которых рассчитывается стоимость проезда.</w:t>
      </w:r>
    </w:p>
    <w:p w:rsidR="00655B4D" w:rsidRPr="006F5AA1" w:rsidRDefault="00655B4D" w:rsidP="00655B4D">
      <w:pPr>
        <w:rPr>
          <w:rFonts w:ascii="Arial" w:eastAsia="Times New Roman" w:hAnsi="Arial"/>
        </w:rPr>
      </w:pPr>
    </w:p>
    <w:p w:rsidR="00655B4D" w:rsidRPr="006F5AA1" w:rsidRDefault="00655B4D" w:rsidP="00655B4D">
      <w:pPr>
        <w:ind w:left="568" w:right="180" w:hanging="566"/>
        <w:rPr>
          <w:rFonts w:ascii="Arial" w:eastAsia="Arial" w:hAnsi="Arial"/>
          <w:sz w:val="22"/>
        </w:rPr>
      </w:pPr>
      <w:r w:rsidRPr="006F5AA1">
        <w:rPr>
          <w:rFonts w:ascii="Arial" w:eastAsia="Arial" w:hAnsi="Arial"/>
          <w:b/>
          <w:sz w:val="22"/>
        </w:rPr>
        <w:t xml:space="preserve">15.3 </w:t>
      </w:r>
      <w:r w:rsidRPr="006F5AA1">
        <w:rPr>
          <w:rFonts w:ascii="Arial" w:eastAsia="Arial" w:hAnsi="Arial"/>
          <w:sz w:val="22"/>
        </w:rPr>
        <w:t>В случае</w:t>
      </w:r>
      <w:r w:rsidRPr="006F5AA1">
        <w:rPr>
          <w:rFonts w:ascii="Arial" w:eastAsia="Arial" w:hAnsi="Arial"/>
          <w:b/>
          <w:sz w:val="22"/>
        </w:rPr>
        <w:t xml:space="preserve"> </w:t>
      </w:r>
      <w:r w:rsidRPr="006F5AA1">
        <w:rPr>
          <w:rFonts w:ascii="Arial" w:eastAsia="Arial" w:hAnsi="Arial"/>
          <w:sz w:val="22"/>
        </w:rPr>
        <w:t>наличия альтернативных маршрутов проезда,</w:t>
      </w:r>
      <w:r w:rsidRPr="006F5AA1">
        <w:rPr>
          <w:rFonts w:ascii="Arial" w:eastAsia="Arial" w:hAnsi="Arial"/>
          <w:b/>
          <w:sz w:val="22"/>
        </w:rPr>
        <w:t xml:space="preserve"> </w:t>
      </w:r>
      <w:r w:rsidRPr="006F5AA1">
        <w:rPr>
          <w:rFonts w:ascii="Arial" w:eastAsia="Arial" w:hAnsi="Arial"/>
          <w:sz w:val="22"/>
        </w:rPr>
        <w:t>поездка может быть совершена</w:t>
      </w:r>
      <w:r w:rsidRPr="006F5AA1">
        <w:rPr>
          <w:rFonts w:ascii="Arial" w:eastAsia="Arial" w:hAnsi="Arial"/>
          <w:b/>
          <w:sz w:val="22"/>
        </w:rPr>
        <w:t xml:space="preserve"> </w:t>
      </w:r>
      <w:r w:rsidRPr="006F5AA1">
        <w:rPr>
          <w:rFonts w:ascii="Arial" w:eastAsia="Arial" w:hAnsi="Arial"/>
          <w:sz w:val="22"/>
        </w:rPr>
        <w:t xml:space="preserve">по одному из указанных в проездном </w:t>
      </w:r>
      <w:r>
        <w:rPr>
          <w:rFonts w:ascii="Arial" w:eastAsia="Arial" w:hAnsi="Arial"/>
          <w:sz w:val="22"/>
          <w:lang w:val="ru-RU"/>
        </w:rPr>
        <w:t>документе</w:t>
      </w:r>
      <w:r w:rsidRPr="006F5AA1">
        <w:rPr>
          <w:rFonts w:ascii="Arial" w:eastAsia="Arial" w:hAnsi="Arial"/>
          <w:sz w:val="22"/>
        </w:rPr>
        <w:t xml:space="preserve"> маршруту. Переход в пути следования с одного маршрута на другой, указанный в проездном </w:t>
      </w:r>
      <w:r>
        <w:rPr>
          <w:rFonts w:ascii="Arial" w:eastAsia="Arial" w:hAnsi="Arial"/>
          <w:sz w:val="22"/>
          <w:lang w:val="ru-RU"/>
        </w:rPr>
        <w:t>документе</w:t>
      </w:r>
      <w:r w:rsidRPr="006F5AA1">
        <w:rPr>
          <w:rFonts w:ascii="Arial" w:eastAsia="Arial" w:hAnsi="Arial"/>
          <w:sz w:val="22"/>
        </w:rPr>
        <w:t>, не допускается.</w:t>
      </w:r>
    </w:p>
    <w:p w:rsidR="00655B4D" w:rsidRPr="006F5AA1" w:rsidRDefault="00655B4D" w:rsidP="00655B4D">
      <w:pPr>
        <w:rPr>
          <w:rFonts w:ascii="Arial" w:eastAsia="Times New Roman" w:hAnsi="Arial"/>
        </w:rPr>
      </w:pPr>
    </w:p>
    <w:p w:rsidR="00655B4D" w:rsidRPr="006F5AA1" w:rsidRDefault="00655B4D" w:rsidP="00655B4D">
      <w:pPr>
        <w:ind w:left="568" w:right="120" w:hanging="566"/>
        <w:rPr>
          <w:rFonts w:ascii="Arial" w:eastAsia="Arial" w:hAnsi="Arial"/>
          <w:sz w:val="22"/>
        </w:rPr>
      </w:pPr>
      <w:r w:rsidRPr="006F5AA1">
        <w:rPr>
          <w:rFonts w:ascii="Arial" w:eastAsia="Arial" w:hAnsi="Arial"/>
          <w:b/>
          <w:sz w:val="22"/>
        </w:rPr>
        <w:t xml:space="preserve">15.4 </w:t>
      </w:r>
      <w:r w:rsidRPr="006F5AA1">
        <w:rPr>
          <w:rFonts w:ascii="Arial" w:eastAsia="Arial" w:hAnsi="Arial"/>
          <w:sz w:val="22"/>
        </w:rPr>
        <w:t>При продаже по ручной технологии прямые билеты или билеты внутреннего</w:t>
      </w:r>
      <w:r w:rsidRPr="006F5AA1">
        <w:rPr>
          <w:rFonts w:ascii="Arial" w:eastAsia="Arial" w:hAnsi="Arial"/>
          <w:b/>
          <w:sz w:val="22"/>
        </w:rPr>
        <w:t xml:space="preserve"> </w:t>
      </w:r>
      <w:r w:rsidRPr="006F5AA1">
        <w:rPr>
          <w:rFonts w:ascii="Arial" w:eastAsia="Arial" w:hAnsi="Arial"/>
          <w:sz w:val="22"/>
        </w:rPr>
        <w:t>сообщения действительны только, если они вложены в обложку</w:t>
      </w:r>
      <w:r>
        <w:rPr>
          <w:rFonts w:ascii="Arial" w:eastAsia="Arial" w:hAnsi="Arial"/>
          <w:sz w:val="22"/>
        </w:rPr>
        <w:t>.</w:t>
      </w:r>
    </w:p>
    <w:p w:rsidR="00655B4D" w:rsidRPr="006F5AA1" w:rsidRDefault="00655B4D" w:rsidP="00655B4D">
      <w:pPr>
        <w:rPr>
          <w:rFonts w:ascii="Arial" w:eastAsia="Times New Roman" w:hAnsi="Arial"/>
        </w:rPr>
      </w:pPr>
    </w:p>
    <w:p w:rsidR="00655B4D" w:rsidRPr="006F5AA1" w:rsidRDefault="00655B4D" w:rsidP="00655B4D">
      <w:pPr>
        <w:ind w:left="568" w:right="620" w:hanging="566"/>
        <w:rPr>
          <w:rFonts w:ascii="Arial" w:eastAsia="Arial" w:hAnsi="Arial"/>
          <w:sz w:val="22"/>
        </w:rPr>
      </w:pPr>
      <w:r w:rsidRPr="006F5AA1">
        <w:rPr>
          <w:rFonts w:ascii="Arial" w:eastAsia="Arial" w:hAnsi="Arial"/>
          <w:b/>
          <w:sz w:val="22"/>
        </w:rPr>
        <w:lastRenderedPageBreak/>
        <w:t xml:space="preserve">15.5 </w:t>
      </w:r>
      <w:r w:rsidRPr="006F5AA1">
        <w:rPr>
          <w:rFonts w:ascii="Arial" w:eastAsia="Arial" w:hAnsi="Arial"/>
          <w:sz w:val="22"/>
        </w:rPr>
        <w:t xml:space="preserve">При наличии проездных </w:t>
      </w:r>
      <w:r>
        <w:rPr>
          <w:rFonts w:ascii="Arial" w:eastAsia="Arial" w:hAnsi="Arial"/>
          <w:sz w:val="22"/>
          <w:lang w:val="ru-RU"/>
        </w:rPr>
        <w:t>документе</w:t>
      </w:r>
      <w:r w:rsidRPr="006F5AA1">
        <w:rPr>
          <w:rFonts w:ascii="Arial" w:eastAsia="Arial" w:hAnsi="Arial"/>
          <w:sz w:val="22"/>
        </w:rPr>
        <w:t xml:space="preserve"> на поездку туда и обратно после начала обратной</w:t>
      </w:r>
      <w:r w:rsidRPr="006F5AA1">
        <w:rPr>
          <w:rFonts w:ascii="Arial" w:eastAsia="Arial" w:hAnsi="Arial"/>
          <w:b/>
          <w:sz w:val="22"/>
        </w:rPr>
        <w:t xml:space="preserve"> </w:t>
      </w:r>
      <w:r w:rsidRPr="006F5AA1">
        <w:rPr>
          <w:rFonts w:ascii="Arial" w:eastAsia="Arial" w:hAnsi="Arial"/>
          <w:sz w:val="22"/>
        </w:rPr>
        <w:t xml:space="preserve">поездки проездной </w:t>
      </w:r>
      <w:r>
        <w:rPr>
          <w:rFonts w:ascii="Arial" w:eastAsia="Arial" w:hAnsi="Arial"/>
          <w:sz w:val="22"/>
          <w:lang w:val="ru-RU"/>
        </w:rPr>
        <w:t xml:space="preserve">документ </w:t>
      </w:r>
      <w:r w:rsidRPr="006F5AA1">
        <w:rPr>
          <w:rFonts w:ascii="Arial" w:eastAsia="Arial" w:hAnsi="Arial"/>
          <w:sz w:val="22"/>
        </w:rPr>
        <w:t>на поездку туда теряет силу.</w:t>
      </w:r>
    </w:p>
    <w:p w:rsidR="00655B4D" w:rsidRPr="006F5AA1" w:rsidRDefault="00655B4D" w:rsidP="00655B4D">
      <w:pPr>
        <w:rPr>
          <w:rFonts w:ascii="Arial" w:eastAsia="Times New Roman" w:hAnsi="Arial"/>
        </w:rPr>
      </w:pPr>
    </w:p>
    <w:p w:rsidR="00655B4D" w:rsidRPr="006F5AA1" w:rsidRDefault="00655B4D" w:rsidP="00655B4D">
      <w:pPr>
        <w:ind w:left="568" w:hanging="566"/>
        <w:jc w:val="both"/>
        <w:rPr>
          <w:rFonts w:ascii="Arial" w:eastAsia="Arial" w:hAnsi="Arial"/>
          <w:sz w:val="22"/>
        </w:rPr>
      </w:pPr>
      <w:r w:rsidRPr="006F5AA1">
        <w:rPr>
          <w:rFonts w:ascii="Arial" w:eastAsia="Arial" w:hAnsi="Arial"/>
          <w:b/>
          <w:sz w:val="22"/>
        </w:rPr>
        <w:t xml:space="preserve">15.6 </w:t>
      </w:r>
      <w:r w:rsidRPr="006F5AA1">
        <w:rPr>
          <w:rFonts w:ascii="Arial" w:eastAsia="Arial" w:hAnsi="Arial"/>
          <w:sz w:val="22"/>
        </w:rPr>
        <w:t xml:space="preserve">Проездные </w:t>
      </w:r>
      <w:r>
        <w:rPr>
          <w:rFonts w:ascii="Arial" w:eastAsia="Arial" w:hAnsi="Arial"/>
          <w:sz w:val="22"/>
          <w:lang w:val="ru-RU"/>
        </w:rPr>
        <w:t>документы</w:t>
      </w:r>
      <w:r w:rsidRPr="006F5AA1">
        <w:rPr>
          <w:rFonts w:ascii="Arial" w:eastAsia="Arial" w:hAnsi="Arial"/>
          <w:sz w:val="22"/>
        </w:rPr>
        <w:t>,</w:t>
      </w:r>
      <w:r w:rsidRPr="006F5AA1">
        <w:rPr>
          <w:rFonts w:ascii="Arial" w:eastAsia="Arial" w:hAnsi="Arial"/>
          <w:b/>
          <w:sz w:val="22"/>
        </w:rPr>
        <w:t xml:space="preserve"> </w:t>
      </w:r>
      <w:r w:rsidRPr="006F5AA1">
        <w:rPr>
          <w:rFonts w:ascii="Arial" w:eastAsia="Arial" w:hAnsi="Arial"/>
          <w:sz w:val="22"/>
        </w:rPr>
        <w:t>выданные СНЦФ во Франции,</w:t>
      </w:r>
      <w:r w:rsidRPr="006F5AA1">
        <w:rPr>
          <w:rFonts w:ascii="Arial" w:eastAsia="Arial" w:hAnsi="Arial"/>
          <w:b/>
          <w:sz w:val="22"/>
        </w:rPr>
        <w:t xml:space="preserve"> </w:t>
      </w:r>
      <w:r w:rsidRPr="006F5AA1">
        <w:rPr>
          <w:rFonts w:ascii="Arial" w:eastAsia="Arial" w:hAnsi="Arial"/>
          <w:sz w:val="22"/>
        </w:rPr>
        <w:t>действуют на их собственных линиях в</w:t>
      </w:r>
      <w:r w:rsidRPr="006F5AA1">
        <w:rPr>
          <w:rFonts w:ascii="Arial" w:eastAsia="Arial" w:hAnsi="Arial"/>
          <w:b/>
          <w:sz w:val="22"/>
        </w:rPr>
        <w:t xml:space="preserve"> </w:t>
      </w:r>
      <w:r w:rsidRPr="006F5AA1">
        <w:rPr>
          <w:rFonts w:ascii="Arial" w:eastAsia="Arial" w:hAnsi="Arial"/>
          <w:sz w:val="22"/>
        </w:rPr>
        <w:t>течение 24 часов после того, как был наложен компостер. В Италии (Трениталия) билеты действительны в течение 4 часов после после того, как был наложен компостер.</w:t>
      </w:r>
    </w:p>
    <w:p w:rsidR="00655B4D" w:rsidRPr="006F5AA1" w:rsidRDefault="00655B4D" w:rsidP="00655B4D">
      <w:pPr>
        <w:rPr>
          <w:rFonts w:ascii="Arial" w:eastAsia="Times New Roman" w:hAnsi="Arial"/>
        </w:rPr>
      </w:pPr>
    </w:p>
    <w:p w:rsidR="00655B4D" w:rsidRPr="006F5AA1" w:rsidRDefault="00655B4D" w:rsidP="00655B4D">
      <w:pPr>
        <w:ind w:left="568" w:right="200" w:hanging="566"/>
        <w:rPr>
          <w:rFonts w:ascii="Arial" w:eastAsia="Arial" w:hAnsi="Arial"/>
          <w:sz w:val="22"/>
        </w:rPr>
      </w:pPr>
      <w:r w:rsidRPr="006F5AA1">
        <w:rPr>
          <w:rFonts w:ascii="Arial" w:eastAsia="Arial" w:hAnsi="Arial"/>
          <w:b/>
          <w:sz w:val="22"/>
        </w:rPr>
        <w:t xml:space="preserve">15.7 </w:t>
      </w:r>
      <w:r w:rsidRPr="006F5AA1">
        <w:rPr>
          <w:rFonts w:ascii="Arial" w:eastAsia="Arial" w:hAnsi="Arial"/>
          <w:sz w:val="22"/>
        </w:rPr>
        <w:t>Плата за проезд между двумя вокзалами одного города</w:t>
      </w:r>
      <w:r w:rsidRPr="006F5AA1">
        <w:rPr>
          <w:rFonts w:ascii="Arial" w:eastAsia="Arial" w:hAnsi="Arial"/>
          <w:b/>
          <w:sz w:val="22"/>
        </w:rPr>
        <w:t xml:space="preserve"> </w:t>
      </w:r>
      <w:r w:rsidRPr="006F5AA1">
        <w:rPr>
          <w:rFonts w:ascii="Arial" w:eastAsia="Arial" w:hAnsi="Arial"/>
          <w:sz w:val="22"/>
        </w:rPr>
        <w:t>(например,</w:t>
      </w:r>
      <w:r w:rsidRPr="006F5AA1">
        <w:rPr>
          <w:rFonts w:ascii="Arial" w:eastAsia="Arial" w:hAnsi="Arial"/>
          <w:b/>
          <w:sz w:val="22"/>
        </w:rPr>
        <w:t xml:space="preserve"> </w:t>
      </w:r>
      <w:r w:rsidRPr="006F5AA1">
        <w:rPr>
          <w:rFonts w:ascii="Arial" w:eastAsia="Arial" w:hAnsi="Arial"/>
          <w:sz w:val="22"/>
        </w:rPr>
        <w:t>в Париже,</w:t>
      </w:r>
      <w:r w:rsidRPr="006F5AA1">
        <w:rPr>
          <w:rFonts w:ascii="Arial" w:eastAsia="Arial" w:hAnsi="Arial"/>
          <w:b/>
          <w:sz w:val="22"/>
        </w:rPr>
        <w:t xml:space="preserve"> </w:t>
      </w:r>
      <w:r w:rsidRPr="006F5AA1">
        <w:rPr>
          <w:rFonts w:ascii="Arial" w:eastAsia="Arial" w:hAnsi="Arial"/>
          <w:sz w:val="22"/>
        </w:rPr>
        <w:t>Лондоне,</w:t>
      </w:r>
      <w:r w:rsidRPr="006F5AA1">
        <w:rPr>
          <w:rFonts w:ascii="Arial" w:eastAsia="Arial" w:hAnsi="Arial"/>
          <w:b/>
          <w:sz w:val="22"/>
        </w:rPr>
        <w:t xml:space="preserve"> </w:t>
      </w:r>
      <w:r w:rsidRPr="006F5AA1">
        <w:rPr>
          <w:rFonts w:ascii="Arial" w:eastAsia="Arial" w:hAnsi="Arial"/>
          <w:sz w:val="22"/>
        </w:rPr>
        <w:t>Вене, Киеве, Москве) не входит в указанную стоимость поездки.</w:t>
      </w:r>
    </w:p>
    <w:p w:rsidR="00655B4D" w:rsidRPr="006F5AA1" w:rsidRDefault="00655B4D" w:rsidP="00655B4D">
      <w:pPr>
        <w:rPr>
          <w:rFonts w:ascii="Arial" w:eastAsia="Times New Roman" w:hAnsi="Arial"/>
        </w:rPr>
      </w:pPr>
    </w:p>
    <w:p w:rsidR="00655B4D" w:rsidRDefault="00655B4D" w:rsidP="00655B4D">
      <w:pPr>
        <w:ind w:left="568" w:right="80" w:hanging="566"/>
        <w:rPr>
          <w:rFonts w:ascii="Arial" w:eastAsia="Arial" w:hAnsi="Arial"/>
          <w:sz w:val="22"/>
        </w:rPr>
      </w:pPr>
      <w:r w:rsidRPr="006F5AA1">
        <w:rPr>
          <w:rFonts w:ascii="Arial" w:eastAsia="Arial" w:hAnsi="Arial"/>
          <w:b/>
          <w:sz w:val="22"/>
        </w:rPr>
        <w:t xml:space="preserve">15.8 </w:t>
      </w:r>
      <w:r w:rsidRPr="006F5AA1">
        <w:rPr>
          <w:rFonts w:ascii="Arial" w:eastAsia="Arial" w:hAnsi="Arial"/>
          <w:sz w:val="22"/>
        </w:rPr>
        <w:t xml:space="preserve">Пассажир обязан иметь при себе до окончания поездки все проездные </w:t>
      </w:r>
      <w:r>
        <w:rPr>
          <w:rFonts w:ascii="Arial" w:eastAsia="Arial" w:hAnsi="Arial"/>
          <w:sz w:val="22"/>
          <w:lang w:val="ru-RU"/>
        </w:rPr>
        <w:t>документы</w:t>
      </w:r>
      <w:r w:rsidRPr="006F5AA1">
        <w:rPr>
          <w:rFonts w:ascii="Arial" w:eastAsia="Arial" w:hAnsi="Arial"/>
          <w:b/>
          <w:sz w:val="22"/>
        </w:rPr>
        <w:t xml:space="preserve"> </w:t>
      </w:r>
      <w:r w:rsidRPr="006F5AA1">
        <w:rPr>
          <w:rFonts w:ascii="Arial" w:eastAsia="Arial" w:hAnsi="Arial"/>
          <w:sz w:val="22"/>
        </w:rPr>
        <w:t>(билет,</w:t>
      </w:r>
      <w:r w:rsidRPr="006F5AA1">
        <w:rPr>
          <w:rFonts w:ascii="Arial" w:eastAsia="Arial" w:hAnsi="Arial"/>
          <w:b/>
          <w:sz w:val="22"/>
        </w:rPr>
        <w:t xml:space="preserve"> </w:t>
      </w:r>
      <w:r w:rsidRPr="006F5AA1">
        <w:rPr>
          <w:rFonts w:ascii="Arial" w:eastAsia="Arial" w:hAnsi="Arial"/>
          <w:sz w:val="22"/>
        </w:rPr>
        <w:t>плацкарта, квитанции за надбавки/доплату), а также необходимые документы, дающие право на получение скидок (национальные карты скидок, удостоверение инвалидности и т. п.).</w:t>
      </w:r>
    </w:p>
    <w:p w:rsidR="00655B4D" w:rsidRDefault="00655B4D" w:rsidP="00655B4D">
      <w:pPr>
        <w:ind w:left="548" w:right="200"/>
        <w:rPr>
          <w:rFonts w:ascii="Arial" w:eastAsia="Arial" w:hAnsi="Arial"/>
          <w:sz w:val="22"/>
        </w:rPr>
      </w:pPr>
      <w:bookmarkStart w:id="24" w:name="page21"/>
      <w:bookmarkEnd w:id="24"/>
    </w:p>
    <w:p w:rsidR="00655B4D" w:rsidRPr="006F5AA1" w:rsidRDefault="00655B4D" w:rsidP="00655B4D">
      <w:pPr>
        <w:ind w:left="548" w:right="200"/>
        <w:rPr>
          <w:rFonts w:ascii="Arial" w:eastAsia="Arial" w:hAnsi="Arial"/>
          <w:sz w:val="22"/>
        </w:rPr>
      </w:pPr>
      <w:r w:rsidRPr="006F5AA1">
        <w:rPr>
          <w:rFonts w:ascii="Arial" w:eastAsia="Arial" w:hAnsi="Arial"/>
          <w:sz w:val="22"/>
        </w:rPr>
        <w:t xml:space="preserve">При необходимости перевозчик может изъять проездной </w:t>
      </w:r>
      <w:r>
        <w:rPr>
          <w:rFonts w:ascii="Arial" w:eastAsia="Arial" w:hAnsi="Arial"/>
          <w:sz w:val="22"/>
          <w:lang w:val="ru-RU"/>
        </w:rPr>
        <w:t>документ</w:t>
      </w:r>
      <w:r w:rsidRPr="006F5AA1">
        <w:rPr>
          <w:rFonts w:ascii="Arial" w:eastAsia="Arial" w:hAnsi="Arial"/>
          <w:sz w:val="22"/>
        </w:rPr>
        <w:t xml:space="preserve"> и выдать взамен другой проездной </w:t>
      </w:r>
      <w:r>
        <w:rPr>
          <w:rFonts w:ascii="Arial" w:eastAsia="Arial" w:hAnsi="Arial"/>
          <w:sz w:val="22"/>
          <w:lang w:val="ru-RU"/>
        </w:rPr>
        <w:t>документ</w:t>
      </w:r>
      <w:r w:rsidRPr="006F5AA1">
        <w:rPr>
          <w:rFonts w:ascii="Arial" w:eastAsia="Arial" w:hAnsi="Arial"/>
          <w:sz w:val="22"/>
        </w:rPr>
        <w:t>.</w:t>
      </w:r>
    </w:p>
    <w:p w:rsidR="00655B4D" w:rsidRPr="006F5AA1" w:rsidRDefault="00655B4D" w:rsidP="00655B4D">
      <w:pPr>
        <w:rPr>
          <w:rFonts w:ascii="Arial" w:eastAsia="Times New Roman" w:hAnsi="Arial"/>
        </w:rPr>
      </w:pPr>
    </w:p>
    <w:p w:rsidR="00655B4D" w:rsidRPr="006F5AA1" w:rsidRDefault="00655B4D" w:rsidP="00653258">
      <w:pPr>
        <w:numPr>
          <w:ilvl w:val="0"/>
          <w:numId w:val="15"/>
        </w:numPr>
        <w:tabs>
          <w:tab w:val="left" w:pos="568"/>
        </w:tabs>
        <w:ind w:left="568" w:hanging="568"/>
        <w:rPr>
          <w:rFonts w:ascii="Arial" w:eastAsia="Arial" w:hAnsi="Arial"/>
          <w:b/>
          <w:sz w:val="22"/>
        </w:rPr>
      </w:pPr>
      <w:r w:rsidRPr="006F5AA1">
        <w:rPr>
          <w:rFonts w:ascii="Arial" w:eastAsia="Arial" w:hAnsi="Arial"/>
          <w:b/>
          <w:sz w:val="22"/>
        </w:rPr>
        <w:t>Изменение маршрута</w:t>
      </w:r>
    </w:p>
    <w:p w:rsidR="00655B4D" w:rsidRPr="006F5AA1" w:rsidRDefault="00655B4D" w:rsidP="00655B4D">
      <w:pPr>
        <w:rPr>
          <w:rFonts w:ascii="Arial" w:eastAsia="Times New Roman" w:hAnsi="Arial"/>
        </w:rPr>
      </w:pPr>
    </w:p>
    <w:p w:rsidR="00655B4D" w:rsidRPr="006F5AA1" w:rsidRDefault="00655B4D" w:rsidP="00655B4D">
      <w:pPr>
        <w:ind w:left="568" w:hanging="566"/>
        <w:rPr>
          <w:rFonts w:ascii="Arial" w:eastAsia="Arial" w:hAnsi="Arial"/>
          <w:sz w:val="22"/>
        </w:rPr>
      </w:pPr>
      <w:r w:rsidRPr="006F5AA1">
        <w:rPr>
          <w:rFonts w:ascii="Arial" w:eastAsia="Arial" w:hAnsi="Arial"/>
          <w:b/>
          <w:sz w:val="22"/>
        </w:rPr>
        <w:t xml:space="preserve">16.1 </w:t>
      </w:r>
      <w:r w:rsidRPr="006F5AA1">
        <w:rPr>
          <w:rFonts w:ascii="Arial" w:eastAsia="Arial" w:hAnsi="Arial"/>
          <w:sz w:val="22"/>
        </w:rPr>
        <w:t xml:space="preserve">Для изменения маршрута прямых проездных </w:t>
      </w:r>
      <w:r>
        <w:rPr>
          <w:rFonts w:ascii="Arial" w:eastAsia="Arial" w:hAnsi="Arial"/>
          <w:sz w:val="22"/>
          <w:lang w:val="ru-RU"/>
        </w:rPr>
        <w:t>документов</w:t>
      </w:r>
      <w:r w:rsidRPr="006F5AA1">
        <w:rPr>
          <w:rFonts w:ascii="Arial" w:eastAsia="Arial" w:hAnsi="Arial"/>
          <w:sz w:val="22"/>
        </w:rPr>
        <w:t>, а также билетов внутреннего</w:t>
      </w:r>
      <w:r w:rsidRPr="006F5AA1">
        <w:rPr>
          <w:rFonts w:ascii="Arial" w:eastAsia="Arial" w:hAnsi="Arial"/>
          <w:b/>
          <w:sz w:val="22"/>
        </w:rPr>
        <w:t xml:space="preserve"> </w:t>
      </w:r>
      <w:r w:rsidRPr="006F5AA1">
        <w:rPr>
          <w:rFonts w:ascii="Arial" w:eastAsia="Arial" w:hAnsi="Arial"/>
          <w:sz w:val="22"/>
        </w:rPr>
        <w:t>сообщения выдается дополнительная квитанция CIV / доплатная квитанция СМПС, если пункт продажи, в который была направлена заявка, располагает необходимой тарифной информацией. В противном случае вступают в силу внутренние правила, действующие в отдельных странах. Исключения могут быть оговорены в Cпециальных приложениях к определенным предложениям или в других опубликованных документах.</w:t>
      </w:r>
    </w:p>
    <w:p w:rsidR="00655B4D" w:rsidRPr="006F5AA1" w:rsidRDefault="00655B4D" w:rsidP="00655B4D">
      <w:pPr>
        <w:rPr>
          <w:rFonts w:ascii="Arial" w:eastAsia="Times New Roman" w:hAnsi="Arial"/>
        </w:rPr>
      </w:pPr>
    </w:p>
    <w:p w:rsidR="00655B4D" w:rsidRPr="006F5AA1" w:rsidRDefault="00655B4D" w:rsidP="00655B4D">
      <w:pPr>
        <w:ind w:left="568" w:right="120" w:hanging="566"/>
        <w:rPr>
          <w:rFonts w:ascii="Arial" w:eastAsia="Arial" w:hAnsi="Arial"/>
          <w:sz w:val="22"/>
        </w:rPr>
      </w:pPr>
      <w:r w:rsidRPr="006F5AA1">
        <w:rPr>
          <w:rFonts w:ascii="Arial" w:eastAsia="Arial" w:hAnsi="Arial"/>
          <w:b/>
          <w:sz w:val="22"/>
        </w:rPr>
        <w:t xml:space="preserve">16.2 </w:t>
      </w:r>
      <w:r w:rsidRPr="006F5AA1">
        <w:rPr>
          <w:rFonts w:ascii="Arial" w:eastAsia="Arial" w:hAnsi="Arial"/>
          <w:sz w:val="22"/>
        </w:rPr>
        <w:t>При необходимости,</w:t>
      </w:r>
      <w:r w:rsidRPr="006F5AA1">
        <w:rPr>
          <w:rFonts w:ascii="Arial" w:eastAsia="Arial" w:hAnsi="Arial"/>
          <w:b/>
          <w:sz w:val="22"/>
        </w:rPr>
        <w:t xml:space="preserve"> </w:t>
      </w:r>
      <w:r w:rsidRPr="006F5AA1">
        <w:rPr>
          <w:rFonts w:ascii="Arial" w:eastAsia="Arial" w:hAnsi="Arial"/>
          <w:sz w:val="22"/>
        </w:rPr>
        <w:t>за измененный участок взимается плата, соответствующая разнице</w:t>
      </w:r>
      <w:r w:rsidRPr="006F5AA1">
        <w:rPr>
          <w:rFonts w:ascii="Arial" w:eastAsia="Arial" w:hAnsi="Arial"/>
          <w:b/>
          <w:sz w:val="22"/>
        </w:rPr>
        <w:t xml:space="preserve"> </w:t>
      </w:r>
      <w:r w:rsidRPr="006F5AA1">
        <w:rPr>
          <w:rFonts w:ascii="Arial" w:eastAsia="Arial" w:hAnsi="Arial"/>
          <w:sz w:val="22"/>
        </w:rPr>
        <w:t>между стоимостью поездки в одном направлении по старому и новому маршруту.</w:t>
      </w:r>
    </w:p>
    <w:p w:rsidR="00655B4D" w:rsidRPr="006F5AA1" w:rsidRDefault="00655B4D" w:rsidP="00655B4D">
      <w:pPr>
        <w:rPr>
          <w:rFonts w:ascii="Arial" w:eastAsia="Times New Roman" w:hAnsi="Arial"/>
        </w:rPr>
      </w:pPr>
    </w:p>
    <w:p w:rsidR="00655B4D" w:rsidRPr="006F5AA1" w:rsidRDefault="00655B4D" w:rsidP="00655B4D">
      <w:pPr>
        <w:ind w:left="568" w:right="60"/>
        <w:rPr>
          <w:rFonts w:ascii="Arial" w:eastAsia="Arial" w:hAnsi="Arial"/>
          <w:sz w:val="22"/>
        </w:rPr>
      </w:pPr>
      <w:r w:rsidRPr="006F5AA1">
        <w:rPr>
          <w:rFonts w:ascii="Arial" w:eastAsia="Arial" w:hAnsi="Arial"/>
          <w:sz w:val="22"/>
        </w:rPr>
        <w:t>Для расчета этих сумм может учитываться соответствующая скидка на стоимость проезда, за исключением скидки, которая предоставляется на маршруты отдельных перевозчиков при поездке туда и обратно. Разница в цене рассчитывается для участков от тарифного пункта, в котором расходятся эти маршруты (или от тарифного пункта, расположенного непосредственно перед ним), до тарифного пункта, в котором опять соединяются маршруты (или до тарифного пункта, расположенного непосредственной за ним).</w:t>
      </w:r>
    </w:p>
    <w:p w:rsidR="00655B4D" w:rsidRPr="006F5AA1" w:rsidRDefault="00655B4D" w:rsidP="00655B4D">
      <w:pPr>
        <w:rPr>
          <w:rFonts w:ascii="Arial" w:eastAsia="Times New Roman" w:hAnsi="Arial"/>
        </w:rPr>
      </w:pPr>
    </w:p>
    <w:p w:rsidR="00655B4D" w:rsidRPr="006F5AA1" w:rsidRDefault="00655B4D" w:rsidP="00655B4D">
      <w:pPr>
        <w:ind w:left="568" w:right="40"/>
        <w:rPr>
          <w:rFonts w:ascii="Arial" w:eastAsia="Arial" w:hAnsi="Arial"/>
          <w:sz w:val="22"/>
        </w:rPr>
      </w:pPr>
      <w:r w:rsidRPr="006F5AA1">
        <w:rPr>
          <w:rFonts w:ascii="Arial" w:eastAsia="Arial" w:hAnsi="Arial"/>
          <w:sz w:val="22"/>
        </w:rPr>
        <w:t>Для детей учитываются изначально предоставленные скидки в соответствии с возрастом (№ 31).</w:t>
      </w:r>
    </w:p>
    <w:p w:rsidR="00655B4D" w:rsidRPr="006F5AA1" w:rsidRDefault="00655B4D" w:rsidP="00655B4D">
      <w:pPr>
        <w:rPr>
          <w:rFonts w:ascii="Arial" w:eastAsia="Times New Roman" w:hAnsi="Arial"/>
        </w:rPr>
      </w:pPr>
    </w:p>
    <w:p w:rsidR="00655B4D" w:rsidRPr="006F5AA1" w:rsidRDefault="00655B4D" w:rsidP="00653258">
      <w:pPr>
        <w:numPr>
          <w:ilvl w:val="0"/>
          <w:numId w:val="16"/>
        </w:numPr>
        <w:tabs>
          <w:tab w:val="left" w:pos="568"/>
        </w:tabs>
        <w:ind w:left="568" w:hanging="568"/>
        <w:rPr>
          <w:rFonts w:ascii="Arial" w:eastAsia="Arial" w:hAnsi="Arial"/>
          <w:b/>
          <w:sz w:val="22"/>
        </w:rPr>
      </w:pPr>
      <w:r w:rsidRPr="006F5AA1">
        <w:rPr>
          <w:rFonts w:ascii="Arial" w:eastAsia="Arial" w:hAnsi="Arial"/>
          <w:b/>
          <w:sz w:val="22"/>
        </w:rPr>
        <w:t>Замена перевозчика</w:t>
      </w:r>
    </w:p>
    <w:p w:rsidR="00655B4D" w:rsidRPr="006F5AA1" w:rsidRDefault="00655B4D" w:rsidP="00655B4D">
      <w:pPr>
        <w:rPr>
          <w:rFonts w:ascii="Arial" w:eastAsia="Arial" w:hAnsi="Arial"/>
          <w:b/>
          <w:sz w:val="22"/>
        </w:rPr>
      </w:pPr>
    </w:p>
    <w:p w:rsidR="00655B4D" w:rsidRPr="006F5AA1" w:rsidRDefault="00655B4D" w:rsidP="00655B4D">
      <w:pPr>
        <w:ind w:left="568" w:right="160"/>
        <w:rPr>
          <w:rFonts w:ascii="Arial" w:eastAsia="Arial" w:hAnsi="Arial"/>
          <w:sz w:val="21"/>
        </w:rPr>
      </w:pPr>
      <w:r w:rsidRPr="006F5AA1">
        <w:rPr>
          <w:rFonts w:ascii="Arial" w:eastAsia="Arial" w:hAnsi="Arial"/>
          <w:sz w:val="21"/>
        </w:rPr>
        <w:t>При параллельном обслуживании одного участка несколькими перевозчиками возможен переход от одного перевозчика к другому, если существует такая договоренность.</w:t>
      </w:r>
    </w:p>
    <w:p w:rsidR="00655B4D" w:rsidRPr="006F5AA1" w:rsidRDefault="00655B4D" w:rsidP="00655B4D">
      <w:pPr>
        <w:rPr>
          <w:rFonts w:ascii="Arial" w:eastAsia="Arial" w:hAnsi="Arial"/>
          <w:b/>
          <w:sz w:val="22"/>
        </w:rPr>
      </w:pPr>
    </w:p>
    <w:p w:rsidR="00655B4D" w:rsidRPr="006F5AA1" w:rsidRDefault="00655B4D" w:rsidP="00655B4D">
      <w:pPr>
        <w:ind w:left="568" w:right="340"/>
        <w:rPr>
          <w:rFonts w:ascii="Arial" w:eastAsia="Arial" w:hAnsi="Arial"/>
          <w:sz w:val="22"/>
        </w:rPr>
      </w:pPr>
      <w:r w:rsidRPr="006F5AA1">
        <w:rPr>
          <w:rFonts w:ascii="Arial" w:eastAsia="Arial" w:hAnsi="Arial"/>
          <w:sz w:val="22"/>
        </w:rPr>
        <w:t xml:space="preserve">В противном случае пассажир должен купить новый проездной </w:t>
      </w:r>
      <w:r>
        <w:rPr>
          <w:rFonts w:ascii="Arial" w:eastAsia="Arial" w:hAnsi="Arial"/>
          <w:sz w:val="22"/>
          <w:lang w:val="ru-RU"/>
        </w:rPr>
        <w:t>документ</w:t>
      </w:r>
      <w:r w:rsidRPr="006F5AA1">
        <w:rPr>
          <w:rFonts w:ascii="Arial" w:eastAsia="Arial" w:hAnsi="Arial"/>
          <w:sz w:val="22"/>
        </w:rPr>
        <w:t xml:space="preserve"> в соответствии с условиями выбранного им перевозчика.</w:t>
      </w:r>
    </w:p>
    <w:p w:rsidR="00655B4D" w:rsidRPr="006F5AA1" w:rsidRDefault="00655B4D" w:rsidP="00655B4D">
      <w:pPr>
        <w:rPr>
          <w:rFonts w:ascii="Arial" w:eastAsia="Arial" w:hAnsi="Arial"/>
          <w:b/>
          <w:sz w:val="22"/>
        </w:rPr>
      </w:pPr>
    </w:p>
    <w:p w:rsidR="00655B4D" w:rsidRPr="006F5AA1" w:rsidRDefault="00655B4D" w:rsidP="00655B4D">
      <w:pPr>
        <w:ind w:left="568"/>
        <w:rPr>
          <w:rFonts w:ascii="Arial" w:eastAsia="Arial" w:hAnsi="Arial"/>
          <w:sz w:val="22"/>
        </w:rPr>
      </w:pPr>
      <w:r w:rsidRPr="006F5AA1">
        <w:rPr>
          <w:rFonts w:ascii="Arial" w:eastAsia="Arial" w:hAnsi="Arial"/>
          <w:sz w:val="22"/>
        </w:rPr>
        <w:t xml:space="preserve">Этот перевозчик также может объявить, что достаточно получить только дополнительную квитанцию к уже имеющемуся проездному </w:t>
      </w:r>
      <w:r>
        <w:rPr>
          <w:rFonts w:ascii="Arial" w:eastAsia="Arial" w:hAnsi="Arial"/>
          <w:sz w:val="22"/>
          <w:lang w:val="ru-RU"/>
        </w:rPr>
        <w:t>документу</w:t>
      </w:r>
      <w:r w:rsidRPr="006F5AA1">
        <w:rPr>
          <w:rFonts w:ascii="Arial" w:eastAsia="Arial" w:hAnsi="Arial"/>
          <w:sz w:val="22"/>
        </w:rPr>
        <w:t>.</w:t>
      </w:r>
    </w:p>
    <w:p w:rsidR="00655B4D" w:rsidRPr="006F5AA1" w:rsidRDefault="00655B4D" w:rsidP="00655B4D">
      <w:pPr>
        <w:rPr>
          <w:rFonts w:ascii="Arial" w:eastAsia="Arial" w:hAnsi="Arial"/>
          <w:b/>
          <w:sz w:val="22"/>
        </w:rPr>
      </w:pPr>
    </w:p>
    <w:p w:rsidR="00655B4D" w:rsidRPr="006F5AA1" w:rsidRDefault="00655B4D" w:rsidP="00653258">
      <w:pPr>
        <w:numPr>
          <w:ilvl w:val="0"/>
          <w:numId w:val="16"/>
        </w:numPr>
        <w:tabs>
          <w:tab w:val="left" w:pos="568"/>
        </w:tabs>
        <w:ind w:left="568" w:hanging="568"/>
        <w:rPr>
          <w:rFonts w:ascii="Arial" w:eastAsia="Arial" w:hAnsi="Arial"/>
          <w:b/>
          <w:sz w:val="22"/>
        </w:rPr>
      </w:pPr>
      <w:r w:rsidRPr="006F5AA1">
        <w:rPr>
          <w:rFonts w:ascii="Arial" w:eastAsia="Arial" w:hAnsi="Arial"/>
          <w:b/>
          <w:sz w:val="22"/>
        </w:rPr>
        <w:t>Переход в вагон более высокого класса или в поезд более высокой категории</w:t>
      </w:r>
    </w:p>
    <w:p w:rsidR="00655B4D" w:rsidRPr="006F5AA1" w:rsidRDefault="00655B4D" w:rsidP="00655B4D">
      <w:pPr>
        <w:rPr>
          <w:rFonts w:ascii="Arial" w:eastAsia="Times New Roman" w:hAnsi="Arial"/>
        </w:rPr>
      </w:pPr>
    </w:p>
    <w:p w:rsidR="00655B4D" w:rsidRPr="006F5AA1" w:rsidRDefault="00655B4D" w:rsidP="00655B4D">
      <w:pPr>
        <w:ind w:left="568" w:right="100" w:hanging="566"/>
        <w:rPr>
          <w:rFonts w:ascii="Arial" w:eastAsia="Arial" w:hAnsi="Arial"/>
          <w:sz w:val="22"/>
        </w:rPr>
      </w:pPr>
      <w:r w:rsidRPr="006F5AA1">
        <w:rPr>
          <w:rFonts w:ascii="Arial" w:eastAsia="Arial" w:hAnsi="Arial"/>
          <w:b/>
          <w:sz w:val="22"/>
        </w:rPr>
        <w:lastRenderedPageBreak/>
        <w:t xml:space="preserve">18.1 </w:t>
      </w:r>
      <w:r w:rsidRPr="006F5AA1">
        <w:rPr>
          <w:rFonts w:ascii="Arial" w:eastAsia="Arial" w:hAnsi="Arial"/>
          <w:sz w:val="22"/>
        </w:rPr>
        <w:t>Для перехода в вагон более высокого класса или в поезд более высокой категории при</w:t>
      </w:r>
      <w:r w:rsidRPr="006F5AA1">
        <w:rPr>
          <w:rFonts w:ascii="Arial" w:eastAsia="Arial" w:hAnsi="Arial"/>
          <w:b/>
          <w:sz w:val="22"/>
        </w:rPr>
        <w:t xml:space="preserve"> </w:t>
      </w:r>
      <w:r w:rsidRPr="006F5AA1">
        <w:rPr>
          <w:rFonts w:ascii="Arial" w:eastAsia="Arial" w:hAnsi="Arial"/>
          <w:sz w:val="22"/>
        </w:rPr>
        <w:t xml:space="preserve">наличии прямого проездного </w:t>
      </w:r>
      <w:r>
        <w:rPr>
          <w:rFonts w:ascii="Arial" w:eastAsia="Arial" w:hAnsi="Arial"/>
          <w:sz w:val="22"/>
          <w:lang w:val="ru-RU"/>
        </w:rPr>
        <w:t>документа</w:t>
      </w:r>
      <w:r w:rsidRPr="006F5AA1">
        <w:rPr>
          <w:rFonts w:ascii="Arial" w:eastAsia="Arial" w:hAnsi="Arial"/>
          <w:sz w:val="22"/>
        </w:rPr>
        <w:t>, а также билета внутреннего сообщения выдается дополнительная квитанция CIV / доплатная квитанция СМПС, если пункт продажи, располагает необходимой тарифной информацией. В противном случае вступают в силу действующие в отдельных странах внутренние правила.</w:t>
      </w:r>
    </w:p>
    <w:p w:rsidR="00655B4D" w:rsidRPr="006F5AA1" w:rsidRDefault="00655B4D" w:rsidP="00655B4D">
      <w:pPr>
        <w:rPr>
          <w:rFonts w:ascii="Arial" w:eastAsia="Times New Roman" w:hAnsi="Arial"/>
        </w:rPr>
      </w:pPr>
    </w:p>
    <w:p w:rsidR="00655B4D" w:rsidRPr="006F5AA1" w:rsidRDefault="00655B4D" w:rsidP="00655B4D">
      <w:pPr>
        <w:ind w:left="568" w:right="880"/>
        <w:rPr>
          <w:rFonts w:ascii="Arial" w:eastAsia="Arial" w:hAnsi="Arial"/>
          <w:sz w:val="22"/>
        </w:rPr>
      </w:pPr>
      <w:r w:rsidRPr="006F5AA1">
        <w:rPr>
          <w:rFonts w:ascii="Arial" w:eastAsia="Arial" w:hAnsi="Arial"/>
          <w:sz w:val="22"/>
        </w:rPr>
        <w:t>Исключения могут быть оговорены в Специальных приложениях к определенным предложениям или в других опубликованных документах.</w:t>
      </w:r>
    </w:p>
    <w:p w:rsidR="00655B4D" w:rsidRPr="006F5AA1" w:rsidRDefault="00655B4D" w:rsidP="00655B4D">
      <w:pPr>
        <w:rPr>
          <w:rFonts w:ascii="Arial" w:eastAsia="Times New Roman" w:hAnsi="Arial"/>
        </w:rPr>
      </w:pPr>
    </w:p>
    <w:p w:rsidR="00655B4D" w:rsidRPr="006F5AA1" w:rsidRDefault="00655B4D" w:rsidP="00655B4D">
      <w:pPr>
        <w:ind w:left="568" w:right="540"/>
        <w:rPr>
          <w:rFonts w:ascii="Arial" w:eastAsia="Arial" w:hAnsi="Arial"/>
          <w:sz w:val="22"/>
        </w:rPr>
      </w:pPr>
      <w:r w:rsidRPr="006F5AA1">
        <w:rPr>
          <w:rFonts w:ascii="Arial" w:eastAsia="Arial" w:hAnsi="Arial"/>
          <w:sz w:val="22"/>
        </w:rPr>
        <w:t xml:space="preserve">Дополнительная квитанция выдается только для поездки в один конец либо на весь маршрут, указанный в проездном </w:t>
      </w:r>
      <w:r>
        <w:rPr>
          <w:rFonts w:ascii="Arial" w:eastAsia="Arial" w:hAnsi="Arial"/>
          <w:sz w:val="22"/>
          <w:lang w:val="ru-RU"/>
        </w:rPr>
        <w:t>документе</w:t>
      </w:r>
      <w:r w:rsidRPr="006F5AA1">
        <w:rPr>
          <w:rFonts w:ascii="Arial" w:eastAsia="Arial" w:hAnsi="Arial"/>
          <w:sz w:val="22"/>
        </w:rPr>
        <w:t>, либо на часть маршрута.</w:t>
      </w:r>
    </w:p>
    <w:p w:rsidR="00655B4D" w:rsidRPr="006F5AA1" w:rsidRDefault="00655B4D" w:rsidP="00655B4D">
      <w:pPr>
        <w:rPr>
          <w:rFonts w:ascii="Arial" w:eastAsia="Times New Roman" w:hAnsi="Arial"/>
        </w:rPr>
      </w:pPr>
    </w:p>
    <w:p w:rsidR="00655B4D" w:rsidRPr="006F5AA1" w:rsidRDefault="00655B4D" w:rsidP="00655B4D">
      <w:pPr>
        <w:ind w:left="568" w:right="300" w:hanging="571"/>
        <w:rPr>
          <w:rFonts w:ascii="Arial" w:eastAsia="Arial" w:hAnsi="Arial"/>
          <w:sz w:val="22"/>
        </w:rPr>
      </w:pPr>
      <w:r w:rsidRPr="006F5AA1">
        <w:rPr>
          <w:rFonts w:ascii="Arial" w:eastAsia="Arial" w:hAnsi="Arial"/>
          <w:b/>
          <w:sz w:val="22"/>
        </w:rPr>
        <w:t xml:space="preserve">18.2 </w:t>
      </w:r>
      <w:r w:rsidRPr="006F5AA1">
        <w:rPr>
          <w:rFonts w:ascii="Arial" w:eastAsia="Arial" w:hAnsi="Arial"/>
          <w:sz w:val="22"/>
        </w:rPr>
        <w:t>Взимается разница между стоимостью поездки в одном направлении в выбранном и в</w:t>
      </w:r>
      <w:r w:rsidRPr="006F5AA1">
        <w:rPr>
          <w:rFonts w:ascii="Arial" w:eastAsia="Arial" w:hAnsi="Arial"/>
          <w:b/>
          <w:sz w:val="22"/>
        </w:rPr>
        <w:t xml:space="preserve"> </w:t>
      </w:r>
      <w:r w:rsidRPr="006F5AA1">
        <w:rPr>
          <w:rFonts w:ascii="Arial" w:eastAsia="Arial" w:hAnsi="Arial"/>
          <w:sz w:val="22"/>
        </w:rPr>
        <w:t xml:space="preserve">указанном изначально в проездном </w:t>
      </w:r>
      <w:r>
        <w:rPr>
          <w:rFonts w:ascii="Arial" w:eastAsia="Arial" w:hAnsi="Arial"/>
          <w:sz w:val="22"/>
          <w:lang w:val="ru-RU"/>
        </w:rPr>
        <w:t>документе</w:t>
      </w:r>
      <w:r w:rsidRPr="006F5AA1">
        <w:rPr>
          <w:rFonts w:ascii="Arial" w:eastAsia="Arial" w:hAnsi="Arial"/>
          <w:sz w:val="22"/>
        </w:rPr>
        <w:t xml:space="preserve"> классе вагона или категории поезда. Для расчета этих сумм учитывается, при необходимости, соответствующая скидка на стоимость проезда, за исключением скидки, которая предоставляется на маршруты отдельных перевозчиков на поездку туда и обратно.</w:t>
      </w:r>
    </w:p>
    <w:p w:rsidR="00655B4D" w:rsidRPr="006F5AA1" w:rsidRDefault="00655B4D" w:rsidP="00655B4D">
      <w:pPr>
        <w:rPr>
          <w:rFonts w:ascii="Arial" w:eastAsia="Times New Roman" w:hAnsi="Arial"/>
        </w:rPr>
      </w:pPr>
    </w:p>
    <w:p w:rsidR="00655B4D" w:rsidRPr="006F5AA1" w:rsidRDefault="00655B4D" w:rsidP="00655B4D">
      <w:pPr>
        <w:ind w:left="568" w:right="40"/>
        <w:rPr>
          <w:rFonts w:ascii="Arial" w:eastAsia="Arial" w:hAnsi="Arial"/>
          <w:sz w:val="22"/>
        </w:rPr>
      </w:pPr>
      <w:r w:rsidRPr="006F5AA1">
        <w:rPr>
          <w:rFonts w:ascii="Arial" w:eastAsia="Arial" w:hAnsi="Arial"/>
          <w:sz w:val="22"/>
        </w:rPr>
        <w:t>Для детей учитываются изначально предоставленные скидки в соответствии с возрастом (№ 31).</w:t>
      </w:r>
    </w:p>
    <w:p w:rsidR="00655B4D" w:rsidRPr="006F5AA1" w:rsidRDefault="00655B4D" w:rsidP="00655B4D">
      <w:pPr>
        <w:rPr>
          <w:rFonts w:ascii="Arial" w:eastAsia="Times New Roman" w:hAnsi="Arial"/>
        </w:rPr>
      </w:pPr>
    </w:p>
    <w:p w:rsidR="00655B4D" w:rsidRPr="006F5AA1" w:rsidRDefault="00655B4D" w:rsidP="00655B4D">
      <w:pPr>
        <w:tabs>
          <w:tab w:val="left" w:pos="1108"/>
        </w:tabs>
        <w:ind w:left="8"/>
        <w:rPr>
          <w:rFonts w:ascii="Arial" w:eastAsia="Arial" w:hAnsi="Arial"/>
          <w:sz w:val="22"/>
        </w:rPr>
      </w:pPr>
      <w:r w:rsidRPr="006F5AA1">
        <w:rPr>
          <w:rFonts w:ascii="Arial" w:eastAsia="Arial" w:hAnsi="Arial"/>
          <w:b/>
          <w:sz w:val="22"/>
        </w:rPr>
        <w:t>19 – 20</w:t>
      </w:r>
      <w:r w:rsidRPr="006F5AA1">
        <w:rPr>
          <w:rFonts w:ascii="Arial" w:eastAsia="Times New Roman" w:hAnsi="Arial"/>
        </w:rPr>
        <w:tab/>
      </w:r>
      <w:r w:rsidRPr="006F5AA1">
        <w:rPr>
          <w:rFonts w:ascii="Arial" w:eastAsia="Arial" w:hAnsi="Arial"/>
          <w:sz w:val="22"/>
        </w:rPr>
        <w:t>(пока открыты).</w:t>
      </w:r>
    </w:p>
    <w:p w:rsidR="00655B4D" w:rsidRDefault="00655B4D" w:rsidP="00655B4D">
      <w:pPr>
        <w:tabs>
          <w:tab w:val="left" w:pos="1108"/>
        </w:tabs>
        <w:ind w:left="8"/>
        <w:rPr>
          <w:rFonts w:ascii="Arial" w:eastAsia="Arial" w:hAnsi="Arial"/>
          <w:sz w:val="22"/>
        </w:rPr>
      </w:pPr>
    </w:p>
    <w:p w:rsidR="00655B4D" w:rsidRPr="006F5AA1" w:rsidRDefault="00655B4D" w:rsidP="00653258">
      <w:pPr>
        <w:numPr>
          <w:ilvl w:val="0"/>
          <w:numId w:val="17"/>
        </w:numPr>
        <w:tabs>
          <w:tab w:val="left" w:pos="568"/>
        </w:tabs>
        <w:ind w:left="568" w:hanging="568"/>
        <w:rPr>
          <w:rFonts w:ascii="Arial" w:eastAsia="Arial" w:hAnsi="Arial"/>
          <w:b/>
          <w:sz w:val="22"/>
        </w:rPr>
      </w:pPr>
      <w:r w:rsidRPr="006F5AA1">
        <w:rPr>
          <w:rFonts w:ascii="Arial" w:eastAsia="Arial" w:hAnsi="Arial"/>
          <w:b/>
          <w:sz w:val="22"/>
        </w:rPr>
        <w:t>Прерывание поездки</w:t>
      </w:r>
    </w:p>
    <w:p w:rsidR="00655B4D" w:rsidRPr="006F5AA1" w:rsidRDefault="00655B4D" w:rsidP="00655B4D">
      <w:pPr>
        <w:rPr>
          <w:rFonts w:ascii="Arial" w:eastAsia="Times New Roman" w:hAnsi="Arial"/>
        </w:rPr>
      </w:pPr>
    </w:p>
    <w:p w:rsidR="00655B4D" w:rsidRPr="006F5AA1" w:rsidRDefault="00655B4D" w:rsidP="00655B4D">
      <w:pPr>
        <w:ind w:left="568"/>
        <w:rPr>
          <w:rFonts w:ascii="Arial" w:eastAsia="Arial" w:hAnsi="Arial"/>
          <w:sz w:val="22"/>
        </w:rPr>
      </w:pPr>
      <w:r w:rsidRPr="006F5AA1">
        <w:rPr>
          <w:rFonts w:ascii="Arial" w:eastAsia="Arial" w:hAnsi="Arial"/>
          <w:sz w:val="22"/>
        </w:rPr>
        <w:t xml:space="preserve">В течение срока действия проездного </w:t>
      </w:r>
      <w:r>
        <w:rPr>
          <w:rFonts w:ascii="Arial" w:eastAsia="Arial" w:hAnsi="Arial"/>
          <w:sz w:val="22"/>
          <w:lang w:val="ru-RU"/>
        </w:rPr>
        <w:t>документа</w:t>
      </w:r>
      <w:r w:rsidRPr="006F5AA1">
        <w:rPr>
          <w:rFonts w:ascii="Arial" w:eastAsia="Arial" w:hAnsi="Arial"/>
          <w:sz w:val="22"/>
        </w:rPr>
        <w:t>, не содержащего сведений о дате и</w:t>
      </w:r>
    </w:p>
    <w:p w:rsidR="00655B4D" w:rsidRPr="006F5AA1" w:rsidRDefault="00655B4D" w:rsidP="00655B4D">
      <w:pPr>
        <w:rPr>
          <w:rFonts w:ascii="Arial" w:eastAsia="Times New Roman" w:hAnsi="Arial"/>
        </w:rPr>
      </w:pPr>
    </w:p>
    <w:p w:rsidR="00655B4D" w:rsidRPr="006F5AA1" w:rsidRDefault="00655B4D" w:rsidP="00655B4D">
      <w:pPr>
        <w:ind w:left="568" w:right="346"/>
        <w:rPr>
          <w:rFonts w:ascii="Arial" w:eastAsia="Arial" w:hAnsi="Arial"/>
          <w:sz w:val="22"/>
        </w:rPr>
      </w:pPr>
      <w:r w:rsidRPr="006F5AA1">
        <w:rPr>
          <w:rFonts w:ascii="Arial" w:eastAsia="Arial" w:hAnsi="Arial"/>
          <w:sz w:val="22"/>
        </w:rPr>
        <w:t>времени отправления и прибытия пассажира</w:t>
      </w:r>
      <w:r w:rsidRPr="006F5AA1">
        <w:rPr>
          <w:rFonts w:ascii="Arial" w:eastAsia="Arial" w:hAnsi="Arial"/>
          <w:sz w:val="28"/>
        </w:rPr>
        <w:t>,</w:t>
      </w:r>
      <w:r w:rsidRPr="006F5AA1">
        <w:rPr>
          <w:rFonts w:ascii="Arial" w:eastAsia="Arial" w:hAnsi="Arial"/>
          <w:sz w:val="22"/>
        </w:rPr>
        <w:t xml:space="preserve"> пассажир </w:t>
      </w:r>
      <w:r w:rsidRPr="006F5AA1">
        <w:rPr>
          <w:rFonts w:ascii="Arial" w:eastAsia="Arial" w:hAnsi="Arial"/>
          <w:sz w:val="22"/>
          <w:lang w:val="ru-RU"/>
        </w:rPr>
        <w:t xml:space="preserve">в принципе </w:t>
      </w:r>
      <w:r w:rsidRPr="006F5AA1">
        <w:rPr>
          <w:rFonts w:ascii="Arial" w:eastAsia="Arial" w:hAnsi="Arial"/>
          <w:sz w:val="22"/>
        </w:rPr>
        <w:t>имеет право прервать свою поездку любое количество раз без прохождения формальностей.</w:t>
      </w:r>
    </w:p>
    <w:p w:rsidR="00655B4D" w:rsidRPr="006F5AA1" w:rsidRDefault="00655B4D" w:rsidP="00655B4D">
      <w:pPr>
        <w:rPr>
          <w:rFonts w:ascii="Arial" w:eastAsia="Times New Roman" w:hAnsi="Arial"/>
        </w:rPr>
      </w:pPr>
    </w:p>
    <w:p w:rsidR="00655B4D" w:rsidRPr="006F5AA1" w:rsidRDefault="00655B4D" w:rsidP="00655B4D">
      <w:pPr>
        <w:ind w:left="568" w:right="626"/>
        <w:rPr>
          <w:rFonts w:ascii="Arial" w:eastAsia="Arial" w:hAnsi="Arial"/>
          <w:sz w:val="22"/>
        </w:rPr>
      </w:pPr>
      <w:r w:rsidRPr="006F5AA1">
        <w:rPr>
          <w:rFonts w:ascii="Arial" w:eastAsia="Arial" w:hAnsi="Arial"/>
          <w:sz w:val="22"/>
        </w:rPr>
        <w:t>Исключения могут быть оговорены в Cпециальных приложениях к определенным предложениям или в других опубликованных документах.</w:t>
      </w:r>
    </w:p>
    <w:p w:rsidR="00655B4D" w:rsidRPr="006F5AA1" w:rsidRDefault="00655B4D" w:rsidP="00655B4D">
      <w:pPr>
        <w:rPr>
          <w:rFonts w:ascii="Arial" w:eastAsia="Times New Roman" w:hAnsi="Arial"/>
        </w:rPr>
      </w:pPr>
    </w:p>
    <w:p w:rsidR="00655B4D" w:rsidRPr="006F5AA1" w:rsidRDefault="00655B4D" w:rsidP="00655B4D">
      <w:pPr>
        <w:ind w:left="568"/>
        <w:rPr>
          <w:rFonts w:ascii="Arial" w:eastAsia="Arial" w:hAnsi="Arial"/>
          <w:sz w:val="22"/>
        </w:rPr>
      </w:pPr>
      <w:r w:rsidRPr="006F5AA1">
        <w:rPr>
          <w:rFonts w:ascii="Arial" w:eastAsia="Arial" w:hAnsi="Arial"/>
          <w:sz w:val="22"/>
        </w:rPr>
        <w:t>Прерывание поездки не приводит к продлению срока действия.</w:t>
      </w:r>
    </w:p>
    <w:p w:rsidR="00655B4D" w:rsidRPr="006F5AA1" w:rsidRDefault="00655B4D" w:rsidP="00655B4D">
      <w:pPr>
        <w:rPr>
          <w:rFonts w:ascii="Arial" w:eastAsia="Times New Roman" w:hAnsi="Arial"/>
        </w:rPr>
      </w:pPr>
    </w:p>
    <w:p w:rsidR="00655B4D" w:rsidRPr="006F5AA1" w:rsidRDefault="00655B4D" w:rsidP="00655B4D">
      <w:pPr>
        <w:ind w:left="568" w:right="166"/>
        <w:rPr>
          <w:rFonts w:ascii="Arial" w:eastAsia="Arial" w:hAnsi="Arial"/>
          <w:sz w:val="22"/>
        </w:rPr>
      </w:pPr>
      <w:r w:rsidRPr="006F5AA1">
        <w:rPr>
          <w:rFonts w:ascii="Arial" w:eastAsia="Arial" w:hAnsi="Arial"/>
          <w:sz w:val="22"/>
        </w:rPr>
        <w:t>Поездка может быть возобновлена только в том пункте, где она была прервана, или в пункте, расположенном на еще не использованном участке маршрута.</w:t>
      </w:r>
    </w:p>
    <w:p w:rsidR="00655B4D" w:rsidRPr="006F5AA1" w:rsidRDefault="00655B4D" w:rsidP="00655B4D">
      <w:pPr>
        <w:rPr>
          <w:rFonts w:ascii="Arial" w:eastAsia="Times New Roman" w:hAnsi="Arial"/>
        </w:rPr>
      </w:pPr>
    </w:p>
    <w:p w:rsidR="00655B4D" w:rsidRPr="006F5AA1" w:rsidRDefault="00655B4D" w:rsidP="00655B4D">
      <w:pPr>
        <w:ind w:left="568" w:right="186"/>
        <w:jc w:val="both"/>
        <w:rPr>
          <w:rFonts w:ascii="Arial" w:eastAsia="Arial" w:hAnsi="Arial"/>
          <w:sz w:val="22"/>
        </w:rPr>
      </w:pPr>
      <w:r w:rsidRPr="006F5AA1">
        <w:rPr>
          <w:rFonts w:ascii="Arial" w:eastAsia="Arial" w:hAnsi="Arial"/>
          <w:sz w:val="22"/>
        </w:rPr>
        <w:t>На маршрутах БЧ, ЧФМ, ЭВР, КЗХ, РЖД и УЗ в случае прерывания поездки пассажир должен в течение 3 часов после прибытия поезда предъявить свой билет в билетную кассу для проставления соответствующей отметки.</w:t>
      </w:r>
    </w:p>
    <w:p w:rsidR="00655B4D" w:rsidRPr="006F5AA1" w:rsidRDefault="00655B4D" w:rsidP="00655B4D">
      <w:pPr>
        <w:rPr>
          <w:rFonts w:ascii="Arial" w:eastAsia="Times New Roman" w:hAnsi="Arial"/>
        </w:rPr>
      </w:pPr>
    </w:p>
    <w:p w:rsidR="00655B4D" w:rsidRPr="006F5AA1" w:rsidRDefault="00655B4D" w:rsidP="00655B4D">
      <w:pPr>
        <w:ind w:left="568" w:right="506"/>
        <w:rPr>
          <w:rFonts w:ascii="Arial" w:eastAsia="Arial" w:hAnsi="Arial"/>
          <w:sz w:val="22"/>
        </w:rPr>
      </w:pPr>
      <w:r w:rsidRPr="006F5AA1">
        <w:rPr>
          <w:rFonts w:ascii="Arial" w:eastAsia="Arial" w:hAnsi="Arial"/>
          <w:sz w:val="22"/>
        </w:rPr>
        <w:t>При продолжении поездки после прерывания или при пересадке для дальнейшего следования в спальном вагоне необходимо иметь действующее для него резервирование.</w:t>
      </w:r>
    </w:p>
    <w:p w:rsidR="00655B4D" w:rsidRPr="006F5AA1" w:rsidRDefault="00655B4D" w:rsidP="00655B4D">
      <w:pPr>
        <w:rPr>
          <w:rFonts w:ascii="Arial" w:eastAsia="Times New Roman" w:hAnsi="Arial"/>
        </w:rPr>
      </w:pPr>
    </w:p>
    <w:p w:rsidR="00655B4D" w:rsidRPr="006F5AA1" w:rsidRDefault="00655B4D" w:rsidP="00655B4D">
      <w:pPr>
        <w:rPr>
          <w:rFonts w:ascii="Arial" w:eastAsia="Times New Roman" w:hAnsi="Arial"/>
        </w:rPr>
      </w:pPr>
    </w:p>
    <w:p w:rsidR="00655B4D" w:rsidRPr="006F5AA1" w:rsidRDefault="00655B4D" w:rsidP="00655B4D">
      <w:pPr>
        <w:tabs>
          <w:tab w:val="left" w:pos="1108"/>
        </w:tabs>
        <w:ind w:left="8"/>
        <w:rPr>
          <w:rFonts w:ascii="Arial" w:eastAsia="Arial" w:hAnsi="Arial"/>
          <w:sz w:val="22"/>
        </w:rPr>
      </w:pPr>
      <w:r w:rsidRPr="006F5AA1">
        <w:rPr>
          <w:rFonts w:ascii="Arial" w:eastAsia="Arial" w:hAnsi="Arial"/>
          <w:b/>
          <w:sz w:val="22"/>
        </w:rPr>
        <w:t>22 – 30</w:t>
      </w:r>
      <w:r w:rsidRPr="006F5AA1">
        <w:rPr>
          <w:rFonts w:ascii="Arial" w:eastAsia="Times New Roman" w:hAnsi="Arial"/>
        </w:rPr>
        <w:tab/>
      </w:r>
      <w:r w:rsidRPr="006F5AA1">
        <w:rPr>
          <w:rFonts w:ascii="Arial" w:eastAsia="Arial" w:hAnsi="Arial"/>
          <w:sz w:val="22"/>
        </w:rPr>
        <w:t>(пока открыты).</w:t>
      </w:r>
    </w:p>
    <w:p w:rsidR="00655B4D" w:rsidRDefault="00655B4D" w:rsidP="00655B4D">
      <w:pPr>
        <w:spacing w:line="318" w:lineRule="exact"/>
        <w:rPr>
          <w:rFonts w:ascii="Arial" w:eastAsia="Arial" w:hAnsi="Arial"/>
          <w:sz w:val="22"/>
        </w:rPr>
      </w:pPr>
      <w:bookmarkStart w:id="25" w:name="page23"/>
      <w:bookmarkEnd w:id="25"/>
    </w:p>
    <w:p w:rsidR="00655B4D" w:rsidRPr="006F5AA1" w:rsidRDefault="00655B4D" w:rsidP="00653258">
      <w:pPr>
        <w:numPr>
          <w:ilvl w:val="0"/>
          <w:numId w:val="18"/>
        </w:numPr>
        <w:tabs>
          <w:tab w:val="left" w:pos="568"/>
        </w:tabs>
        <w:spacing w:line="0" w:lineRule="atLeast"/>
        <w:ind w:left="568" w:hanging="568"/>
        <w:rPr>
          <w:rFonts w:ascii="Arial" w:eastAsia="Arial" w:hAnsi="Arial"/>
          <w:b/>
          <w:sz w:val="22"/>
        </w:rPr>
      </w:pPr>
      <w:r w:rsidRPr="006F5AA1">
        <w:rPr>
          <w:rFonts w:ascii="Arial" w:eastAsia="Arial" w:hAnsi="Arial"/>
          <w:b/>
          <w:sz w:val="22"/>
        </w:rPr>
        <w:t>Скидки для детей</w:t>
      </w:r>
    </w:p>
    <w:p w:rsidR="00655B4D" w:rsidRPr="006F5AA1" w:rsidRDefault="00655B4D" w:rsidP="00655B4D">
      <w:pPr>
        <w:spacing w:line="247" w:lineRule="exact"/>
        <w:rPr>
          <w:rFonts w:ascii="Arial" w:eastAsia="Times New Roman" w:hAnsi="Arial"/>
        </w:rPr>
      </w:pPr>
    </w:p>
    <w:p w:rsidR="00655B4D" w:rsidRPr="006F5AA1" w:rsidRDefault="00655B4D" w:rsidP="00655B4D">
      <w:pPr>
        <w:spacing w:line="238" w:lineRule="auto"/>
        <w:ind w:left="568" w:right="480" w:hanging="566"/>
        <w:rPr>
          <w:rFonts w:ascii="Arial" w:hAnsi="Arial"/>
        </w:rPr>
      </w:pPr>
      <w:r w:rsidRPr="006F5AA1">
        <w:rPr>
          <w:rFonts w:ascii="Arial" w:eastAsia="Arial" w:hAnsi="Arial"/>
          <w:b/>
          <w:sz w:val="22"/>
        </w:rPr>
        <w:t xml:space="preserve">31.1 </w:t>
      </w:r>
      <w:r w:rsidRPr="006F5AA1">
        <w:rPr>
          <w:rFonts w:ascii="Arial" w:eastAsia="Arial" w:hAnsi="Arial"/>
          <w:sz w:val="22"/>
        </w:rPr>
        <w:t>Для определения провозной платы за проезд детей в расчет принимается возраст</w:t>
      </w:r>
      <w:r w:rsidRPr="006F5AA1">
        <w:rPr>
          <w:rFonts w:ascii="Arial" w:eastAsia="Arial" w:hAnsi="Arial"/>
          <w:b/>
          <w:sz w:val="22"/>
        </w:rPr>
        <w:t xml:space="preserve"> </w:t>
      </w:r>
      <w:r w:rsidRPr="006F5AA1">
        <w:rPr>
          <w:rFonts w:ascii="Arial" w:eastAsia="Arial" w:hAnsi="Arial"/>
          <w:sz w:val="22"/>
        </w:rPr>
        <w:t>ребенка на день начала поездки.</w:t>
      </w:r>
      <w:r w:rsidRPr="006F5AA1">
        <w:rPr>
          <w:rFonts w:ascii="Arial" w:eastAsia="Arial" w:hAnsi="Arial"/>
          <w:sz w:val="22"/>
          <w:lang w:val="ru-RU"/>
        </w:rPr>
        <w:t xml:space="preserve"> Билет сопровождающего лица действителен для бесплатного провоза детей. </w:t>
      </w:r>
    </w:p>
    <w:p w:rsidR="00655B4D" w:rsidRPr="006F5AA1" w:rsidRDefault="00655B4D" w:rsidP="00655B4D">
      <w:pPr>
        <w:spacing w:line="238" w:lineRule="auto"/>
        <w:ind w:left="568" w:right="480" w:hanging="566"/>
        <w:rPr>
          <w:rFonts w:ascii="Arial" w:eastAsia="Arial" w:hAnsi="Arial"/>
          <w:sz w:val="22"/>
        </w:rPr>
      </w:pPr>
    </w:p>
    <w:p w:rsidR="00655B4D" w:rsidRPr="006F5AA1" w:rsidRDefault="00655B4D" w:rsidP="00655B4D">
      <w:pPr>
        <w:spacing w:line="235" w:lineRule="auto"/>
        <w:ind w:left="568" w:right="1260"/>
        <w:rPr>
          <w:rFonts w:ascii="Arial" w:eastAsia="Arial" w:hAnsi="Arial"/>
          <w:sz w:val="22"/>
        </w:rPr>
      </w:pPr>
      <w:r w:rsidRPr="006F5AA1">
        <w:rPr>
          <w:rFonts w:ascii="Arial" w:eastAsia="Arial" w:hAnsi="Arial"/>
          <w:sz w:val="22"/>
        </w:rPr>
        <w:lastRenderedPageBreak/>
        <w:t xml:space="preserve">Дети </w:t>
      </w:r>
      <w:r w:rsidRPr="006F5AA1">
        <w:rPr>
          <w:rFonts w:ascii="Arial" w:eastAsia="Arial" w:hAnsi="Arial"/>
          <w:sz w:val="22"/>
          <w:lang w:val="ru-RU"/>
        </w:rPr>
        <w:t xml:space="preserve">в возрасте </w:t>
      </w:r>
      <w:r w:rsidRPr="006F5AA1">
        <w:rPr>
          <w:rFonts w:ascii="Arial" w:eastAsia="Arial" w:hAnsi="Arial"/>
          <w:sz w:val="22"/>
        </w:rPr>
        <w:t xml:space="preserve">до четырех (или шести) </w:t>
      </w:r>
      <w:r w:rsidRPr="006F5AA1">
        <w:rPr>
          <w:rFonts w:ascii="Arial" w:eastAsia="Arial" w:hAnsi="Arial"/>
          <w:sz w:val="22"/>
          <w:lang w:val="ru-RU"/>
        </w:rPr>
        <w:t xml:space="preserve">лет </w:t>
      </w:r>
      <w:r w:rsidRPr="006F5AA1">
        <w:rPr>
          <w:rFonts w:ascii="Arial" w:eastAsia="Arial" w:hAnsi="Arial"/>
          <w:sz w:val="22"/>
        </w:rPr>
        <w:t>(</w:t>
      </w:r>
      <w:r w:rsidRPr="006F5AA1">
        <w:rPr>
          <w:rFonts w:ascii="Arial" w:eastAsia="Arial" w:hAnsi="Arial"/>
          <w:sz w:val="22"/>
          <w:lang w:val="ru-RU"/>
        </w:rPr>
        <w:t xml:space="preserve">список </w:t>
      </w:r>
      <w:r w:rsidRPr="006F5AA1">
        <w:rPr>
          <w:rFonts w:ascii="Arial" w:eastAsia="Arial" w:hAnsi="Arial"/>
          <w:sz w:val="22"/>
        </w:rPr>
        <w:t>исключени</w:t>
      </w:r>
      <w:r w:rsidRPr="006F5AA1">
        <w:rPr>
          <w:rFonts w:ascii="Arial" w:eastAsia="Arial" w:hAnsi="Arial"/>
          <w:sz w:val="22"/>
          <w:lang w:val="ru-RU"/>
        </w:rPr>
        <w:t xml:space="preserve">й </w:t>
      </w:r>
      <w:r w:rsidRPr="006F5AA1">
        <w:rPr>
          <w:rFonts w:ascii="Arial" w:eastAsia="Arial" w:hAnsi="Arial"/>
          <w:sz w:val="22"/>
        </w:rPr>
        <w:t xml:space="preserve">см. </w:t>
      </w:r>
      <w:r w:rsidRPr="006F5AA1">
        <w:rPr>
          <w:rFonts w:ascii="Arial" w:eastAsia="Arial" w:hAnsi="Arial"/>
          <w:sz w:val="22"/>
          <w:lang w:val="ru-RU"/>
        </w:rPr>
        <w:t xml:space="preserve">в п. </w:t>
      </w:r>
      <w:r w:rsidRPr="006F5AA1">
        <w:rPr>
          <w:rFonts w:ascii="Arial" w:eastAsia="Arial" w:hAnsi="Arial"/>
          <w:sz w:val="22"/>
        </w:rPr>
        <w:t>31.2.) в сопровождении взрослого перевозятся бесплатно, однако, если бронирование места желательно или необходимо, оно должно быть оплачено.</w:t>
      </w:r>
    </w:p>
    <w:p w:rsidR="00655B4D" w:rsidRPr="006F5AA1" w:rsidRDefault="00655B4D" w:rsidP="00655B4D">
      <w:pPr>
        <w:spacing w:line="235" w:lineRule="auto"/>
        <w:ind w:left="568" w:right="1260"/>
        <w:rPr>
          <w:rFonts w:ascii="Arial" w:eastAsia="Arial" w:hAnsi="Arial"/>
          <w:sz w:val="22"/>
        </w:rPr>
      </w:pPr>
    </w:p>
    <w:p w:rsidR="00655B4D" w:rsidRPr="006F5AA1" w:rsidRDefault="00655B4D" w:rsidP="00655B4D">
      <w:pPr>
        <w:spacing w:line="235" w:lineRule="auto"/>
        <w:ind w:left="568" w:right="1260"/>
        <w:rPr>
          <w:rFonts w:ascii="Arial" w:eastAsia="Arial" w:hAnsi="Arial"/>
          <w:sz w:val="22"/>
          <w:lang w:val="ru-RU"/>
        </w:rPr>
      </w:pPr>
      <w:r w:rsidRPr="006F5AA1">
        <w:rPr>
          <w:rFonts w:ascii="Arial" w:eastAsia="Arial" w:hAnsi="Arial"/>
          <w:sz w:val="22"/>
          <w:lang w:val="ru-RU"/>
        </w:rPr>
        <w:t xml:space="preserve">За проезд детей в возрасте до двенадцати лет оплачивается 50% стоимости взрослого билета (детский тариф). </w:t>
      </w:r>
    </w:p>
    <w:p w:rsidR="00655B4D" w:rsidRPr="006F5AA1" w:rsidRDefault="00655B4D" w:rsidP="00655B4D">
      <w:pPr>
        <w:spacing w:line="235" w:lineRule="auto"/>
        <w:ind w:left="568" w:right="1260"/>
        <w:rPr>
          <w:rFonts w:ascii="Arial" w:eastAsia="Arial" w:hAnsi="Arial"/>
          <w:sz w:val="22"/>
        </w:rPr>
      </w:pPr>
      <w:r w:rsidRPr="006F5AA1">
        <w:rPr>
          <w:rFonts w:ascii="Arial" w:eastAsia="Arial" w:hAnsi="Arial"/>
          <w:sz w:val="22"/>
        </w:rPr>
        <w:t>В некоторых странах к детям, путешествующим без сопровождения, могут применяться особые условия.</w:t>
      </w:r>
    </w:p>
    <w:p w:rsidR="00655B4D" w:rsidRPr="006F5AA1" w:rsidRDefault="00655B4D" w:rsidP="00655B4D">
      <w:pPr>
        <w:spacing w:line="235" w:lineRule="auto"/>
        <w:ind w:left="568" w:right="1260"/>
        <w:rPr>
          <w:rFonts w:ascii="Arial" w:eastAsia="Arial" w:hAnsi="Arial"/>
          <w:sz w:val="22"/>
        </w:rPr>
      </w:pPr>
    </w:p>
    <w:p w:rsidR="00655B4D" w:rsidRPr="006F5AA1" w:rsidRDefault="00655B4D" w:rsidP="00655B4D">
      <w:pPr>
        <w:spacing w:line="235" w:lineRule="auto"/>
        <w:ind w:left="568" w:right="1260"/>
        <w:rPr>
          <w:rFonts w:ascii="Arial" w:eastAsia="Arial" w:hAnsi="Arial"/>
          <w:sz w:val="22"/>
        </w:rPr>
      </w:pPr>
      <w:r w:rsidRPr="006F5AA1">
        <w:rPr>
          <w:rFonts w:ascii="Arial" w:eastAsia="Arial" w:hAnsi="Arial"/>
          <w:sz w:val="22"/>
          <w:lang w:val="ru-RU"/>
        </w:rPr>
        <w:t>П</w:t>
      </w:r>
      <w:r w:rsidRPr="006F5AA1">
        <w:rPr>
          <w:rFonts w:ascii="Arial" w:eastAsia="Arial" w:hAnsi="Arial"/>
          <w:sz w:val="22"/>
        </w:rPr>
        <w:t>роезд детей</w:t>
      </w:r>
      <w:r w:rsidRPr="006F5AA1">
        <w:rPr>
          <w:rFonts w:ascii="Arial" w:eastAsia="Arial" w:hAnsi="Arial"/>
          <w:sz w:val="22"/>
          <w:lang w:val="ru-RU"/>
        </w:rPr>
        <w:t xml:space="preserve"> </w:t>
      </w:r>
      <w:r w:rsidRPr="006F5AA1">
        <w:rPr>
          <w:rFonts w:ascii="Arial" w:eastAsia="Arial" w:hAnsi="Arial"/>
          <w:sz w:val="22"/>
        </w:rPr>
        <w:t xml:space="preserve">оплачивается </w:t>
      </w:r>
      <w:r w:rsidRPr="006F5AA1">
        <w:rPr>
          <w:rFonts w:ascii="Arial" w:eastAsia="Arial" w:hAnsi="Arial"/>
          <w:sz w:val="22"/>
          <w:lang w:val="ru-RU"/>
        </w:rPr>
        <w:t>по детскому тарифу</w:t>
      </w:r>
      <w:r w:rsidRPr="006F5AA1">
        <w:rPr>
          <w:rFonts w:ascii="Arial" w:eastAsia="Arial" w:hAnsi="Arial"/>
          <w:sz w:val="22"/>
        </w:rPr>
        <w:t xml:space="preserve"> если для них требуется отдельное </w:t>
      </w:r>
      <w:r w:rsidRPr="006F5AA1">
        <w:rPr>
          <w:rFonts w:ascii="Arial" w:eastAsia="Arial" w:hAnsi="Arial"/>
          <w:sz w:val="22"/>
          <w:lang w:val="ru-RU"/>
        </w:rPr>
        <w:t xml:space="preserve">спальное </w:t>
      </w:r>
      <w:r w:rsidRPr="006F5AA1">
        <w:rPr>
          <w:rFonts w:ascii="Arial" w:eastAsia="Arial" w:hAnsi="Arial"/>
          <w:sz w:val="22"/>
        </w:rPr>
        <w:t>размещение. См. Также пункт 50.5. Скидки для детей при бронировании не предусмотрены.</w:t>
      </w:r>
    </w:p>
    <w:p w:rsidR="00655B4D" w:rsidRPr="006F5AA1" w:rsidRDefault="00655B4D" w:rsidP="00655B4D">
      <w:pPr>
        <w:spacing w:line="235" w:lineRule="auto"/>
        <w:ind w:left="568" w:right="1260"/>
        <w:rPr>
          <w:rFonts w:ascii="Arial" w:eastAsia="Arial" w:hAnsi="Arial"/>
          <w:sz w:val="22"/>
        </w:rPr>
      </w:pPr>
    </w:p>
    <w:p w:rsidR="00655B4D" w:rsidRPr="006F5AA1" w:rsidRDefault="00655B4D" w:rsidP="00655B4D">
      <w:pPr>
        <w:spacing w:line="237" w:lineRule="auto"/>
        <w:ind w:left="568" w:right="680"/>
        <w:rPr>
          <w:rFonts w:ascii="Arial" w:eastAsia="Arial" w:hAnsi="Arial"/>
          <w:sz w:val="22"/>
        </w:rPr>
      </w:pPr>
      <w:r w:rsidRPr="006F5AA1">
        <w:rPr>
          <w:rFonts w:ascii="Arial" w:eastAsia="Arial" w:hAnsi="Arial"/>
          <w:sz w:val="22"/>
        </w:rPr>
        <w:t>Специальные приложения к специальным предложениям или други</w:t>
      </w:r>
      <w:r w:rsidRPr="006F5AA1">
        <w:rPr>
          <w:rFonts w:ascii="Arial" w:eastAsia="Arial" w:hAnsi="Arial"/>
          <w:sz w:val="22"/>
          <w:lang w:val="ru-RU"/>
        </w:rPr>
        <w:t xml:space="preserve">е </w:t>
      </w:r>
      <w:r w:rsidRPr="006F5AA1">
        <w:rPr>
          <w:rFonts w:ascii="Arial" w:eastAsia="Arial" w:hAnsi="Arial"/>
          <w:sz w:val="22"/>
        </w:rPr>
        <w:t>публикаци</w:t>
      </w:r>
      <w:r w:rsidRPr="006F5AA1">
        <w:rPr>
          <w:rFonts w:ascii="Arial" w:eastAsia="Arial" w:hAnsi="Arial"/>
          <w:sz w:val="22"/>
          <w:lang w:val="ru-RU"/>
        </w:rPr>
        <w:t>и</w:t>
      </w:r>
      <w:r w:rsidRPr="006F5AA1">
        <w:rPr>
          <w:rFonts w:ascii="Arial" w:eastAsia="Arial" w:hAnsi="Arial"/>
          <w:sz w:val="22"/>
        </w:rPr>
        <w:t>, тарифные положения для глобальных цен, а также правила и тарифы для проезда во внутреннем сообщении могут предусматривать отступления</w:t>
      </w:r>
      <w:r w:rsidRPr="006F5AA1">
        <w:rPr>
          <w:rFonts w:ascii="Arial" w:eastAsia="Arial" w:hAnsi="Arial"/>
          <w:sz w:val="22"/>
          <w:lang w:val="ru-RU"/>
        </w:rPr>
        <w:t xml:space="preserve"> от этих правил</w:t>
      </w:r>
      <w:r w:rsidRPr="006F5AA1">
        <w:rPr>
          <w:rFonts w:ascii="Arial" w:eastAsia="Arial" w:hAnsi="Arial"/>
          <w:sz w:val="22"/>
        </w:rPr>
        <w:t>.</w:t>
      </w:r>
    </w:p>
    <w:p w:rsidR="00655B4D" w:rsidRPr="006F5AA1" w:rsidRDefault="00655B4D" w:rsidP="00655B4D">
      <w:pPr>
        <w:spacing w:line="235" w:lineRule="auto"/>
        <w:ind w:left="568" w:right="1260"/>
        <w:rPr>
          <w:rFonts w:ascii="Arial" w:eastAsia="Arial" w:hAnsi="Arial"/>
          <w:sz w:val="22"/>
        </w:rPr>
      </w:pPr>
    </w:p>
    <w:p w:rsidR="00655B4D" w:rsidRPr="006F5AA1" w:rsidRDefault="00655B4D" w:rsidP="00655B4D">
      <w:pPr>
        <w:tabs>
          <w:tab w:val="left" w:pos="758"/>
        </w:tabs>
        <w:spacing w:line="237" w:lineRule="auto"/>
        <w:ind w:left="568" w:right="500"/>
        <w:rPr>
          <w:rFonts w:ascii="Arial" w:eastAsia="Arial" w:hAnsi="Arial"/>
          <w:sz w:val="22"/>
        </w:rPr>
      </w:pPr>
      <w:r w:rsidRPr="006F5AA1">
        <w:rPr>
          <w:rFonts w:ascii="Arial" w:eastAsia="Arial" w:hAnsi="Arial"/>
          <w:sz w:val="22"/>
          <w:lang w:val="ru-RU"/>
        </w:rPr>
        <w:t xml:space="preserve">К </w:t>
      </w:r>
      <w:r w:rsidRPr="006F5AA1">
        <w:rPr>
          <w:rFonts w:ascii="Arial" w:eastAsia="Arial" w:hAnsi="Arial"/>
          <w:sz w:val="22"/>
        </w:rPr>
        <w:t>детям, путешествующим без сопровождения</w:t>
      </w:r>
      <w:r w:rsidRPr="006F5AA1">
        <w:rPr>
          <w:rFonts w:ascii="Arial" w:eastAsia="Arial" w:hAnsi="Arial"/>
          <w:sz w:val="22"/>
          <w:lang w:val="ru-RU"/>
        </w:rPr>
        <w:t xml:space="preserve"> при поездке по прямому билету, применяется наиболее строгое из возможных национальных правил. </w:t>
      </w:r>
    </w:p>
    <w:p w:rsidR="00655B4D" w:rsidRPr="006F5AA1" w:rsidRDefault="00655B4D" w:rsidP="00655B4D">
      <w:pPr>
        <w:spacing w:line="261" w:lineRule="exact"/>
        <w:rPr>
          <w:rFonts w:ascii="Arial" w:eastAsia="Times New Roman" w:hAnsi="Arial"/>
        </w:rPr>
      </w:pPr>
    </w:p>
    <w:p w:rsidR="00655B4D" w:rsidRPr="006F5AA1" w:rsidRDefault="00655B4D" w:rsidP="00655B4D">
      <w:pPr>
        <w:spacing w:line="253" w:lineRule="exact"/>
        <w:rPr>
          <w:rFonts w:ascii="Arial" w:eastAsia="Times New Roman" w:hAnsi="Arial"/>
        </w:rPr>
      </w:pPr>
      <w:r>
        <w:rPr>
          <w:rFonts w:ascii="Arial" w:eastAsia="Times New Roman" w:hAnsi="Arial"/>
        </w:rPr>
        <w:br w:type="page"/>
      </w:r>
    </w:p>
    <w:p w:rsidR="00655B4D" w:rsidRDefault="00655B4D" w:rsidP="00655B4D">
      <w:pPr>
        <w:spacing w:line="0" w:lineRule="atLeast"/>
        <w:ind w:left="8"/>
        <w:rPr>
          <w:rFonts w:ascii="Arial" w:eastAsia="Arial" w:hAnsi="Arial"/>
          <w:sz w:val="22"/>
        </w:rPr>
      </w:pPr>
      <w:r w:rsidRPr="006F5AA1">
        <w:rPr>
          <w:rFonts w:ascii="Arial" w:eastAsia="Arial" w:hAnsi="Arial"/>
          <w:b/>
          <w:sz w:val="22"/>
        </w:rPr>
        <w:lastRenderedPageBreak/>
        <w:t xml:space="preserve">31.2 </w:t>
      </w:r>
      <w:r w:rsidRPr="006F5AA1">
        <w:rPr>
          <w:rFonts w:ascii="Arial" w:eastAsia="Arial" w:hAnsi="Arial"/>
          <w:sz w:val="22"/>
        </w:rPr>
        <w:t>Перевозчики применяют следующие возрастные ограничения для детских скидок</w:t>
      </w:r>
    </w:p>
    <w:p w:rsidR="00655B4D" w:rsidRPr="006F5AA1" w:rsidRDefault="00655B4D" w:rsidP="00655B4D">
      <w:pPr>
        <w:spacing w:line="244" w:lineRule="exact"/>
        <w:rPr>
          <w:rFonts w:ascii="Arial" w:eastAsia="Times New Roman" w:hAnsi="Arial"/>
        </w:rPr>
      </w:pPr>
    </w:p>
    <w:tbl>
      <w:tblPr>
        <w:tblW w:w="9771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95"/>
        <w:gridCol w:w="1001"/>
        <w:gridCol w:w="1063"/>
        <w:gridCol w:w="1453"/>
        <w:gridCol w:w="1466"/>
        <w:gridCol w:w="1811"/>
        <w:gridCol w:w="1482"/>
      </w:tblGrid>
      <w:tr w:rsidR="00655B4D" w:rsidRPr="00731299" w:rsidTr="00743ABE">
        <w:tc>
          <w:tcPr>
            <w:tcW w:w="1574" w:type="dxa"/>
            <w:vMerge w:val="restart"/>
            <w:shd w:val="clear" w:color="auto" w:fill="auto"/>
            <w:vAlign w:val="center"/>
          </w:tcPr>
          <w:p w:rsidR="00655B4D" w:rsidRPr="00D37EBF" w:rsidRDefault="00655B4D" w:rsidP="00743ABE">
            <w:pPr>
              <w:pStyle w:val="ae"/>
              <w:spacing w:before="5"/>
              <w:rPr>
                <w:b/>
                <w:sz w:val="16"/>
                <w:szCs w:val="16"/>
                <w:lang w:val="ru-RU"/>
              </w:rPr>
            </w:pPr>
            <w:r w:rsidRPr="00D37EBF">
              <w:rPr>
                <w:b/>
                <w:sz w:val="16"/>
                <w:szCs w:val="16"/>
                <w:lang w:val="ru-RU"/>
              </w:rPr>
              <w:t>Перевозчик</w:t>
            </w:r>
          </w:p>
        </w:tc>
        <w:tc>
          <w:tcPr>
            <w:tcW w:w="4808" w:type="dxa"/>
            <w:gridSpan w:val="4"/>
            <w:shd w:val="clear" w:color="auto" w:fill="auto"/>
            <w:vAlign w:val="center"/>
          </w:tcPr>
          <w:p w:rsidR="00655B4D" w:rsidRPr="00D37EBF" w:rsidRDefault="00655B4D" w:rsidP="00743ABE">
            <w:pPr>
              <w:pStyle w:val="ae"/>
              <w:spacing w:before="5"/>
              <w:jc w:val="center"/>
              <w:rPr>
                <w:b/>
                <w:sz w:val="16"/>
                <w:szCs w:val="16"/>
                <w:lang w:val="ru-RU"/>
              </w:rPr>
            </w:pPr>
            <w:r w:rsidRPr="00D37EBF">
              <w:rPr>
                <w:b/>
                <w:sz w:val="16"/>
                <w:szCs w:val="16"/>
                <w:lang w:val="ru-RU"/>
              </w:rPr>
              <w:t>Возрастное ограничение</w:t>
            </w:r>
          </w:p>
        </w:tc>
        <w:tc>
          <w:tcPr>
            <w:tcW w:w="1879" w:type="dxa"/>
            <w:vMerge w:val="restart"/>
            <w:shd w:val="clear" w:color="auto" w:fill="auto"/>
            <w:vAlign w:val="center"/>
          </w:tcPr>
          <w:p w:rsidR="00655B4D" w:rsidRPr="000755A1" w:rsidRDefault="00655B4D" w:rsidP="00743ABE">
            <w:pPr>
              <w:pStyle w:val="ae"/>
              <w:spacing w:before="5"/>
              <w:rPr>
                <w:b/>
                <w:sz w:val="16"/>
                <w:szCs w:val="16"/>
                <w:lang w:val="ru-RU"/>
              </w:rPr>
            </w:pPr>
            <w:r w:rsidRPr="00731299">
              <w:rPr>
                <w:b/>
                <w:sz w:val="16"/>
                <w:szCs w:val="16"/>
                <w:lang w:val="ru-RU"/>
              </w:rPr>
              <w:t>Комментарии</w:t>
            </w:r>
          </w:p>
        </w:tc>
        <w:tc>
          <w:tcPr>
            <w:tcW w:w="1510" w:type="dxa"/>
            <w:vMerge w:val="restart"/>
          </w:tcPr>
          <w:p w:rsidR="00655B4D" w:rsidRPr="000755A1" w:rsidRDefault="00655B4D" w:rsidP="00743ABE">
            <w:pPr>
              <w:pStyle w:val="ae"/>
              <w:spacing w:before="5"/>
              <w:rPr>
                <w:b/>
                <w:sz w:val="16"/>
                <w:szCs w:val="16"/>
                <w:lang w:val="ru-RU"/>
              </w:rPr>
            </w:pPr>
          </w:p>
          <w:p w:rsidR="00655B4D" w:rsidRPr="000755A1" w:rsidRDefault="00655B4D" w:rsidP="00743ABE">
            <w:pPr>
              <w:pStyle w:val="ae"/>
              <w:spacing w:before="5"/>
              <w:rPr>
                <w:b/>
                <w:sz w:val="16"/>
                <w:szCs w:val="16"/>
                <w:lang w:val="ru-RU"/>
              </w:rPr>
            </w:pPr>
            <w:r w:rsidRPr="00731299">
              <w:rPr>
                <w:b/>
                <w:sz w:val="16"/>
                <w:szCs w:val="16"/>
                <w:lang w:val="ru-RU"/>
              </w:rPr>
              <w:t>Комментарий по бесплатному проезду с бронированием</w:t>
            </w:r>
          </w:p>
        </w:tc>
      </w:tr>
      <w:tr w:rsidR="00655B4D" w:rsidRPr="00731299" w:rsidTr="00743ABE">
        <w:tc>
          <w:tcPr>
            <w:tcW w:w="1574" w:type="dxa"/>
            <w:vMerge/>
            <w:shd w:val="clear" w:color="auto" w:fill="auto"/>
            <w:vAlign w:val="center"/>
          </w:tcPr>
          <w:p w:rsidR="00655B4D" w:rsidRPr="00204F09" w:rsidRDefault="00655B4D" w:rsidP="00743ABE">
            <w:pPr>
              <w:pStyle w:val="ae"/>
              <w:spacing w:before="5"/>
              <w:rPr>
                <w:b/>
                <w:lang w:val="ru-RU"/>
              </w:rPr>
            </w:pPr>
          </w:p>
        </w:tc>
        <w:tc>
          <w:tcPr>
            <w:tcW w:w="1001" w:type="dxa"/>
            <w:shd w:val="clear" w:color="auto" w:fill="auto"/>
            <w:vAlign w:val="center"/>
          </w:tcPr>
          <w:p w:rsidR="00655B4D" w:rsidRPr="00204F09" w:rsidRDefault="00655B4D" w:rsidP="00743ABE">
            <w:pPr>
              <w:pStyle w:val="ae"/>
              <w:spacing w:before="5"/>
              <w:rPr>
                <w:b/>
                <w:sz w:val="16"/>
                <w:szCs w:val="16"/>
                <w:lang w:val="ru-RU"/>
              </w:rPr>
            </w:pPr>
            <w:r w:rsidRPr="00204F09">
              <w:rPr>
                <w:b/>
                <w:sz w:val="16"/>
                <w:szCs w:val="16"/>
                <w:lang w:val="ru-RU"/>
              </w:rPr>
              <w:t>Бесплатный проезд до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655B4D" w:rsidRPr="004C0899" w:rsidRDefault="00655B4D" w:rsidP="00743ABE">
            <w:pPr>
              <w:pStyle w:val="ae"/>
              <w:spacing w:before="5"/>
              <w:rPr>
                <w:b/>
                <w:sz w:val="16"/>
                <w:szCs w:val="16"/>
                <w:lang w:val="ru-RU"/>
              </w:rPr>
            </w:pPr>
            <w:r w:rsidRPr="004C0899">
              <w:rPr>
                <w:b/>
                <w:sz w:val="16"/>
                <w:szCs w:val="16"/>
                <w:lang w:val="ru-RU"/>
              </w:rPr>
              <w:t>Детская скидка до</w:t>
            </w:r>
          </w:p>
        </w:tc>
        <w:tc>
          <w:tcPr>
            <w:tcW w:w="1478" w:type="dxa"/>
            <w:shd w:val="clear" w:color="auto" w:fill="auto"/>
            <w:vAlign w:val="center"/>
          </w:tcPr>
          <w:p w:rsidR="00655B4D" w:rsidRPr="004C0899" w:rsidRDefault="00655B4D" w:rsidP="00743ABE">
            <w:pPr>
              <w:pStyle w:val="ae"/>
              <w:spacing w:before="5"/>
              <w:rPr>
                <w:b/>
                <w:sz w:val="16"/>
                <w:szCs w:val="16"/>
                <w:lang w:val="ru-RU"/>
              </w:rPr>
            </w:pPr>
            <w:r w:rsidRPr="00731299">
              <w:rPr>
                <w:b/>
                <w:sz w:val="16"/>
                <w:szCs w:val="16"/>
                <w:lang w:val="ru-RU"/>
              </w:rPr>
              <w:t>Проезд без сопровождения от</w:t>
            </w:r>
          </w:p>
        </w:tc>
        <w:tc>
          <w:tcPr>
            <w:tcW w:w="1206" w:type="dxa"/>
            <w:shd w:val="clear" w:color="auto" w:fill="auto"/>
          </w:tcPr>
          <w:p w:rsidR="00655B4D" w:rsidRPr="004C0899" w:rsidRDefault="00655B4D" w:rsidP="00743ABE">
            <w:pPr>
              <w:pStyle w:val="ae"/>
              <w:spacing w:before="5"/>
              <w:rPr>
                <w:b/>
                <w:sz w:val="16"/>
                <w:szCs w:val="16"/>
                <w:lang w:val="ru-RU"/>
              </w:rPr>
            </w:pPr>
            <w:r w:rsidRPr="00731299">
              <w:rPr>
                <w:b/>
                <w:sz w:val="16"/>
                <w:szCs w:val="16"/>
                <w:lang w:val="ru-RU"/>
              </w:rPr>
              <w:t>Сопровождающее лицо от</w:t>
            </w:r>
          </w:p>
        </w:tc>
        <w:tc>
          <w:tcPr>
            <w:tcW w:w="1879" w:type="dxa"/>
            <w:vMerge/>
            <w:shd w:val="clear" w:color="auto" w:fill="auto"/>
          </w:tcPr>
          <w:p w:rsidR="00655B4D" w:rsidRPr="00731299" w:rsidRDefault="00655B4D" w:rsidP="00743ABE">
            <w:pPr>
              <w:pStyle w:val="ae"/>
              <w:spacing w:before="5"/>
              <w:rPr>
                <w:b/>
                <w:lang w:val="en-GB"/>
              </w:rPr>
            </w:pPr>
          </w:p>
        </w:tc>
        <w:tc>
          <w:tcPr>
            <w:tcW w:w="1510" w:type="dxa"/>
            <w:vMerge/>
          </w:tcPr>
          <w:p w:rsidR="00655B4D" w:rsidRPr="00731299" w:rsidRDefault="00655B4D" w:rsidP="00743ABE">
            <w:pPr>
              <w:pStyle w:val="ae"/>
              <w:spacing w:before="5"/>
              <w:rPr>
                <w:b/>
                <w:lang w:val="en-GB"/>
              </w:rPr>
            </w:pPr>
          </w:p>
        </w:tc>
      </w:tr>
      <w:tr w:rsidR="00655B4D" w:rsidRPr="00731299" w:rsidTr="00743ABE">
        <w:tc>
          <w:tcPr>
            <w:tcW w:w="1574" w:type="dxa"/>
            <w:shd w:val="clear" w:color="auto" w:fill="auto"/>
          </w:tcPr>
          <w:p w:rsidR="00655B4D" w:rsidRPr="004C0899" w:rsidRDefault="00655B4D" w:rsidP="00743ABE">
            <w:pPr>
              <w:pStyle w:val="ae"/>
              <w:spacing w:before="5"/>
              <w:rPr>
                <w:sz w:val="16"/>
                <w:szCs w:val="16"/>
                <w:lang w:val="en-GB"/>
              </w:rPr>
            </w:pPr>
            <w:r w:rsidRPr="004C0899">
              <w:rPr>
                <w:b/>
                <w:sz w:val="16"/>
                <w:szCs w:val="16"/>
                <w:lang w:val="en-GB"/>
              </w:rPr>
              <w:t>BDZ</w:t>
            </w:r>
          </w:p>
        </w:tc>
        <w:tc>
          <w:tcPr>
            <w:tcW w:w="1001" w:type="dxa"/>
            <w:shd w:val="clear" w:color="auto" w:fill="auto"/>
          </w:tcPr>
          <w:p w:rsidR="00655B4D" w:rsidRPr="004C0899" w:rsidRDefault="00655B4D" w:rsidP="00743ABE">
            <w:pPr>
              <w:pStyle w:val="ae"/>
              <w:spacing w:before="5"/>
              <w:rPr>
                <w:sz w:val="16"/>
                <w:szCs w:val="16"/>
                <w:lang w:val="ru-RU"/>
              </w:rPr>
            </w:pPr>
            <w:r w:rsidRPr="004C0899">
              <w:rPr>
                <w:sz w:val="16"/>
                <w:szCs w:val="16"/>
                <w:lang w:val="en-GB"/>
              </w:rPr>
              <w:t xml:space="preserve">6 </w:t>
            </w:r>
            <w:r w:rsidRPr="00731299">
              <w:rPr>
                <w:sz w:val="16"/>
                <w:szCs w:val="16"/>
                <w:lang w:val="ru-RU"/>
              </w:rPr>
              <w:t>лет</w:t>
            </w:r>
          </w:p>
        </w:tc>
        <w:tc>
          <w:tcPr>
            <w:tcW w:w="1123" w:type="dxa"/>
            <w:shd w:val="clear" w:color="auto" w:fill="auto"/>
          </w:tcPr>
          <w:p w:rsidR="00655B4D" w:rsidRPr="004C0899" w:rsidRDefault="00655B4D" w:rsidP="00743ABE">
            <w:pPr>
              <w:pStyle w:val="ae"/>
              <w:spacing w:before="5"/>
              <w:rPr>
                <w:sz w:val="16"/>
                <w:szCs w:val="16"/>
                <w:lang w:val="en-GB"/>
              </w:rPr>
            </w:pPr>
            <w:r w:rsidRPr="004C0899">
              <w:rPr>
                <w:sz w:val="16"/>
                <w:szCs w:val="16"/>
                <w:lang w:val="en-GB"/>
              </w:rPr>
              <w:t xml:space="preserve">12 </w:t>
            </w:r>
            <w:r w:rsidRPr="00731299">
              <w:rPr>
                <w:sz w:val="16"/>
                <w:szCs w:val="16"/>
                <w:lang w:val="ru-RU"/>
              </w:rPr>
              <w:t>лет</w:t>
            </w:r>
          </w:p>
        </w:tc>
        <w:tc>
          <w:tcPr>
            <w:tcW w:w="1478" w:type="dxa"/>
            <w:shd w:val="clear" w:color="auto" w:fill="auto"/>
          </w:tcPr>
          <w:p w:rsidR="00655B4D" w:rsidRPr="00731299" w:rsidRDefault="00655B4D" w:rsidP="00743ABE">
            <w:pPr>
              <w:pStyle w:val="ae"/>
              <w:spacing w:before="5"/>
              <w:rPr>
                <w:sz w:val="16"/>
                <w:szCs w:val="16"/>
                <w:lang w:val="en-GB"/>
                <w:rPrChange w:id="26" w:author="Daniel Jvirblis" w:date="2021-10-21T05:28:00Z">
                  <w:rPr>
                    <w:lang w:val="en-GB"/>
                  </w:rPr>
                </w:rPrChange>
              </w:rPr>
            </w:pPr>
            <w:r w:rsidRPr="004C0899">
              <w:rPr>
                <w:sz w:val="16"/>
                <w:szCs w:val="16"/>
                <w:lang w:val="en-GB"/>
              </w:rPr>
              <w:t xml:space="preserve">10 </w:t>
            </w:r>
            <w:r w:rsidRPr="00731299">
              <w:rPr>
                <w:sz w:val="16"/>
                <w:szCs w:val="16"/>
                <w:lang w:val="ru-RU"/>
              </w:rPr>
              <w:t>лет</w:t>
            </w:r>
          </w:p>
        </w:tc>
        <w:tc>
          <w:tcPr>
            <w:tcW w:w="1206" w:type="dxa"/>
            <w:shd w:val="clear" w:color="auto" w:fill="auto"/>
          </w:tcPr>
          <w:p w:rsidR="00655B4D" w:rsidRPr="00731299" w:rsidRDefault="00655B4D" w:rsidP="00743ABE">
            <w:pPr>
              <w:pStyle w:val="ae"/>
              <w:spacing w:before="5"/>
              <w:rPr>
                <w:sz w:val="16"/>
                <w:szCs w:val="16"/>
                <w:lang w:val="en-GB"/>
                <w:rPrChange w:id="27" w:author="Daniel Jvirblis" w:date="2021-10-21T05:28:00Z">
                  <w:rPr>
                    <w:lang w:val="en-GB"/>
                  </w:rPr>
                </w:rPrChange>
              </w:rPr>
            </w:pPr>
          </w:p>
        </w:tc>
        <w:tc>
          <w:tcPr>
            <w:tcW w:w="1879" w:type="dxa"/>
            <w:shd w:val="clear" w:color="auto" w:fill="auto"/>
          </w:tcPr>
          <w:p w:rsidR="00655B4D" w:rsidRPr="00731299" w:rsidRDefault="00655B4D" w:rsidP="00743ABE">
            <w:pPr>
              <w:pStyle w:val="ae"/>
              <w:spacing w:before="5"/>
              <w:rPr>
                <w:sz w:val="16"/>
                <w:szCs w:val="16"/>
                <w:lang w:val="en-GB"/>
                <w:rPrChange w:id="28" w:author="Daniel Jvirblis" w:date="2021-10-21T05:28:00Z">
                  <w:rPr>
                    <w:lang w:val="en-GB"/>
                  </w:rPr>
                </w:rPrChange>
              </w:rPr>
            </w:pPr>
          </w:p>
        </w:tc>
        <w:tc>
          <w:tcPr>
            <w:tcW w:w="1510" w:type="dxa"/>
          </w:tcPr>
          <w:p w:rsidR="00655B4D" w:rsidRPr="00731299" w:rsidRDefault="00655B4D" w:rsidP="00743ABE">
            <w:pPr>
              <w:pStyle w:val="ae"/>
              <w:spacing w:before="5"/>
              <w:rPr>
                <w:sz w:val="16"/>
                <w:szCs w:val="16"/>
                <w:lang w:val="en-GB"/>
                <w:rPrChange w:id="29" w:author="Daniel Jvirblis" w:date="2021-10-21T05:28:00Z">
                  <w:rPr>
                    <w:lang w:val="en-GB"/>
                  </w:rPr>
                </w:rPrChange>
              </w:rPr>
            </w:pPr>
          </w:p>
        </w:tc>
      </w:tr>
      <w:tr w:rsidR="00655B4D" w:rsidRPr="00731299" w:rsidTr="00743ABE">
        <w:tc>
          <w:tcPr>
            <w:tcW w:w="1574" w:type="dxa"/>
            <w:shd w:val="clear" w:color="auto" w:fill="auto"/>
          </w:tcPr>
          <w:p w:rsidR="00655B4D" w:rsidRPr="00731299" w:rsidRDefault="00655B4D" w:rsidP="00743ABE">
            <w:pPr>
              <w:pStyle w:val="ae"/>
              <w:spacing w:before="5"/>
              <w:rPr>
                <w:b/>
                <w:sz w:val="16"/>
                <w:szCs w:val="16"/>
                <w:highlight w:val="yellow"/>
                <w:lang w:val="en-GB"/>
                <w:rPrChange w:id="30" w:author="Daniel Jvirblis" w:date="2021-10-21T05:28:00Z">
                  <w:rPr>
                    <w:b/>
                    <w:color w:val="FF0000"/>
                    <w:highlight w:val="yellow"/>
                    <w:lang w:val="en-GB"/>
                  </w:rPr>
                </w:rPrChange>
              </w:rPr>
            </w:pPr>
            <w:r w:rsidRPr="00731299">
              <w:rPr>
                <w:b/>
                <w:sz w:val="16"/>
                <w:szCs w:val="16"/>
                <w:lang w:val="en-GB"/>
                <w:rPrChange w:id="31" w:author="Daniel Jvirblis" w:date="2021-10-21T05:28:00Z">
                  <w:rPr>
                    <w:b/>
                    <w:lang w:val="en-GB"/>
                  </w:rPr>
                </w:rPrChange>
              </w:rPr>
              <w:t>BC</w:t>
            </w:r>
          </w:p>
        </w:tc>
        <w:tc>
          <w:tcPr>
            <w:tcW w:w="1001" w:type="dxa"/>
            <w:shd w:val="clear" w:color="auto" w:fill="auto"/>
          </w:tcPr>
          <w:p w:rsidR="00655B4D" w:rsidRPr="00731299" w:rsidRDefault="00655B4D" w:rsidP="00743ABE">
            <w:pPr>
              <w:pStyle w:val="ae"/>
              <w:spacing w:before="5"/>
              <w:rPr>
                <w:sz w:val="16"/>
                <w:szCs w:val="16"/>
                <w:lang w:val="en-GB"/>
                <w:rPrChange w:id="32" w:author="Daniel Jvirblis" w:date="2021-10-21T05:28:00Z">
                  <w:rPr>
                    <w:lang w:val="en-GB"/>
                  </w:rPr>
                </w:rPrChange>
              </w:rPr>
            </w:pPr>
            <w:r w:rsidRPr="00731299">
              <w:rPr>
                <w:sz w:val="16"/>
                <w:szCs w:val="16"/>
                <w:lang w:val="en-GB"/>
                <w:rPrChange w:id="33" w:author="Daniel Jvirblis" w:date="2021-10-21T05:28:00Z">
                  <w:rPr>
                    <w:lang w:val="en-GB"/>
                  </w:rPr>
                </w:rPrChange>
              </w:rPr>
              <w:t xml:space="preserve">4 </w:t>
            </w:r>
            <w:r w:rsidRPr="00731299">
              <w:rPr>
                <w:sz w:val="16"/>
                <w:szCs w:val="16"/>
              </w:rPr>
              <w:t>года</w:t>
            </w:r>
          </w:p>
        </w:tc>
        <w:tc>
          <w:tcPr>
            <w:tcW w:w="1123" w:type="dxa"/>
            <w:shd w:val="clear" w:color="auto" w:fill="auto"/>
          </w:tcPr>
          <w:p w:rsidR="00655B4D" w:rsidRPr="00731299" w:rsidRDefault="00655B4D" w:rsidP="00743ABE">
            <w:pPr>
              <w:pStyle w:val="ae"/>
              <w:spacing w:before="5"/>
              <w:rPr>
                <w:sz w:val="16"/>
                <w:szCs w:val="16"/>
                <w:lang w:val="en-GB"/>
                <w:rPrChange w:id="34" w:author="Daniel Jvirblis" w:date="2021-10-21T05:28:00Z">
                  <w:rPr>
                    <w:lang w:val="en-GB"/>
                  </w:rPr>
                </w:rPrChange>
              </w:rPr>
            </w:pPr>
            <w:r w:rsidRPr="00731299">
              <w:rPr>
                <w:sz w:val="16"/>
                <w:szCs w:val="16"/>
                <w:lang w:val="en-GB"/>
                <w:rPrChange w:id="35" w:author="Daniel Jvirblis" w:date="2021-10-21T05:28:00Z">
                  <w:rPr>
                    <w:lang w:val="en-GB"/>
                  </w:rPr>
                </w:rPrChange>
              </w:rPr>
              <w:t xml:space="preserve">12 </w:t>
            </w:r>
            <w:r w:rsidRPr="00731299">
              <w:rPr>
                <w:sz w:val="16"/>
                <w:szCs w:val="16"/>
                <w:lang w:val="ru-RU"/>
              </w:rPr>
              <w:t>лет</w:t>
            </w:r>
          </w:p>
        </w:tc>
        <w:tc>
          <w:tcPr>
            <w:tcW w:w="1478" w:type="dxa"/>
            <w:shd w:val="clear" w:color="auto" w:fill="auto"/>
          </w:tcPr>
          <w:p w:rsidR="00655B4D" w:rsidRPr="00731299" w:rsidRDefault="00655B4D" w:rsidP="00743ABE">
            <w:pPr>
              <w:pStyle w:val="ae"/>
              <w:spacing w:before="5"/>
              <w:rPr>
                <w:sz w:val="16"/>
                <w:szCs w:val="16"/>
                <w:lang w:val="en-GB"/>
                <w:rPrChange w:id="36" w:author="Daniel Jvirblis" w:date="2021-10-21T05:28:00Z">
                  <w:rPr>
                    <w:lang w:val="en-GB"/>
                  </w:rPr>
                </w:rPrChange>
              </w:rPr>
            </w:pPr>
            <w:r w:rsidRPr="00731299">
              <w:rPr>
                <w:sz w:val="16"/>
                <w:szCs w:val="16"/>
                <w:lang w:val="en-GB"/>
                <w:rPrChange w:id="37" w:author="Daniel Jvirblis" w:date="2021-10-21T05:28:00Z">
                  <w:rPr>
                    <w:lang w:val="en-GB"/>
                  </w:rPr>
                </w:rPrChange>
              </w:rPr>
              <w:t xml:space="preserve">12 </w:t>
            </w:r>
            <w:r w:rsidRPr="00731299">
              <w:rPr>
                <w:sz w:val="16"/>
                <w:szCs w:val="16"/>
                <w:lang w:val="ru-RU"/>
              </w:rPr>
              <w:t>лет</w:t>
            </w:r>
          </w:p>
        </w:tc>
        <w:tc>
          <w:tcPr>
            <w:tcW w:w="1206" w:type="dxa"/>
            <w:shd w:val="clear" w:color="auto" w:fill="auto"/>
          </w:tcPr>
          <w:p w:rsidR="00655B4D" w:rsidRPr="00731299" w:rsidRDefault="00655B4D" w:rsidP="00743ABE">
            <w:pPr>
              <w:pStyle w:val="ae"/>
              <w:spacing w:before="5"/>
              <w:rPr>
                <w:sz w:val="16"/>
                <w:szCs w:val="16"/>
                <w:lang w:val="en-GB"/>
                <w:rPrChange w:id="38" w:author="Daniel Jvirblis" w:date="2021-10-21T05:28:00Z">
                  <w:rPr>
                    <w:lang w:val="en-GB"/>
                  </w:rPr>
                </w:rPrChange>
              </w:rPr>
            </w:pPr>
            <w:r w:rsidRPr="00731299">
              <w:rPr>
                <w:sz w:val="16"/>
                <w:szCs w:val="16"/>
                <w:lang w:val="en-GB"/>
                <w:rPrChange w:id="39" w:author="Daniel Jvirblis" w:date="2021-10-21T05:28:00Z">
                  <w:rPr>
                    <w:lang w:val="en-GB"/>
                  </w:rPr>
                </w:rPrChange>
              </w:rPr>
              <w:t xml:space="preserve">18 </w:t>
            </w:r>
            <w:r w:rsidRPr="00731299">
              <w:rPr>
                <w:sz w:val="16"/>
                <w:szCs w:val="16"/>
                <w:lang w:val="ru-RU"/>
              </w:rPr>
              <w:t>лет</w:t>
            </w:r>
          </w:p>
        </w:tc>
        <w:tc>
          <w:tcPr>
            <w:tcW w:w="1879" w:type="dxa"/>
            <w:shd w:val="clear" w:color="auto" w:fill="auto"/>
          </w:tcPr>
          <w:p w:rsidR="00655B4D" w:rsidRPr="00731299" w:rsidRDefault="00655B4D" w:rsidP="00743ABE">
            <w:pPr>
              <w:pStyle w:val="ae"/>
              <w:spacing w:before="5"/>
              <w:rPr>
                <w:sz w:val="16"/>
                <w:szCs w:val="16"/>
                <w:lang w:val="en-GB"/>
                <w:rPrChange w:id="40" w:author="Daniel Jvirblis" w:date="2021-10-21T05:28:00Z">
                  <w:rPr>
                    <w:lang w:val="en-GB"/>
                  </w:rPr>
                </w:rPrChange>
              </w:rPr>
            </w:pPr>
          </w:p>
        </w:tc>
        <w:tc>
          <w:tcPr>
            <w:tcW w:w="1510" w:type="dxa"/>
          </w:tcPr>
          <w:p w:rsidR="00655B4D" w:rsidRPr="00731299" w:rsidRDefault="00655B4D" w:rsidP="00743ABE">
            <w:pPr>
              <w:pStyle w:val="ae"/>
              <w:spacing w:before="5"/>
              <w:rPr>
                <w:sz w:val="16"/>
                <w:szCs w:val="16"/>
                <w:lang w:val="en-GB"/>
                <w:rPrChange w:id="41" w:author="Daniel Jvirblis" w:date="2021-10-21T05:28:00Z">
                  <w:rPr>
                    <w:lang w:val="en-GB"/>
                  </w:rPr>
                </w:rPrChange>
              </w:rPr>
            </w:pPr>
            <w:r w:rsidRPr="00731299">
              <w:rPr>
                <w:sz w:val="16"/>
                <w:szCs w:val="16"/>
                <w:lang w:val="ru-RU"/>
              </w:rPr>
              <w:t xml:space="preserve">Неприменимо </w:t>
            </w:r>
          </w:p>
          <w:p w:rsidR="00655B4D" w:rsidRPr="00731299" w:rsidRDefault="00655B4D" w:rsidP="00743ABE">
            <w:pPr>
              <w:pStyle w:val="ae"/>
              <w:spacing w:before="5"/>
              <w:rPr>
                <w:sz w:val="16"/>
                <w:szCs w:val="16"/>
                <w:highlight w:val="yellow"/>
                <w:lang w:val="en-GB"/>
                <w:rPrChange w:id="42" w:author="Daniel Jvirblis" w:date="2021-10-21T05:28:00Z">
                  <w:rPr>
                    <w:color w:val="FF0000"/>
                    <w:highlight w:val="yellow"/>
                    <w:lang w:val="en-GB"/>
                  </w:rPr>
                </w:rPrChange>
              </w:rPr>
            </w:pPr>
            <w:r w:rsidRPr="00731299">
              <w:rPr>
                <w:sz w:val="16"/>
                <w:szCs w:val="16"/>
                <w:lang w:val="en-GB"/>
                <w:rPrChange w:id="43" w:author="Daniel Jvirblis" w:date="2021-10-21T05:28:00Z">
                  <w:rPr>
                    <w:lang w:val="en-GB"/>
                  </w:rPr>
                </w:rPrChange>
              </w:rPr>
              <w:t>(</w:t>
            </w:r>
            <w:r w:rsidRPr="00731299">
              <w:rPr>
                <w:sz w:val="16"/>
                <w:szCs w:val="16"/>
                <w:lang w:val="ru-RU"/>
              </w:rPr>
              <w:t>требуется детский билет</w:t>
            </w:r>
            <w:r w:rsidRPr="00731299">
              <w:rPr>
                <w:sz w:val="16"/>
                <w:szCs w:val="16"/>
                <w:lang w:val="en-GB"/>
                <w:rPrChange w:id="44" w:author="Daniel Jvirblis" w:date="2021-10-21T05:28:00Z">
                  <w:rPr>
                    <w:lang w:val="en-GB"/>
                  </w:rPr>
                </w:rPrChange>
              </w:rPr>
              <w:t>)</w:t>
            </w:r>
          </w:p>
        </w:tc>
      </w:tr>
      <w:tr w:rsidR="00655B4D" w:rsidRPr="00731299" w:rsidTr="00743ABE">
        <w:tc>
          <w:tcPr>
            <w:tcW w:w="1574" w:type="dxa"/>
            <w:shd w:val="clear" w:color="auto" w:fill="auto"/>
          </w:tcPr>
          <w:p w:rsidR="00655B4D" w:rsidRPr="00731299" w:rsidRDefault="00655B4D" w:rsidP="00743ABE">
            <w:pPr>
              <w:pStyle w:val="ae"/>
              <w:spacing w:before="5"/>
              <w:rPr>
                <w:sz w:val="16"/>
                <w:szCs w:val="16"/>
                <w:lang w:val="en-GB"/>
                <w:rPrChange w:id="45" w:author="Daniel Jvirblis" w:date="2021-10-21T05:28:00Z">
                  <w:rPr>
                    <w:lang w:val="en-GB"/>
                  </w:rPr>
                </w:rPrChange>
              </w:rPr>
            </w:pPr>
            <w:r w:rsidRPr="00731299">
              <w:rPr>
                <w:b/>
                <w:sz w:val="16"/>
                <w:szCs w:val="16"/>
                <w:lang w:val="en-GB"/>
                <w:rPrChange w:id="46" w:author="Daniel Jvirblis" w:date="2021-10-21T05:28:00Z">
                  <w:rPr>
                    <w:b/>
                    <w:lang w:val="en-GB"/>
                  </w:rPr>
                </w:rPrChange>
              </w:rPr>
              <w:t>CD</w:t>
            </w:r>
          </w:p>
        </w:tc>
        <w:tc>
          <w:tcPr>
            <w:tcW w:w="1001" w:type="dxa"/>
            <w:shd w:val="clear" w:color="auto" w:fill="auto"/>
          </w:tcPr>
          <w:p w:rsidR="00655B4D" w:rsidRPr="00731299" w:rsidRDefault="00655B4D" w:rsidP="00743ABE">
            <w:pPr>
              <w:pStyle w:val="ae"/>
              <w:spacing w:before="5"/>
              <w:rPr>
                <w:sz w:val="16"/>
                <w:szCs w:val="16"/>
                <w:lang w:val="en-GB"/>
                <w:rPrChange w:id="47" w:author="Daniel Jvirblis" w:date="2021-10-21T05:28:00Z">
                  <w:rPr>
                    <w:lang w:val="en-GB"/>
                  </w:rPr>
                </w:rPrChange>
              </w:rPr>
            </w:pPr>
            <w:r w:rsidRPr="00731299">
              <w:rPr>
                <w:sz w:val="16"/>
                <w:szCs w:val="16"/>
                <w:lang w:val="en-GB"/>
                <w:rPrChange w:id="48" w:author="Daniel Jvirblis" w:date="2021-10-21T05:28:00Z">
                  <w:rPr>
                    <w:lang w:val="en-GB"/>
                  </w:rPr>
                </w:rPrChange>
              </w:rPr>
              <w:t xml:space="preserve">6 </w:t>
            </w:r>
            <w:r w:rsidRPr="00731299">
              <w:rPr>
                <w:sz w:val="16"/>
                <w:szCs w:val="16"/>
                <w:lang w:val="ru-RU"/>
              </w:rPr>
              <w:t>лет</w:t>
            </w:r>
          </w:p>
        </w:tc>
        <w:tc>
          <w:tcPr>
            <w:tcW w:w="1123" w:type="dxa"/>
            <w:shd w:val="clear" w:color="auto" w:fill="auto"/>
          </w:tcPr>
          <w:p w:rsidR="00655B4D" w:rsidRPr="00731299" w:rsidRDefault="00655B4D" w:rsidP="00743ABE">
            <w:pPr>
              <w:pStyle w:val="ae"/>
              <w:spacing w:before="5"/>
              <w:rPr>
                <w:sz w:val="16"/>
                <w:szCs w:val="16"/>
                <w:lang w:val="en-GB"/>
                <w:rPrChange w:id="49" w:author="Daniel Jvirblis" w:date="2021-10-21T05:28:00Z">
                  <w:rPr>
                    <w:lang w:val="en-GB"/>
                  </w:rPr>
                </w:rPrChange>
              </w:rPr>
            </w:pPr>
            <w:r w:rsidRPr="00731299">
              <w:rPr>
                <w:sz w:val="16"/>
                <w:szCs w:val="16"/>
                <w:lang w:val="en-GB"/>
                <w:rPrChange w:id="50" w:author="Daniel Jvirblis" w:date="2021-10-21T05:28:00Z">
                  <w:rPr>
                    <w:lang w:val="en-GB"/>
                  </w:rPr>
                </w:rPrChange>
              </w:rPr>
              <w:t xml:space="preserve">18 </w:t>
            </w:r>
            <w:r w:rsidRPr="00731299">
              <w:rPr>
                <w:sz w:val="16"/>
                <w:szCs w:val="16"/>
                <w:lang w:val="ru-RU"/>
              </w:rPr>
              <w:t>лет</w:t>
            </w:r>
          </w:p>
        </w:tc>
        <w:tc>
          <w:tcPr>
            <w:tcW w:w="1478" w:type="dxa"/>
            <w:shd w:val="clear" w:color="auto" w:fill="auto"/>
          </w:tcPr>
          <w:p w:rsidR="00655B4D" w:rsidRPr="00731299" w:rsidRDefault="00655B4D" w:rsidP="00743ABE">
            <w:pPr>
              <w:pStyle w:val="ae"/>
              <w:spacing w:before="5"/>
              <w:rPr>
                <w:sz w:val="16"/>
                <w:szCs w:val="16"/>
                <w:lang w:val="en-GB"/>
                <w:rPrChange w:id="51" w:author="Daniel Jvirblis" w:date="2021-10-21T05:28:00Z">
                  <w:rPr>
                    <w:lang w:val="en-GB"/>
                  </w:rPr>
                </w:rPrChange>
              </w:rPr>
            </w:pPr>
            <w:r w:rsidRPr="00731299">
              <w:rPr>
                <w:sz w:val="16"/>
                <w:szCs w:val="16"/>
                <w:lang w:val="en-GB"/>
                <w:rPrChange w:id="52" w:author="Daniel Jvirblis" w:date="2021-10-21T05:28:00Z">
                  <w:rPr>
                    <w:lang w:val="en-GB"/>
                  </w:rPr>
                </w:rPrChange>
              </w:rPr>
              <w:t xml:space="preserve">6 </w:t>
            </w:r>
            <w:r w:rsidRPr="00731299">
              <w:rPr>
                <w:sz w:val="16"/>
                <w:szCs w:val="16"/>
                <w:lang w:val="ru-RU"/>
              </w:rPr>
              <w:t>лет</w:t>
            </w:r>
          </w:p>
        </w:tc>
        <w:tc>
          <w:tcPr>
            <w:tcW w:w="1206" w:type="dxa"/>
            <w:shd w:val="clear" w:color="auto" w:fill="auto"/>
          </w:tcPr>
          <w:p w:rsidR="00655B4D" w:rsidRPr="00731299" w:rsidRDefault="00655B4D" w:rsidP="00743ABE">
            <w:pPr>
              <w:pStyle w:val="ae"/>
              <w:spacing w:before="5"/>
              <w:rPr>
                <w:sz w:val="16"/>
                <w:szCs w:val="16"/>
                <w:lang w:val="en-GB"/>
                <w:rPrChange w:id="53" w:author="Daniel Jvirblis" w:date="2021-10-21T05:28:00Z">
                  <w:rPr>
                    <w:lang w:val="en-GB"/>
                  </w:rPr>
                </w:rPrChange>
              </w:rPr>
            </w:pPr>
            <w:r w:rsidRPr="00731299">
              <w:rPr>
                <w:sz w:val="16"/>
                <w:szCs w:val="16"/>
                <w:lang w:val="en-GB"/>
                <w:rPrChange w:id="54" w:author="Daniel Jvirblis" w:date="2021-10-21T05:28:00Z">
                  <w:rPr>
                    <w:lang w:val="en-GB"/>
                  </w:rPr>
                </w:rPrChange>
              </w:rPr>
              <w:t xml:space="preserve">10 </w:t>
            </w:r>
            <w:r w:rsidRPr="00731299">
              <w:rPr>
                <w:sz w:val="16"/>
                <w:szCs w:val="16"/>
                <w:lang w:val="ru-RU"/>
              </w:rPr>
              <w:t>лет</w:t>
            </w:r>
          </w:p>
        </w:tc>
        <w:tc>
          <w:tcPr>
            <w:tcW w:w="1879" w:type="dxa"/>
            <w:shd w:val="clear" w:color="auto" w:fill="auto"/>
          </w:tcPr>
          <w:p w:rsidR="00655B4D" w:rsidRPr="00731299" w:rsidRDefault="00655B4D" w:rsidP="00743ABE">
            <w:pPr>
              <w:pStyle w:val="ae"/>
              <w:spacing w:before="5"/>
              <w:rPr>
                <w:sz w:val="16"/>
                <w:szCs w:val="16"/>
                <w:lang w:val="ru-RU"/>
                <w:rPrChange w:id="55" w:author="HOPPE Birgit" w:date="2021-10-22T16:40:00Z">
                  <w:rPr>
                    <w:lang w:val="en-GB"/>
                  </w:rPr>
                </w:rPrChange>
              </w:rPr>
            </w:pPr>
            <w:r w:rsidRPr="00731299">
              <w:rPr>
                <w:sz w:val="16"/>
                <w:szCs w:val="16"/>
                <w:lang w:val="ru-RU"/>
              </w:rPr>
              <w:t>С 15 лет возраст необходимо подтвердить удостоверением личности</w:t>
            </w:r>
          </w:p>
        </w:tc>
        <w:tc>
          <w:tcPr>
            <w:tcW w:w="1510" w:type="dxa"/>
          </w:tcPr>
          <w:p w:rsidR="00655B4D" w:rsidRPr="00731299" w:rsidRDefault="00655B4D" w:rsidP="00743ABE">
            <w:pPr>
              <w:pStyle w:val="ae"/>
              <w:spacing w:before="5"/>
              <w:rPr>
                <w:sz w:val="16"/>
                <w:szCs w:val="16"/>
                <w:lang w:val="en-GB"/>
                <w:rPrChange w:id="56" w:author="Daniel Jvirblis" w:date="2021-10-21T05:28:00Z">
                  <w:rPr>
                    <w:lang w:val="en-GB"/>
                  </w:rPr>
                </w:rPrChange>
              </w:rPr>
            </w:pPr>
            <w:r w:rsidRPr="00731299">
              <w:rPr>
                <w:sz w:val="16"/>
                <w:szCs w:val="16"/>
                <w:lang w:val="ru-RU"/>
              </w:rPr>
              <w:t>Максимум 2 ребенка</w:t>
            </w:r>
          </w:p>
        </w:tc>
      </w:tr>
      <w:tr w:rsidR="00655B4D" w:rsidRPr="00731299" w:rsidTr="00743ABE">
        <w:tc>
          <w:tcPr>
            <w:tcW w:w="1574" w:type="dxa"/>
            <w:shd w:val="clear" w:color="auto" w:fill="auto"/>
          </w:tcPr>
          <w:p w:rsidR="00655B4D" w:rsidRPr="00731299" w:rsidRDefault="00655B4D" w:rsidP="00743ABE">
            <w:pPr>
              <w:pStyle w:val="ae"/>
              <w:spacing w:before="5"/>
              <w:rPr>
                <w:sz w:val="16"/>
                <w:szCs w:val="16"/>
                <w:lang w:val="en-GB"/>
                <w:rPrChange w:id="57" w:author="Daniel Jvirblis" w:date="2021-10-21T05:28:00Z">
                  <w:rPr>
                    <w:lang w:val="en-GB"/>
                  </w:rPr>
                </w:rPrChange>
              </w:rPr>
            </w:pPr>
            <w:r w:rsidRPr="00731299">
              <w:rPr>
                <w:b/>
                <w:sz w:val="16"/>
                <w:szCs w:val="16"/>
                <w:lang w:val="en-GB"/>
                <w:rPrChange w:id="58" w:author="Daniel Jvirblis" w:date="2021-10-21T05:28:00Z">
                  <w:rPr>
                    <w:b/>
                    <w:lang w:val="en-GB"/>
                  </w:rPr>
                </w:rPrChange>
              </w:rPr>
              <w:t>CFL</w:t>
            </w:r>
          </w:p>
        </w:tc>
        <w:tc>
          <w:tcPr>
            <w:tcW w:w="1001" w:type="dxa"/>
            <w:shd w:val="clear" w:color="auto" w:fill="auto"/>
          </w:tcPr>
          <w:p w:rsidR="00655B4D" w:rsidRPr="00731299" w:rsidRDefault="00655B4D" w:rsidP="00743ABE">
            <w:pPr>
              <w:pStyle w:val="ae"/>
              <w:spacing w:before="5"/>
              <w:rPr>
                <w:sz w:val="16"/>
                <w:szCs w:val="16"/>
                <w:lang w:val="en-GB"/>
                <w:rPrChange w:id="59" w:author="Daniel Jvirblis" w:date="2021-10-21T05:28:00Z">
                  <w:rPr>
                    <w:lang w:val="en-GB"/>
                  </w:rPr>
                </w:rPrChange>
              </w:rPr>
            </w:pPr>
            <w:r w:rsidRPr="00731299">
              <w:rPr>
                <w:sz w:val="16"/>
                <w:szCs w:val="16"/>
                <w:lang w:val="en-GB"/>
                <w:rPrChange w:id="60" w:author="Daniel Jvirblis" w:date="2021-10-21T05:28:00Z">
                  <w:rPr>
                    <w:lang w:val="en-GB"/>
                  </w:rPr>
                </w:rPrChange>
              </w:rPr>
              <w:t xml:space="preserve">6 </w:t>
            </w:r>
            <w:r w:rsidRPr="00731299">
              <w:rPr>
                <w:sz w:val="16"/>
                <w:szCs w:val="16"/>
                <w:lang w:val="ru-RU"/>
              </w:rPr>
              <w:t>лет</w:t>
            </w:r>
          </w:p>
        </w:tc>
        <w:tc>
          <w:tcPr>
            <w:tcW w:w="1123" w:type="dxa"/>
            <w:shd w:val="clear" w:color="auto" w:fill="auto"/>
          </w:tcPr>
          <w:p w:rsidR="00655B4D" w:rsidRPr="00731299" w:rsidRDefault="00655B4D" w:rsidP="00743ABE">
            <w:pPr>
              <w:pStyle w:val="ae"/>
              <w:spacing w:before="5"/>
              <w:rPr>
                <w:sz w:val="16"/>
                <w:szCs w:val="16"/>
                <w:lang w:val="en-GB"/>
                <w:rPrChange w:id="61" w:author="Daniel Jvirblis" w:date="2021-10-21T05:28:00Z">
                  <w:rPr>
                    <w:lang w:val="en-GB"/>
                  </w:rPr>
                </w:rPrChange>
              </w:rPr>
            </w:pPr>
            <w:r w:rsidRPr="00731299">
              <w:rPr>
                <w:sz w:val="16"/>
                <w:szCs w:val="16"/>
                <w:lang w:val="en-GB"/>
                <w:rPrChange w:id="62" w:author="Daniel Jvirblis" w:date="2021-10-21T05:28:00Z">
                  <w:rPr>
                    <w:lang w:val="en-GB"/>
                  </w:rPr>
                </w:rPrChange>
              </w:rPr>
              <w:t xml:space="preserve">12 </w:t>
            </w:r>
            <w:r w:rsidRPr="00731299">
              <w:rPr>
                <w:sz w:val="16"/>
                <w:szCs w:val="16"/>
                <w:lang w:val="ru-RU"/>
              </w:rPr>
              <w:t>лет</w:t>
            </w:r>
          </w:p>
        </w:tc>
        <w:tc>
          <w:tcPr>
            <w:tcW w:w="1478" w:type="dxa"/>
            <w:shd w:val="clear" w:color="auto" w:fill="auto"/>
          </w:tcPr>
          <w:p w:rsidR="00655B4D" w:rsidRPr="00731299" w:rsidRDefault="00655B4D" w:rsidP="00743ABE">
            <w:pPr>
              <w:pStyle w:val="ae"/>
              <w:spacing w:before="5"/>
              <w:rPr>
                <w:sz w:val="16"/>
                <w:szCs w:val="16"/>
                <w:lang w:val="en-GB"/>
                <w:rPrChange w:id="63" w:author="Daniel Jvirblis" w:date="2021-10-21T05:28:00Z">
                  <w:rPr>
                    <w:lang w:val="en-GB"/>
                  </w:rPr>
                </w:rPrChange>
              </w:rPr>
            </w:pPr>
            <w:r w:rsidRPr="00731299">
              <w:rPr>
                <w:sz w:val="16"/>
                <w:szCs w:val="16"/>
                <w:lang w:val="en-GB"/>
                <w:rPrChange w:id="64" w:author="Daniel Jvirblis" w:date="2021-10-21T05:28:00Z">
                  <w:rPr>
                    <w:lang w:val="en-GB"/>
                  </w:rPr>
                </w:rPrChange>
              </w:rPr>
              <w:t xml:space="preserve">6 </w:t>
            </w:r>
            <w:r w:rsidRPr="00731299">
              <w:rPr>
                <w:sz w:val="16"/>
                <w:szCs w:val="16"/>
                <w:lang w:val="ru-RU"/>
              </w:rPr>
              <w:t>лет</w:t>
            </w:r>
          </w:p>
        </w:tc>
        <w:tc>
          <w:tcPr>
            <w:tcW w:w="1206" w:type="dxa"/>
            <w:shd w:val="clear" w:color="auto" w:fill="auto"/>
          </w:tcPr>
          <w:p w:rsidR="00655B4D" w:rsidRPr="00731299" w:rsidRDefault="00655B4D" w:rsidP="00743ABE">
            <w:pPr>
              <w:pStyle w:val="ae"/>
              <w:spacing w:before="5"/>
              <w:rPr>
                <w:sz w:val="16"/>
                <w:szCs w:val="16"/>
                <w:lang w:val="en-GB"/>
                <w:rPrChange w:id="65" w:author="Daniel Jvirblis" w:date="2021-10-21T05:28:00Z">
                  <w:rPr>
                    <w:lang w:val="en-GB"/>
                  </w:rPr>
                </w:rPrChange>
              </w:rPr>
            </w:pPr>
          </w:p>
        </w:tc>
        <w:tc>
          <w:tcPr>
            <w:tcW w:w="1879" w:type="dxa"/>
            <w:shd w:val="clear" w:color="auto" w:fill="auto"/>
          </w:tcPr>
          <w:p w:rsidR="00655B4D" w:rsidRPr="00731299" w:rsidRDefault="00655B4D" w:rsidP="00743ABE">
            <w:pPr>
              <w:pStyle w:val="ae"/>
              <w:spacing w:before="5"/>
              <w:rPr>
                <w:sz w:val="16"/>
                <w:szCs w:val="16"/>
                <w:lang w:val="ru-RU"/>
                <w:rPrChange w:id="66" w:author="HOPPE Birgit" w:date="2021-10-22T16:40:00Z">
                  <w:rPr>
                    <w:lang w:val="en-GB"/>
                  </w:rPr>
                </w:rPrChange>
              </w:rPr>
            </w:pPr>
            <w:r w:rsidRPr="00731299">
              <w:rPr>
                <w:sz w:val="16"/>
                <w:szCs w:val="16"/>
                <w:lang w:val="ru-RU"/>
              </w:rPr>
              <w:t>Только в 1 классе; 2-й класс бесплатно</w:t>
            </w:r>
          </w:p>
        </w:tc>
        <w:tc>
          <w:tcPr>
            <w:tcW w:w="1510" w:type="dxa"/>
          </w:tcPr>
          <w:p w:rsidR="00655B4D" w:rsidRPr="00731299" w:rsidRDefault="00655B4D" w:rsidP="00743ABE">
            <w:pPr>
              <w:pStyle w:val="ae"/>
              <w:spacing w:before="5"/>
              <w:rPr>
                <w:sz w:val="16"/>
                <w:szCs w:val="16"/>
                <w:lang w:val="ru-RU"/>
                <w:rPrChange w:id="67" w:author="HOPPE Birgit" w:date="2021-10-22T16:40:00Z">
                  <w:rPr>
                    <w:lang w:val="en-GB"/>
                  </w:rPr>
                </w:rPrChange>
              </w:rPr>
            </w:pPr>
          </w:p>
        </w:tc>
      </w:tr>
      <w:tr w:rsidR="00655B4D" w:rsidRPr="00731299" w:rsidTr="00743ABE">
        <w:tc>
          <w:tcPr>
            <w:tcW w:w="1574" w:type="dxa"/>
            <w:shd w:val="clear" w:color="auto" w:fill="auto"/>
          </w:tcPr>
          <w:p w:rsidR="00655B4D" w:rsidRPr="00731299" w:rsidRDefault="00655B4D" w:rsidP="00743ABE">
            <w:pPr>
              <w:pStyle w:val="ae"/>
              <w:spacing w:before="5"/>
              <w:rPr>
                <w:b/>
                <w:sz w:val="16"/>
                <w:szCs w:val="16"/>
                <w:highlight w:val="yellow"/>
                <w:lang w:val="en-GB"/>
                <w:rPrChange w:id="68" w:author="Daniel Jvirblis" w:date="2021-10-21T05:28:00Z">
                  <w:rPr>
                    <w:b/>
                    <w:color w:val="FF0000"/>
                    <w:highlight w:val="yellow"/>
                    <w:lang w:val="en-GB"/>
                  </w:rPr>
                </w:rPrChange>
              </w:rPr>
            </w:pPr>
            <w:r w:rsidRPr="00731299">
              <w:rPr>
                <w:b/>
                <w:sz w:val="16"/>
                <w:szCs w:val="16"/>
                <w:lang w:val="en-GB"/>
                <w:rPrChange w:id="69" w:author="Daniel Jvirblis" w:date="2021-10-21T05:28:00Z">
                  <w:rPr>
                    <w:b/>
                    <w:lang w:val="en-GB"/>
                  </w:rPr>
                </w:rPrChange>
              </w:rPr>
              <w:t>CFM</w:t>
            </w:r>
          </w:p>
        </w:tc>
        <w:tc>
          <w:tcPr>
            <w:tcW w:w="1001" w:type="dxa"/>
            <w:shd w:val="clear" w:color="auto" w:fill="auto"/>
          </w:tcPr>
          <w:p w:rsidR="00655B4D" w:rsidRPr="00731299" w:rsidRDefault="00655B4D" w:rsidP="00743ABE">
            <w:pPr>
              <w:pStyle w:val="ae"/>
              <w:spacing w:before="5"/>
              <w:rPr>
                <w:sz w:val="16"/>
                <w:szCs w:val="16"/>
                <w:lang w:val="en-GB"/>
                <w:rPrChange w:id="70" w:author="Daniel Jvirblis" w:date="2021-10-21T05:28:00Z">
                  <w:rPr>
                    <w:lang w:val="en-GB"/>
                  </w:rPr>
                </w:rPrChange>
              </w:rPr>
            </w:pPr>
            <w:r w:rsidRPr="00731299">
              <w:rPr>
                <w:sz w:val="16"/>
                <w:szCs w:val="16"/>
                <w:lang w:val="en-GB"/>
                <w:rPrChange w:id="71" w:author="Daniel Jvirblis" w:date="2021-10-21T05:28:00Z">
                  <w:rPr>
                    <w:lang w:val="en-GB"/>
                  </w:rPr>
                </w:rPrChange>
              </w:rPr>
              <w:t xml:space="preserve">4 </w:t>
            </w:r>
            <w:r w:rsidRPr="00731299">
              <w:rPr>
                <w:sz w:val="16"/>
                <w:szCs w:val="16"/>
              </w:rPr>
              <w:t>года</w:t>
            </w:r>
          </w:p>
        </w:tc>
        <w:tc>
          <w:tcPr>
            <w:tcW w:w="1123" w:type="dxa"/>
            <w:shd w:val="clear" w:color="auto" w:fill="auto"/>
          </w:tcPr>
          <w:p w:rsidR="00655B4D" w:rsidRPr="00731299" w:rsidRDefault="00655B4D" w:rsidP="00743ABE">
            <w:pPr>
              <w:pStyle w:val="ae"/>
              <w:spacing w:before="5"/>
              <w:rPr>
                <w:sz w:val="16"/>
                <w:szCs w:val="16"/>
                <w:lang w:val="en-GB"/>
                <w:rPrChange w:id="72" w:author="Daniel Jvirblis" w:date="2021-10-21T05:28:00Z">
                  <w:rPr>
                    <w:lang w:val="en-GB"/>
                  </w:rPr>
                </w:rPrChange>
              </w:rPr>
            </w:pPr>
            <w:r w:rsidRPr="00731299">
              <w:rPr>
                <w:sz w:val="16"/>
                <w:szCs w:val="16"/>
                <w:lang w:val="en-GB"/>
                <w:rPrChange w:id="73" w:author="Daniel Jvirblis" w:date="2021-10-21T05:28:00Z">
                  <w:rPr>
                    <w:lang w:val="en-GB"/>
                  </w:rPr>
                </w:rPrChange>
              </w:rPr>
              <w:t xml:space="preserve">12 </w:t>
            </w:r>
            <w:r w:rsidRPr="00731299">
              <w:rPr>
                <w:sz w:val="16"/>
                <w:szCs w:val="16"/>
                <w:lang w:val="ru-RU"/>
              </w:rPr>
              <w:t>лет</w:t>
            </w:r>
          </w:p>
        </w:tc>
        <w:tc>
          <w:tcPr>
            <w:tcW w:w="1478" w:type="dxa"/>
            <w:shd w:val="clear" w:color="auto" w:fill="auto"/>
          </w:tcPr>
          <w:p w:rsidR="00655B4D" w:rsidRPr="00731299" w:rsidRDefault="00655B4D" w:rsidP="00743ABE">
            <w:pPr>
              <w:pStyle w:val="ae"/>
              <w:spacing w:before="5"/>
              <w:rPr>
                <w:sz w:val="16"/>
                <w:szCs w:val="16"/>
                <w:lang w:val="en-GB"/>
                <w:rPrChange w:id="74" w:author="Daniel Jvirblis" w:date="2021-10-21T05:28:00Z">
                  <w:rPr>
                    <w:lang w:val="en-GB"/>
                  </w:rPr>
                </w:rPrChange>
              </w:rPr>
            </w:pPr>
            <w:r w:rsidRPr="00731299">
              <w:rPr>
                <w:sz w:val="16"/>
                <w:szCs w:val="16"/>
                <w:lang w:val="en-GB"/>
                <w:rPrChange w:id="75" w:author="Daniel Jvirblis" w:date="2021-10-21T05:28:00Z">
                  <w:rPr>
                    <w:lang w:val="en-GB"/>
                  </w:rPr>
                </w:rPrChange>
              </w:rPr>
              <w:t xml:space="preserve">16 </w:t>
            </w:r>
            <w:r w:rsidRPr="00731299">
              <w:rPr>
                <w:sz w:val="16"/>
                <w:szCs w:val="16"/>
                <w:lang w:val="ru-RU"/>
              </w:rPr>
              <w:t>лет</w:t>
            </w:r>
          </w:p>
        </w:tc>
        <w:tc>
          <w:tcPr>
            <w:tcW w:w="1206" w:type="dxa"/>
            <w:shd w:val="clear" w:color="auto" w:fill="auto"/>
          </w:tcPr>
          <w:p w:rsidR="00655B4D" w:rsidRPr="00731299" w:rsidRDefault="00655B4D" w:rsidP="00743ABE">
            <w:pPr>
              <w:pStyle w:val="ae"/>
              <w:spacing w:before="5"/>
              <w:rPr>
                <w:sz w:val="16"/>
                <w:szCs w:val="16"/>
                <w:lang w:val="en-GB"/>
                <w:rPrChange w:id="76" w:author="Daniel Jvirblis" w:date="2021-10-21T05:28:00Z">
                  <w:rPr>
                    <w:lang w:val="en-GB"/>
                  </w:rPr>
                </w:rPrChange>
              </w:rPr>
            </w:pPr>
            <w:r w:rsidRPr="00731299">
              <w:rPr>
                <w:sz w:val="16"/>
                <w:szCs w:val="16"/>
                <w:lang w:val="en-GB"/>
                <w:rPrChange w:id="77" w:author="Daniel Jvirblis" w:date="2021-10-21T05:28:00Z">
                  <w:rPr>
                    <w:lang w:val="en-GB"/>
                  </w:rPr>
                </w:rPrChange>
              </w:rPr>
              <w:t xml:space="preserve">16 </w:t>
            </w:r>
            <w:r w:rsidRPr="00731299">
              <w:rPr>
                <w:sz w:val="16"/>
                <w:szCs w:val="16"/>
                <w:lang w:val="ru-RU"/>
              </w:rPr>
              <w:t>лет</w:t>
            </w:r>
          </w:p>
        </w:tc>
        <w:tc>
          <w:tcPr>
            <w:tcW w:w="1879" w:type="dxa"/>
            <w:shd w:val="clear" w:color="auto" w:fill="auto"/>
          </w:tcPr>
          <w:p w:rsidR="00655B4D" w:rsidRPr="00731299" w:rsidRDefault="00655B4D" w:rsidP="00743ABE">
            <w:pPr>
              <w:pStyle w:val="ae"/>
              <w:spacing w:before="5"/>
              <w:rPr>
                <w:sz w:val="16"/>
                <w:szCs w:val="16"/>
                <w:lang w:val="en-GB"/>
                <w:rPrChange w:id="78" w:author="Daniel Jvirblis" w:date="2021-10-21T05:28:00Z">
                  <w:rPr>
                    <w:lang w:val="en-GB"/>
                  </w:rPr>
                </w:rPrChange>
              </w:rPr>
            </w:pPr>
          </w:p>
        </w:tc>
        <w:tc>
          <w:tcPr>
            <w:tcW w:w="1510" w:type="dxa"/>
          </w:tcPr>
          <w:p w:rsidR="00655B4D" w:rsidRPr="00731299" w:rsidRDefault="00655B4D" w:rsidP="00743ABE">
            <w:pPr>
              <w:pStyle w:val="ae"/>
              <w:spacing w:before="5"/>
              <w:rPr>
                <w:sz w:val="16"/>
                <w:szCs w:val="16"/>
                <w:lang w:val="en-GB"/>
                <w:rPrChange w:id="79" w:author="Daniel Jvirblis" w:date="2021-10-21T05:28:00Z">
                  <w:rPr>
                    <w:lang w:val="en-GB"/>
                  </w:rPr>
                </w:rPrChange>
              </w:rPr>
            </w:pPr>
          </w:p>
        </w:tc>
      </w:tr>
      <w:tr w:rsidR="00655B4D" w:rsidRPr="00731299" w:rsidTr="00743ABE">
        <w:tc>
          <w:tcPr>
            <w:tcW w:w="1574" w:type="dxa"/>
            <w:shd w:val="clear" w:color="auto" w:fill="auto"/>
          </w:tcPr>
          <w:p w:rsidR="00655B4D" w:rsidRPr="00731299" w:rsidRDefault="00655B4D" w:rsidP="00743ABE">
            <w:pPr>
              <w:pStyle w:val="ae"/>
              <w:spacing w:before="5"/>
              <w:rPr>
                <w:b/>
                <w:sz w:val="16"/>
                <w:szCs w:val="16"/>
                <w:lang w:val="en-GB"/>
                <w:rPrChange w:id="80" w:author="Daniel Jvirblis" w:date="2021-10-21T05:28:00Z">
                  <w:rPr>
                    <w:b/>
                    <w:lang w:val="en-GB"/>
                  </w:rPr>
                </w:rPrChange>
              </w:rPr>
            </w:pPr>
            <w:r w:rsidRPr="00731299">
              <w:rPr>
                <w:b/>
                <w:sz w:val="16"/>
                <w:szCs w:val="16"/>
                <w:lang w:val="en-GB"/>
                <w:rPrChange w:id="81" w:author="Daniel Jvirblis" w:date="2021-10-21T05:28:00Z">
                  <w:rPr>
                    <w:b/>
                    <w:lang w:val="en-GB"/>
                  </w:rPr>
                </w:rPrChange>
              </w:rPr>
              <w:t>CFR</w:t>
            </w:r>
          </w:p>
          <w:p w:rsidR="00655B4D" w:rsidRPr="00731299" w:rsidRDefault="00655B4D" w:rsidP="00743ABE">
            <w:pPr>
              <w:pStyle w:val="ae"/>
              <w:spacing w:before="5"/>
              <w:rPr>
                <w:sz w:val="16"/>
                <w:szCs w:val="16"/>
                <w:lang w:val="en-GB"/>
                <w:rPrChange w:id="82" w:author="Daniel Jvirblis" w:date="2021-10-21T05:28:00Z">
                  <w:rPr>
                    <w:lang w:val="en-GB"/>
                  </w:rPr>
                </w:rPrChange>
              </w:rPr>
            </w:pPr>
            <w:r w:rsidRPr="00731299">
              <w:rPr>
                <w:b/>
                <w:sz w:val="16"/>
                <w:szCs w:val="16"/>
                <w:lang w:val="en-GB"/>
                <w:rPrChange w:id="83" w:author="Daniel Jvirblis" w:date="2021-10-21T05:28:00Z">
                  <w:rPr>
                    <w:b/>
                    <w:lang w:val="en-GB"/>
                  </w:rPr>
                </w:rPrChange>
              </w:rPr>
              <w:t>CALATORI</w:t>
            </w:r>
          </w:p>
        </w:tc>
        <w:tc>
          <w:tcPr>
            <w:tcW w:w="1001" w:type="dxa"/>
            <w:shd w:val="clear" w:color="auto" w:fill="auto"/>
          </w:tcPr>
          <w:p w:rsidR="00655B4D" w:rsidRPr="00731299" w:rsidRDefault="00655B4D" w:rsidP="00743ABE">
            <w:pPr>
              <w:pStyle w:val="ae"/>
              <w:spacing w:before="5"/>
              <w:rPr>
                <w:sz w:val="16"/>
                <w:szCs w:val="16"/>
                <w:lang w:val="en-GB"/>
                <w:rPrChange w:id="84" w:author="Daniel Jvirblis" w:date="2021-10-21T05:28:00Z">
                  <w:rPr>
                    <w:lang w:val="en-GB"/>
                  </w:rPr>
                </w:rPrChange>
              </w:rPr>
            </w:pPr>
            <w:r w:rsidRPr="00731299">
              <w:rPr>
                <w:sz w:val="16"/>
                <w:szCs w:val="16"/>
                <w:lang w:val="en-GB"/>
                <w:rPrChange w:id="85" w:author="Daniel Jvirblis" w:date="2021-10-21T05:28:00Z">
                  <w:rPr>
                    <w:lang w:val="en-GB"/>
                  </w:rPr>
                </w:rPrChange>
              </w:rPr>
              <w:t xml:space="preserve">6 </w:t>
            </w:r>
            <w:r w:rsidRPr="00731299">
              <w:rPr>
                <w:sz w:val="16"/>
                <w:szCs w:val="16"/>
                <w:lang w:val="ru-RU"/>
              </w:rPr>
              <w:t>лет</w:t>
            </w:r>
          </w:p>
        </w:tc>
        <w:tc>
          <w:tcPr>
            <w:tcW w:w="1123" w:type="dxa"/>
            <w:shd w:val="clear" w:color="auto" w:fill="auto"/>
          </w:tcPr>
          <w:p w:rsidR="00655B4D" w:rsidRPr="00731299" w:rsidRDefault="00655B4D" w:rsidP="00743ABE">
            <w:pPr>
              <w:pStyle w:val="ae"/>
              <w:spacing w:before="5"/>
              <w:rPr>
                <w:sz w:val="16"/>
                <w:szCs w:val="16"/>
                <w:lang w:val="en-GB"/>
                <w:rPrChange w:id="86" w:author="Daniel Jvirblis" w:date="2021-10-21T05:28:00Z">
                  <w:rPr>
                    <w:lang w:val="en-GB"/>
                  </w:rPr>
                </w:rPrChange>
              </w:rPr>
            </w:pPr>
            <w:r w:rsidRPr="00731299">
              <w:rPr>
                <w:sz w:val="16"/>
                <w:szCs w:val="16"/>
                <w:lang w:val="en-GB"/>
                <w:rPrChange w:id="87" w:author="Daniel Jvirblis" w:date="2021-10-21T05:28:00Z">
                  <w:rPr>
                    <w:lang w:val="en-GB"/>
                  </w:rPr>
                </w:rPrChange>
              </w:rPr>
              <w:t xml:space="preserve">14 </w:t>
            </w:r>
            <w:r w:rsidRPr="00731299">
              <w:rPr>
                <w:sz w:val="16"/>
                <w:szCs w:val="16"/>
                <w:lang w:val="ru-RU"/>
              </w:rPr>
              <w:t>лет</w:t>
            </w:r>
          </w:p>
        </w:tc>
        <w:tc>
          <w:tcPr>
            <w:tcW w:w="1478" w:type="dxa"/>
            <w:shd w:val="clear" w:color="auto" w:fill="auto"/>
          </w:tcPr>
          <w:p w:rsidR="00655B4D" w:rsidRPr="00731299" w:rsidRDefault="00655B4D" w:rsidP="00743ABE">
            <w:pPr>
              <w:pStyle w:val="ae"/>
              <w:spacing w:before="5"/>
              <w:rPr>
                <w:sz w:val="16"/>
                <w:szCs w:val="16"/>
                <w:lang w:val="en-GB"/>
                <w:rPrChange w:id="88" w:author="Daniel Jvirblis" w:date="2021-10-21T05:28:00Z">
                  <w:rPr>
                    <w:lang w:val="en-GB"/>
                  </w:rPr>
                </w:rPrChange>
              </w:rPr>
            </w:pPr>
            <w:r w:rsidRPr="00731299">
              <w:rPr>
                <w:sz w:val="16"/>
                <w:szCs w:val="16"/>
                <w:lang w:val="en-GB"/>
                <w:rPrChange w:id="89" w:author="Daniel Jvirblis" w:date="2021-10-21T05:28:00Z">
                  <w:rPr>
                    <w:lang w:val="en-GB"/>
                  </w:rPr>
                </w:rPrChange>
              </w:rPr>
              <w:t xml:space="preserve">18 </w:t>
            </w:r>
            <w:r w:rsidRPr="00731299">
              <w:rPr>
                <w:sz w:val="16"/>
                <w:szCs w:val="16"/>
                <w:lang w:val="ru-RU"/>
              </w:rPr>
              <w:t>лет</w:t>
            </w:r>
          </w:p>
        </w:tc>
        <w:tc>
          <w:tcPr>
            <w:tcW w:w="1206" w:type="dxa"/>
            <w:shd w:val="clear" w:color="auto" w:fill="auto"/>
          </w:tcPr>
          <w:p w:rsidR="00655B4D" w:rsidRPr="00731299" w:rsidRDefault="00655B4D" w:rsidP="00743ABE">
            <w:pPr>
              <w:pStyle w:val="ae"/>
              <w:spacing w:before="5"/>
              <w:rPr>
                <w:sz w:val="16"/>
                <w:szCs w:val="16"/>
                <w:lang w:val="en-GB"/>
                <w:rPrChange w:id="90" w:author="Daniel Jvirblis" w:date="2021-10-21T05:28:00Z">
                  <w:rPr>
                    <w:lang w:val="en-GB"/>
                  </w:rPr>
                </w:rPrChange>
              </w:rPr>
            </w:pPr>
            <w:r w:rsidRPr="00731299">
              <w:rPr>
                <w:sz w:val="16"/>
                <w:szCs w:val="16"/>
                <w:lang w:val="en-GB"/>
                <w:rPrChange w:id="91" w:author="Daniel Jvirblis" w:date="2021-10-21T05:28:00Z">
                  <w:rPr>
                    <w:lang w:val="en-GB"/>
                  </w:rPr>
                </w:rPrChange>
              </w:rPr>
              <w:t xml:space="preserve">18 </w:t>
            </w:r>
            <w:r w:rsidRPr="00731299">
              <w:rPr>
                <w:sz w:val="16"/>
                <w:szCs w:val="16"/>
                <w:lang w:val="ru-RU"/>
              </w:rPr>
              <w:t>лет</w:t>
            </w:r>
          </w:p>
        </w:tc>
        <w:tc>
          <w:tcPr>
            <w:tcW w:w="1879" w:type="dxa"/>
            <w:shd w:val="clear" w:color="auto" w:fill="auto"/>
          </w:tcPr>
          <w:p w:rsidR="00655B4D" w:rsidRPr="00731299" w:rsidRDefault="00655B4D" w:rsidP="00743ABE">
            <w:pPr>
              <w:pStyle w:val="ae"/>
              <w:spacing w:before="5"/>
              <w:rPr>
                <w:sz w:val="16"/>
                <w:szCs w:val="16"/>
                <w:lang w:val="en-GB"/>
                <w:rPrChange w:id="92" w:author="Daniel Jvirblis" w:date="2021-10-21T05:28:00Z">
                  <w:rPr>
                    <w:lang w:val="en-GB"/>
                  </w:rPr>
                </w:rPrChange>
              </w:rPr>
            </w:pPr>
          </w:p>
        </w:tc>
        <w:tc>
          <w:tcPr>
            <w:tcW w:w="1510" w:type="dxa"/>
          </w:tcPr>
          <w:p w:rsidR="00655B4D" w:rsidRPr="00731299" w:rsidRDefault="00655B4D" w:rsidP="00743ABE">
            <w:pPr>
              <w:pStyle w:val="ae"/>
              <w:spacing w:before="5"/>
              <w:rPr>
                <w:sz w:val="16"/>
                <w:szCs w:val="16"/>
                <w:lang w:val="ru-RU"/>
                <w:rPrChange w:id="93" w:author="HOPPE Birgit" w:date="2021-10-22T16:40:00Z">
                  <w:rPr>
                    <w:lang w:val="en-GB"/>
                  </w:rPr>
                </w:rPrChange>
              </w:rPr>
            </w:pPr>
            <w:r w:rsidRPr="00731299">
              <w:rPr>
                <w:sz w:val="16"/>
                <w:szCs w:val="16"/>
                <w:lang w:val="ru-RU"/>
              </w:rPr>
              <w:t>требуется бесплатный детский билет.</w:t>
            </w:r>
          </w:p>
          <w:p w:rsidR="00655B4D" w:rsidRPr="00731299" w:rsidRDefault="00655B4D" w:rsidP="00743ABE">
            <w:pPr>
              <w:pStyle w:val="ae"/>
              <w:spacing w:before="5"/>
              <w:rPr>
                <w:sz w:val="16"/>
                <w:szCs w:val="16"/>
                <w:lang w:val="ru-RU"/>
                <w:rPrChange w:id="94" w:author="HOPPE Birgit" w:date="2021-10-22T16:40:00Z">
                  <w:rPr>
                    <w:lang w:val="en-GB"/>
                  </w:rPr>
                </w:rPrChange>
              </w:rPr>
            </w:pPr>
            <w:r w:rsidRPr="00731299">
              <w:rPr>
                <w:sz w:val="16"/>
                <w:szCs w:val="16"/>
                <w:lang w:val="ru-RU"/>
              </w:rPr>
              <w:t>Максимум 2 ребенка</w:t>
            </w:r>
          </w:p>
        </w:tc>
      </w:tr>
      <w:tr w:rsidR="00655B4D" w:rsidRPr="00731299" w:rsidTr="00743ABE">
        <w:tc>
          <w:tcPr>
            <w:tcW w:w="1574" w:type="dxa"/>
            <w:shd w:val="clear" w:color="auto" w:fill="auto"/>
          </w:tcPr>
          <w:p w:rsidR="00655B4D" w:rsidRPr="00731299" w:rsidRDefault="00655B4D" w:rsidP="00743ABE">
            <w:pPr>
              <w:pStyle w:val="ae"/>
              <w:spacing w:before="5"/>
              <w:rPr>
                <w:sz w:val="16"/>
                <w:szCs w:val="16"/>
                <w:lang w:val="en-GB"/>
                <w:rPrChange w:id="95" w:author="Daniel Jvirblis" w:date="2021-10-21T05:28:00Z">
                  <w:rPr>
                    <w:lang w:val="en-GB"/>
                  </w:rPr>
                </w:rPrChange>
              </w:rPr>
            </w:pPr>
            <w:r w:rsidRPr="00731299">
              <w:rPr>
                <w:b/>
                <w:sz w:val="16"/>
                <w:szCs w:val="16"/>
                <w:lang w:val="en-GB"/>
                <w:rPrChange w:id="96" w:author="Daniel Jvirblis" w:date="2021-10-21T05:28:00Z">
                  <w:rPr>
                    <w:b/>
                    <w:lang w:val="en-GB"/>
                  </w:rPr>
                </w:rPrChange>
              </w:rPr>
              <w:t>CIE</w:t>
            </w:r>
          </w:p>
        </w:tc>
        <w:tc>
          <w:tcPr>
            <w:tcW w:w="1001" w:type="dxa"/>
            <w:shd w:val="clear" w:color="auto" w:fill="auto"/>
          </w:tcPr>
          <w:p w:rsidR="00655B4D" w:rsidRPr="00731299" w:rsidRDefault="00655B4D" w:rsidP="00743ABE">
            <w:pPr>
              <w:pStyle w:val="ae"/>
              <w:spacing w:before="5"/>
              <w:rPr>
                <w:sz w:val="16"/>
                <w:szCs w:val="16"/>
                <w:lang w:val="en-GB"/>
                <w:rPrChange w:id="97" w:author="Daniel Jvirblis" w:date="2021-10-21T05:28:00Z">
                  <w:rPr>
                    <w:lang w:val="en-GB"/>
                  </w:rPr>
                </w:rPrChange>
              </w:rPr>
            </w:pPr>
            <w:r w:rsidRPr="00731299">
              <w:rPr>
                <w:sz w:val="16"/>
                <w:szCs w:val="16"/>
                <w:lang w:val="en-GB"/>
                <w:rPrChange w:id="98" w:author="Daniel Jvirblis" w:date="2021-10-21T05:28:00Z">
                  <w:rPr>
                    <w:lang w:val="en-GB"/>
                  </w:rPr>
                </w:rPrChange>
              </w:rPr>
              <w:t xml:space="preserve">4 </w:t>
            </w:r>
            <w:r w:rsidRPr="00731299">
              <w:rPr>
                <w:sz w:val="16"/>
                <w:szCs w:val="16"/>
              </w:rPr>
              <w:t>года</w:t>
            </w:r>
          </w:p>
        </w:tc>
        <w:tc>
          <w:tcPr>
            <w:tcW w:w="1123" w:type="dxa"/>
            <w:shd w:val="clear" w:color="auto" w:fill="auto"/>
          </w:tcPr>
          <w:p w:rsidR="00655B4D" w:rsidRPr="00731299" w:rsidRDefault="00655B4D" w:rsidP="00743ABE">
            <w:pPr>
              <w:pStyle w:val="ae"/>
              <w:spacing w:before="5"/>
              <w:rPr>
                <w:sz w:val="16"/>
                <w:szCs w:val="16"/>
                <w:lang w:val="en-GB"/>
                <w:rPrChange w:id="99" w:author="Daniel Jvirblis" w:date="2021-10-21T05:28:00Z">
                  <w:rPr>
                    <w:lang w:val="en-GB"/>
                  </w:rPr>
                </w:rPrChange>
              </w:rPr>
            </w:pPr>
            <w:r w:rsidRPr="00731299">
              <w:rPr>
                <w:sz w:val="16"/>
                <w:szCs w:val="16"/>
                <w:lang w:val="en-GB"/>
                <w:rPrChange w:id="100" w:author="Daniel Jvirblis" w:date="2021-10-21T05:28:00Z">
                  <w:rPr>
                    <w:lang w:val="en-GB"/>
                  </w:rPr>
                </w:rPrChange>
              </w:rPr>
              <w:t xml:space="preserve">16 </w:t>
            </w:r>
            <w:r w:rsidRPr="00731299">
              <w:rPr>
                <w:sz w:val="16"/>
                <w:szCs w:val="16"/>
                <w:lang w:val="ru-RU"/>
              </w:rPr>
              <w:t>лет</w:t>
            </w:r>
          </w:p>
        </w:tc>
        <w:tc>
          <w:tcPr>
            <w:tcW w:w="1478" w:type="dxa"/>
            <w:shd w:val="clear" w:color="auto" w:fill="auto"/>
          </w:tcPr>
          <w:p w:rsidR="00655B4D" w:rsidRPr="00731299" w:rsidRDefault="00655B4D" w:rsidP="00743ABE">
            <w:pPr>
              <w:pStyle w:val="ae"/>
              <w:spacing w:before="5"/>
              <w:rPr>
                <w:sz w:val="16"/>
                <w:szCs w:val="16"/>
                <w:lang w:val="en-GB"/>
                <w:rPrChange w:id="101" w:author="Daniel Jvirblis" w:date="2021-10-21T05:28:00Z">
                  <w:rPr>
                    <w:lang w:val="en-GB"/>
                  </w:rPr>
                </w:rPrChange>
              </w:rPr>
            </w:pPr>
            <w:r w:rsidRPr="00731299">
              <w:rPr>
                <w:sz w:val="16"/>
                <w:szCs w:val="16"/>
                <w:lang w:val="en-GB"/>
                <w:rPrChange w:id="102" w:author="Daniel Jvirblis" w:date="2021-10-21T05:28:00Z">
                  <w:rPr>
                    <w:lang w:val="en-GB"/>
                  </w:rPr>
                </w:rPrChange>
              </w:rPr>
              <w:t xml:space="preserve">4 </w:t>
            </w:r>
            <w:r w:rsidRPr="00731299">
              <w:rPr>
                <w:sz w:val="16"/>
                <w:szCs w:val="16"/>
              </w:rPr>
              <w:t>года</w:t>
            </w:r>
          </w:p>
        </w:tc>
        <w:tc>
          <w:tcPr>
            <w:tcW w:w="1206" w:type="dxa"/>
            <w:shd w:val="clear" w:color="auto" w:fill="auto"/>
          </w:tcPr>
          <w:p w:rsidR="00655B4D" w:rsidRPr="00731299" w:rsidRDefault="00655B4D" w:rsidP="00743ABE">
            <w:pPr>
              <w:pStyle w:val="ae"/>
              <w:spacing w:before="5"/>
              <w:rPr>
                <w:sz w:val="16"/>
                <w:szCs w:val="16"/>
                <w:lang w:val="en-GB"/>
                <w:rPrChange w:id="103" w:author="Daniel Jvirblis" w:date="2021-10-21T05:28:00Z">
                  <w:rPr>
                    <w:lang w:val="en-GB"/>
                  </w:rPr>
                </w:rPrChange>
              </w:rPr>
            </w:pPr>
          </w:p>
        </w:tc>
        <w:tc>
          <w:tcPr>
            <w:tcW w:w="1879" w:type="dxa"/>
            <w:shd w:val="clear" w:color="auto" w:fill="auto"/>
          </w:tcPr>
          <w:p w:rsidR="00655B4D" w:rsidRPr="00731299" w:rsidRDefault="00655B4D" w:rsidP="00743ABE">
            <w:pPr>
              <w:pStyle w:val="ae"/>
              <w:spacing w:before="5"/>
              <w:rPr>
                <w:sz w:val="16"/>
                <w:szCs w:val="16"/>
                <w:lang w:val="ru-RU"/>
                <w:rPrChange w:id="104" w:author="HOPPE Birgit" w:date="2021-10-22T16:40:00Z">
                  <w:rPr>
                    <w:lang w:val="en-GB"/>
                  </w:rPr>
                </w:rPrChange>
              </w:rPr>
            </w:pPr>
            <w:r w:rsidRPr="00731299">
              <w:rPr>
                <w:sz w:val="16"/>
                <w:szCs w:val="16"/>
                <w:lang w:val="ru-RU"/>
              </w:rPr>
              <w:t>Действует в Великобритании и Ирландии</w:t>
            </w:r>
            <w:r w:rsidRPr="00731299">
              <w:rPr>
                <w:sz w:val="16"/>
                <w:szCs w:val="16"/>
                <w:lang w:val="ru-RU"/>
                <w:rPrChange w:id="105" w:author="HOPPE Birgit" w:date="2021-10-22T16:40:00Z">
                  <w:rPr>
                    <w:lang w:val="en-GB"/>
                  </w:rPr>
                </w:rPrChange>
              </w:rPr>
              <w:t xml:space="preserve"> </w:t>
            </w:r>
            <w:r w:rsidRPr="00731299">
              <w:rPr>
                <w:sz w:val="16"/>
                <w:szCs w:val="16"/>
                <w:lang w:val="ru-RU"/>
              </w:rPr>
              <w:t>(Республика Ирландия и Северная Ирландия) как в ж/д, так в морском сообщении. В морском сообщении с материком детский билет с 4 до 14 лет</w:t>
            </w:r>
            <w:r w:rsidRPr="00731299">
              <w:rPr>
                <w:sz w:val="16"/>
                <w:szCs w:val="16"/>
                <w:lang w:val="ru-RU"/>
                <w:rPrChange w:id="106" w:author="HOPPE Birgit" w:date="2021-10-22T16:40:00Z">
                  <w:rPr>
                    <w:lang w:val="en-GB"/>
                  </w:rPr>
                </w:rPrChange>
              </w:rPr>
              <w:t>.</w:t>
            </w:r>
          </w:p>
        </w:tc>
        <w:tc>
          <w:tcPr>
            <w:tcW w:w="1510" w:type="dxa"/>
          </w:tcPr>
          <w:p w:rsidR="00655B4D" w:rsidRPr="00731299" w:rsidRDefault="00655B4D" w:rsidP="00743ABE">
            <w:pPr>
              <w:pStyle w:val="ae"/>
              <w:spacing w:before="5"/>
              <w:rPr>
                <w:sz w:val="16"/>
                <w:szCs w:val="16"/>
                <w:lang w:val="ru-RU"/>
                <w:rPrChange w:id="107" w:author="HOPPE Birgit" w:date="2021-10-22T16:40:00Z">
                  <w:rPr>
                    <w:lang w:val="en-GB"/>
                  </w:rPr>
                </w:rPrChange>
              </w:rPr>
            </w:pPr>
          </w:p>
        </w:tc>
      </w:tr>
      <w:tr w:rsidR="00655B4D" w:rsidRPr="00731299" w:rsidTr="00743ABE">
        <w:tc>
          <w:tcPr>
            <w:tcW w:w="1574" w:type="dxa"/>
            <w:shd w:val="clear" w:color="auto" w:fill="auto"/>
          </w:tcPr>
          <w:p w:rsidR="00655B4D" w:rsidRPr="00731299" w:rsidRDefault="00655B4D" w:rsidP="00743ABE">
            <w:pPr>
              <w:pStyle w:val="ae"/>
              <w:spacing w:before="5"/>
              <w:rPr>
                <w:b/>
                <w:sz w:val="16"/>
                <w:szCs w:val="16"/>
                <w:lang w:val="en-GB"/>
                <w:rPrChange w:id="108" w:author="Daniel Jvirblis" w:date="2021-10-21T05:52:00Z">
                  <w:rPr>
                    <w:b/>
                    <w:lang w:val="en-GB"/>
                  </w:rPr>
                </w:rPrChange>
              </w:rPr>
            </w:pPr>
            <w:r w:rsidRPr="00731299">
              <w:rPr>
                <w:b/>
                <w:sz w:val="16"/>
                <w:szCs w:val="16"/>
                <w:lang w:val="en-GB"/>
                <w:rPrChange w:id="109" w:author="Daniel Jvirblis" w:date="2021-10-21T05:52:00Z">
                  <w:rPr>
                    <w:b/>
                    <w:lang w:val="en-GB"/>
                  </w:rPr>
                </w:rPrChange>
              </w:rPr>
              <w:t>CP</w:t>
            </w:r>
          </w:p>
        </w:tc>
        <w:tc>
          <w:tcPr>
            <w:tcW w:w="1001" w:type="dxa"/>
            <w:shd w:val="clear" w:color="auto" w:fill="auto"/>
          </w:tcPr>
          <w:p w:rsidR="00655B4D" w:rsidRPr="00731299" w:rsidRDefault="00655B4D" w:rsidP="00743ABE">
            <w:pPr>
              <w:pStyle w:val="ae"/>
              <w:spacing w:before="5"/>
              <w:rPr>
                <w:sz w:val="16"/>
                <w:szCs w:val="16"/>
                <w:lang w:val="en-GB"/>
                <w:rPrChange w:id="110" w:author="Daniel Jvirblis" w:date="2021-10-21T05:52:00Z">
                  <w:rPr>
                    <w:lang w:val="en-GB"/>
                  </w:rPr>
                </w:rPrChange>
              </w:rPr>
            </w:pPr>
            <w:r w:rsidRPr="00731299">
              <w:rPr>
                <w:sz w:val="16"/>
                <w:szCs w:val="16"/>
                <w:lang w:val="en-GB"/>
                <w:rPrChange w:id="111" w:author="Daniel Jvirblis" w:date="2021-10-21T05:52:00Z">
                  <w:rPr>
                    <w:lang w:val="en-GB"/>
                  </w:rPr>
                </w:rPrChange>
              </w:rPr>
              <w:t xml:space="preserve">4 </w:t>
            </w:r>
            <w:r w:rsidRPr="00731299">
              <w:rPr>
                <w:sz w:val="16"/>
                <w:szCs w:val="16"/>
              </w:rPr>
              <w:t>года</w:t>
            </w:r>
          </w:p>
        </w:tc>
        <w:tc>
          <w:tcPr>
            <w:tcW w:w="1123" w:type="dxa"/>
            <w:shd w:val="clear" w:color="auto" w:fill="auto"/>
          </w:tcPr>
          <w:p w:rsidR="00655B4D" w:rsidRPr="00731299" w:rsidRDefault="00655B4D" w:rsidP="00743ABE">
            <w:pPr>
              <w:pStyle w:val="ae"/>
              <w:spacing w:before="5"/>
              <w:rPr>
                <w:sz w:val="16"/>
                <w:szCs w:val="16"/>
                <w:lang w:val="en-GB"/>
                <w:rPrChange w:id="112" w:author="Daniel Jvirblis" w:date="2021-10-21T05:52:00Z">
                  <w:rPr>
                    <w:lang w:val="en-GB"/>
                  </w:rPr>
                </w:rPrChange>
              </w:rPr>
            </w:pPr>
            <w:r w:rsidRPr="00731299">
              <w:rPr>
                <w:sz w:val="16"/>
                <w:szCs w:val="16"/>
                <w:lang w:val="en-GB"/>
                <w:rPrChange w:id="113" w:author="Daniel Jvirblis" w:date="2021-10-21T05:52:00Z">
                  <w:rPr>
                    <w:lang w:val="en-GB"/>
                  </w:rPr>
                </w:rPrChange>
              </w:rPr>
              <w:t xml:space="preserve">13 </w:t>
            </w:r>
            <w:r w:rsidRPr="00731299">
              <w:rPr>
                <w:sz w:val="16"/>
                <w:szCs w:val="16"/>
                <w:lang w:val="ru-RU"/>
              </w:rPr>
              <w:t>лет</w:t>
            </w:r>
          </w:p>
        </w:tc>
        <w:tc>
          <w:tcPr>
            <w:tcW w:w="1478" w:type="dxa"/>
            <w:shd w:val="clear" w:color="auto" w:fill="auto"/>
          </w:tcPr>
          <w:p w:rsidR="00655B4D" w:rsidRPr="00731299" w:rsidRDefault="00655B4D" w:rsidP="00743ABE">
            <w:pPr>
              <w:pStyle w:val="ae"/>
              <w:spacing w:before="5"/>
              <w:rPr>
                <w:sz w:val="16"/>
                <w:szCs w:val="16"/>
                <w:lang w:val="fr-FR"/>
                <w:rPrChange w:id="114" w:author="Daniel Jvirblis" w:date="2021-10-21T07:44:00Z">
                  <w:rPr>
                    <w:lang w:val="en-GB"/>
                  </w:rPr>
                </w:rPrChange>
              </w:rPr>
            </w:pPr>
            <w:r w:rsidRPr="00731299">
              <w:rPr>
                <w:sz w:val="16"/>
                <w:szCs w:val="16"/>
                <w:lang w:val="ru-RU"/>
              </w:rPr>
              <w:t xml:space="preserve">Ограничение отсутствует </w:t>
            </w:r>
          </w:p>
        </w:tc>
        <w:tc>
          <w:tcPr>
            <w:tcW w:w="1206" w:type="dxa"/>
            <w:shd w:val="clear" w:color="auto" w:fill="auto"/>
          </w:tcPr>
          <w:p w:rsidR="00655B4D" w:rsidRPr="00731299" w:rsidRDefault="00655B4D" w:rsidP="00743ABE">
            <w:pPr>
              <w:pStyle w:val="ae"/>
              <w:spacing w:before="5"/>
              <w:rPr>
                <w:sz w:val="16"/>
                <w:szCs w:val="16"/>
                <w:lang w:val="en-GB"/>
                <w:rPrChange w:id="115" w:author="Daniel Jvirblis" w:date="2021-10-21T05:52:00Z">
                  <w:rPr>
                    <w:lang w:val="en-GB"/>
                  </w:rPr>
                </w:rPrChange>
              </w:rPr>
            </w:pPr>
          </w:p>
        </w:tc>
        <w:tc>
          <w:tcPr>
            <w:tcW w:w="1879" w:type="dxa"/>
            <w:shd w:val="clear" w:color="auto" w:fill="auto"/>
          </w:tcPr>
          <w:p w:rsidR="00655B4D" w:rsidRPr="00731299" w:rsidRDefault="00655B4D" w:rsidP="00743ABE">
            <w:pPr>
              <w:pStyle w:val="ae"/>
              <w:spacing w:before="5"/>
              <w:rPr>
                <w:sz w:val="16"/>
                <w:szCs w:val="16"/>
                <w:lang w:val="ru-RU"/>
                <w:rPrChange w:id="116" w:author="Daniel Jvirblis" w:date="2021-10-21T07:49:00Z">
                  <w:rPr>
                    <w:lang w:val="en-GB"/>
                  </w:rPr>
                </w:rPrChange>
              </w:rPr>
            </w:pPr>
            <w:r w:rsidRPr="00731299">
              <w:rPr>
                <w:sz w:val="16"/>
                <w:szCs w:val="16"/>
                <w:lang w:val="ru-RU"/>
              </w:rPr>
              <w:t>Требуется документ, подтверждающий возраст</w:t>
            </w:r>
          </w:p>
        </w:tc>
        <w:tc>
          <w:tcPr>
            <w:tcW w:w="1510" w:type="dxa"/>
          </w:tcPr>
          <w:p w:rsidR="00655B4D" w:rsidRPr="00731299" w:rsidRDefault="00655B4D" w:rsidP="00743ABE">
            <w:pPr>
              <w:pStyle w:val="ae"/>
              <w:spacing w:before="5"/>
              <w:rPr>
                <w:sz w:val="16"/>
                <w:szCs w:val="16"/>
                <w:lang w:val="en-GB"/>
                <w:rPrChange w:id="117" w:author="Daniel Jvirblis" w:date="2021-10-21T05:52:00Z">
                  <w:rPr>
                    <w:lang w:val="en-GB"/>
                  </w:rPr>
                </w:rPrChange>
              </w:rPr>
            </w:pPr>
          </w:p>
        </w:tc>
      </w:tr>
      <w:tr w:rsidR="00655B4D" w:rsidRPr="00731299" w:rsidTr="00743ABE">
        <w:trPr>
          <w:trHeight w:val="461"/>
        </w:trPr>
        <w:tc>
          <w:tcPr>
            <w:tcW w:w="1574" w:type="dxa"/>
            <w:shd w:val="clear" w:color="auto" w:fill="auto"/>
          </w:tcPr>
          <w:p w:rsidR="00655B4D" w:rsidRPr="00731299" w:rsidRDefault="00655B4D" w:rsidP="00743ABE">
            <w:pPr>
              <w:pStyle w:val="ae"/>
              <w:spacing w:before="5"/>
              <w:rPr>
                <w:sz w:val="16"/>
                <w:szCs w:val="16"/>
                <w:lang w:val="en-GB"/>
                <w:rPrChange w:id="118" w:author="Daniel Jvirblis" w:date="2021-10-21T05:52:00Z">
                  <w:rPr>
                    <w:lang w:val="en-GB"/>
                  </w:rPr>
                </w:rPrChange>
              </w:rPr>
            </w:pPr>
            <w:r w:rsidRPr="00731299">
              <w:rPr>
                <w:b/>
                <w:sz w:val="16"/>
                <w:szCs w:val="16"/>
                <w:lang w:val="en-GB"/>
                <w:rPrChange w:id="119" w:author="Daniel Jvirblis" w:date="2021-10-21T05:52:00Z">
                  <w:rPr>
                    <w:b/>
                    <w:lang w:val="en-GB"/>
                  </w:rPr>
                </w:rPrChange>
              </w:rPr>
              <w:t>DB</w:t>
            </w:r>
          </w:p>
        </w:tc>
        <w:tc>
          <w:tcPr>
            <w:tcW w:w="1001" w:type="dxa"/>
            <w:shd w:val="clear" w:color="auto" w:fill="auto"/>
          </w:tcPr>
          <w:p w:rsidR="00655B4D" w:rsidRPr="00731299" w:rsidRDefault="00655B4D" w:rsidP="00743ABE">
            <w:pPr>
              <w:pStyle w:val="ae"/>
              <w:spacing w:before="5"/>
              <w:rPr>
                <w:sz w:val="16"/>
                <w:szCs w:val="16"/>
                <w:lang w:val="en-GB"/>
                <w:rPrChange w:id="120" w:author="Daniel Jvirblis" w:date="2021-10-21T05:52:00Z">
                  <w:rPr>
                    <w:lang w:val="en-GB"/>
                  </w:rPr>
                </w:rPrChange>
              </w:rPr>
            </w:pPr>
            <w:r w:rsidRPr="00731299">
              <w:rPr>
                <w:sz w:val="16"/>
                <w:szCs w:val="16"/>
                <w:lang w:val="en-GB"/>
                <w:rPrChange w:id="121" w:author="Daniel Jvirblis" w:date="2021-10-21T05:52:00Z">
                  <w:rPr>
                    <w:lang w:val="en-GB"/>
                  </w:rPr>
                </w:rPrChange>
              </w:rPr>
              <w:t xml:space="preserve">6 </w:t>
            </w:r>
            <w:r w:rsidRPr="00731299">
              <w:rPr>
                <w:sz w:val="16"/>
                <w:szCs w:val="16"/>
                <w:lang w:val="ru-RU"/>
              </w:rPr>
              <w:t>лет</w:t>
            </w:r>
          </w:p>
        </w:tc>
        <w:tc>
          <w:tcPr>
            <w:tcW w:w="1123" w:type="dxa"/>
            <w:shd w:val="clear" w:color="auto" w:fill="auto"/>
          </w:tcPr>
          <w:p w:rsidR="00655B4D" w:rsidRPr="00731299" w:rsidRDefault="00655B4D" w:rsidP="00743ABE">
            <w:pPr>
              <w:pStyle w:val="ae"/>
              <w:spacing w:before="5"/>
              <w:rPr>
                <w:sz w:val="16"/>
                <w:szCs w:val="16"/>
                <w:lang w:val="en-GB"/>
                <w:rPrChange w:id="122" w:author="Daniel Jvirblis" w:date="2021-10-21T05:52:00Z">
                  <w:rPr>
                    <w:lang w:val="en-GB"/>
                  </w:rPr>
                </w:rPrChange>
              </w:rPr>
            </w:pPr>
            <w:r w:rsidRPr="00731299">
              <w:rPr>
                <w:sz w:val="16"/>
                <w:szCs w:val="16"/>
                <w:lang w:val="en-GB"/>
                <w:rPrChange w:id="123" w:author="Daniel Jvirblis" w:date="2021-10-21T05:52:00Z">
                  <w:rPr>
                    <w:lang w:val="en-GB"/>
                  </w:rPr>
                </w:rPrChange>
              </w:rPr>
              <w:t xml:space="preserve">15 </w:t>
            </w:r>
            <w:r w:rsidRPr="00731299">
              <w:rPr>
                <w:sz w:val="16"/>
                <w:szCs w:val="16"/>
                <w:lang w:val="ru-RU"/>
              </w:rPr>
              <w:t>лет</w:t>
            </w:r>
          </w:p>
        </w:tc>
        <w:tc>
          <w:tcPr>
            <w:tcW w:w="1478" w:type="dxa"/>
            <w:shd w:val="clear" w:color="auto" w:fill="auto"/>
          </w:tcPr>
          <w:p w:rsidR="00655B4D" w:rsidRPr="00731299" w:rsidRDefault="00655B4D" w:rsidP="00743ABE">
            <w:pPr>
              <w:pStyle w:val="ae"/>
              <w:spacing w:before="5"/>
              <w:rPr>
                <w:sz w:val="16"/>
                <w:szCs w:val="16"/>
                <w:lang w:val="en-GB"/>
                <w:rPrChange w:id="124" w:author="Daniel Jvirblis" w:date="2021-10-21T05:52:00Z">
                  <w:rPr>
                    <w:lang w:val="en-GB"/>
                  </w:rPr>
                </w:rPrChange>
              </w:rPr>
            </w:pPr>
            <w:r w:rsidRPr="00731299">
              <w:rPr>
                <w:sz w:val="16"/>
                <w:szCs w:val="16"/>
                <w:lang w:val="en-GB"/>
                <w:rPrChange w:id="125" w:author="Daniel Jvirblis" w:date="2021-10-21T05:52:00Z">
                  <w:rPr>
                    <w:lang w:val="en-GB"/>
                  </w:rPr>
                </w:rPrChange>
              </w:rPr>
              <w:t xml:space="preserve">6 </w:t>
            </w:r>
            <w:r w:rsidRPr="00731299">
              <w:rPr>
                <w:sz w:val="16"/>
                <w:szCs w:val="16"/>
                <w:lang w:val="ru-RU"/>
              </w:rPr>
              <w:t>лет</w:t>
            </w:r>
          </w:p>
        </w:tc>
        <w:tc>
          <w:tcPr>
            <w:tcW w:w="1206" w:type="dxa"/>
            <w:shd w:val="clear" w:color="auto" w:fill="auto"/>
          </w:tcPr>
          <w:p w:rsidR="00655B4D" w:rsidRPr="00731299" w:rsidRDefault="00655B4D" w:rsidP="00743ABE">
            <w:pPr>
              <w:pStyle w:val="ae"/>
              <w:spacing w:before="5"/>
              <w:rPr>
                <w:sz w:val="16"/>
                <w:szCs w:val="16"/>
                <w:lang w:val="en-GB"/>
                <w:rPrChange w:id="126" w:author="Daniel Jvirblis" w:date="2021-10-21T05:52:00Z">
                  <w:rPr>
                    <w:lang w:val="en-GB"/>
                  </w:rPr>
                </w:rPrChange>
              </w:rPr>
            </w:pPr>
          </w:p>
        </w:tc>
        <w:tc>
          <w:tcPr>
            <w:tcW w:w="1879" w:type="dxa"/>
            <w:shd w:val="clear" w:color="auto" w:fill="auto"/>
          </w:tcPr>
          <w:p w:rsidR="00655B4D" w:rsidRPr="00731299" w:rsidRDefault="00655B4D" w:rsidP="00743ABE">
            <w:pPr>
              <w:pStyle w:val="ae"/>
              <w:spacing w:before="5"/>
              <w:rPr>
                <w:sz w:val="16"/>
                <w:szCs w:val="16"/>
                <w:lang w:val="en-GB"/>
                <w:rPrChange w:id="127" w:author="Daniel Jvirblis" w:date="2021-10-21T05:52:00Z">
                  <w:rPr>
                    <w:lang w:val="en-GB"/>
                  </w:rPr>
                </w:rPrChange>
              </w:rPr>
            </w:pPr>
          </w:p>
        </w:tc>
        <w:tc>
          <w:tcPr>
            <w:tcW w:w="1510" w:type="dxa"/>
          </w:tcPr>
          <w:p w:rsidR="00655B4D" w:rsidRPr="00731299" w:rsidRDefault="00655B4D" w:rsidP="00743ABE">
            <w:pPr>
              <w:pStyle w:val="ae"/>
              <w:spacing w:before="5"/>
              <w:rPr>
                <w:sz w:val="16"/>
                <w:szCs w:val="16"/>
                <w:lang w:val="en-GB"/>
                <w:rPrChange w:id="128" w:author="Daniel Jvirblis" w:date="2021-10-21T05:52:00Z">
                  <w:rPr>
                    <w:lang w:val="en-GB"/>
                  </w:rPr>
                </w:rPrChange>
              </w:rPr>
            </w:pPr>
          </w:p>
        </w:tc>
      </w:tr>
      <w:tr w:rsidR="00655B4D" w:rsidRPr="00731299" w:rsidTr="00743ABE">
        <w:tc>
          <w:tcPr>
            <w:tcW w:w="1574" w:type="dxa"/>
            <w:shd w:val="clear" w:color="auto" w:fill="auto"/>
          </w:tcPr>
          <w:p w:rsidR="00655B4D" w:rsidRPr="00731299" w:rsidRDefault="00655B4D" w:rsidP="00743ABE">
            <w:pPr>
              <w:pStyle w:val="ae"/>
              <w:spacing w:before="5"/>
              <w:rPr>
                <w:sz w:val="16"/>
                <w:szCs w:val="16"/>
                <w:lang w:val="en-GB"/>
                <w:rPrChange w:id="129" w:author="Daniel Jvirblis" w:date="2021-10-21T05:52:00Z">
                  <w:rPr>
                    <w:lang w:val="en-GB"/>
                  </w:rPr>
                </w:rPrChange>
              </w:rPr>
            </w:pPr>
            <w:r w:rsidRPr="00731299">
              <w:rPr>
                <w:b/>
                <w:sz w:val="16"/>
                <w:szCs w:val="16"/>
                <w:lang w:val="en-GB"/>
                <w:rPrChange w:id="130" w:author="Daniel Jvirblis" w:date="2021-10-21T05:52:00Z">
                  <w:rPr>
                    <w:b/>
                    <w:lang w:val="en-GB"/>
                  </w:rPr>
                </w:rPrChange>
              </w:rPr>
              <w:t>DSB</w:t>
            </w:r>
          </w:p>
        </w:tc>
        <w:tc>
          <w:tcPr>
            <w:tcW w:w="1001" w:type="dxa"/>
            <w:shd w:val="clear" w:color="auto" w:fill="auto"/>
          </w:tcPr>
          <w:p w:rsidR="00655B4D" w:rsidRPr="00731299" w:rsidRDefault="00655B4D" w:rsidP="00743ABE">
            <w:pPr>
              <w:pStyle w:val="ae"/>
              <w:spacing w:before="5"/>
              <w:rPr>
                <w:sz w:val="16"/>
                <w:szCs w:val="16"/>
                <w:lang w:val="en-GB"/>
                <w:rPrChange w:id="131" w:author="Daniel Jvirblis" w:date="2021-10-21T05:52:00Z">
                  <w:rPr>
                    <w:lang w:val="en-GB"/>
                  </w:rPr>
                </w:rPrChange>
              </w:rPr>
            </w:pPr>
            <w:r w:rsidRPr="00731299">
              <w:rPr>
                <w:sz w:val="16"/>
                <w:szCs w:val="16"/>
                <w:lang w:val="en-GB"/>
                <w:rPrChange w:id="132" w:author="Daniel Jvirblis" w:date="2021-10-21T05:52:00Z">
                  <w:rPr>
                    <w:lang w:val="en-GB"/>
                  </w:rPr>
                </w:rPrChange>
              </w:rPr>
              <w:t xml:space="preserve">6 </w:t>
            </w:r>
            <w:r w:rsidRPr="00731299">
              <w:rPr>
                <w:sz w:val="16"/>
                <w:szCs w:val="16"/>
                <w:lang w:val="ru-RU"/>
              </w:rPr>
              <w:t>лет</w:t>
            </w:r>
          </w:p>
        </w:tc>
        <w:tc>
          <w:tcPr>
            <w:tcW w:w="1123" w:type="dxa"/>
            <w:shd w:val="clear" w:color="auto" w:fill="auto"/>
          </w:tcPr>
          <w:p w:rsidR="00655B4D" w:rsidRPr="00731299" w:rsidRDefault="00655B4D" w:rsidP="00743ABE">
            <w:pPr>
              <w:pStyle w:val="ae"/>
              <w:spacing w:before="5"/>
              <w:rPr>
                <w:sz w:val="16"/>
                <w:szCs w:val="16"/>
                <w:lang w:val="en-GB"/>
                <w:rPrChange w:id="133" w:author="Daniel Jvirblis" w:date="2021-10-21T05:52:00Z">
                  <w:rPr>
                    <w:lang w:val="en-GB"/>
                  </w:rPr>
                </w:rPrChange>
              </w:rPr>
            </w:pPr>
            <w:r w:rsidRPr="00731299">
              <w:rPr>
                <w:sz w:val="16"/>
                <w:szCs w:val="16"/>
                <w:lang w:val="en-GB"/>
                <w:rPrChange w:id="134" w:author="Daniel Jvirblis" w:date="2021-10-21T05:52:00Z">
                  <w:rPr>
                    <w:lang w:val="en-GB"/>
                  </w:rPr>
                </w:rPrChange>
              </w:rPr>
              <w:t xml:space="preserve">16 </w:t>
            </w:r>
            <w:r w:rsidRPr="00731299">
              <w:rPr>
                <w:sz w:val="16"/>
                <w:szCs w:val="16"/>
                <w:lang w:val="ru-RU"/>
              </w:rPr>
              <w:t>лет</w:t>
            </w:r>
          </w:p>
        </w:tc>
        <w:tc>
          <w:tcPr>
            <w:tcW w:w="1478" w:type="dxa"/>
            <w:shd w:val="clear" w:color="auto" w:fill="auto"/>
          </w:tcPr>
          <w:p w:rsidR="00655B4D" w:rsidRPr="00731299" w:rsidRDefault="00655B4D" w:rsidP="00743ABE">
            <w:pPr>
              <w:pStyle w:val="ae"/>
              <w:spacing w:before="5"/>
              <w:rPr>
                <w:sz w:val="16"/>
                <w:szCs w:val="16"/>
                <w:lang w:val="en-GB"/>
                <w:rPrChange w:id="135" w:author="Daniel Jvirblis" w:date="2021-10-21T05:52:00Z">
                  <w:rPr>
                    <w:lang w:val="en-GB"/>
                  </w:rPr>
                </w:rPrChange>
              </w:rPr>
            </w:pPr>
            <w:r w:rsidRPr="00731299">
              <w:rPr>
                <w:sz w:val="16"/>
                <w:szCs w:val="16"/>
                <w:lang w:val="en-GB"/>
                <w:rPrChange w:id="136" w:author="Daniel Jvirblis" w:date="2021-10-21T05:52:00Z">
                  <w:rPr>
                    <w:lang w:val="en-GB"/>
                  </w:rPr>
                </w:rPrChange>
              </w:rPr>
              <w:t xml:space="preserve">6 </w:t>
            </w:r>
            <w:r w:rsidRPr="00731299">
              <w:rPr>
                <w:sz w:val="16"/>
                <w:szCs w:val="16"/>
                <w:lang w:val="ru-RU"/>
              </w:rPr>
              <w:t>лет</w:t>
            </w:r>
          </w:p>
        </w:tc>
        <w:tc>
          <w:tcPr>
            <w:tcW w:w="1206" w:type="dxa"/>
            <w:shd w:val="clear" w:color="auto" w:fill="auto"/>
          </w:tcPr>
          <w:p w:rsidR="00655B4D" w:rsidRPr="00731299" w:rsidRDefault="00655B4D" w:rsidP="00743ABE">
            <w:pPr>
              <w:pStyle w:val="ae"/>
              <w:spacing w:before="5"/>
              <w:rPr>
                <w:sz w:val="16"/>
                <w:szCs w:val="16"/>
                <w:lang w:val="en-GB"/>
                <w:rPrChange w:id="137" w:author="Daniel Jvirblis" w:date="2021-10-21T05:52:00Z">
                  <w:rPr>
                    <w:lang w:val="en-GB"/>
                  </w:rPr>
                </w:rPrChange>
              </w:rPr>
            </w:pPr>
          </w:p>
        </w:tc>
        <w:tc>
          <w:tcPr>
            <w:tcW w:w="1879" w:type="dxa"/>
            <w:shd w:val="clear" w:color="auto" w:fill="auto"/>
          </w:tcPr>
          <w:p w:rsidR="00655B4D" w:rsidRPr="00731299" w:rsidRDefault="00655B4D" w:rsidP="00743ABE">
            <w:pPr>
              <w:pStyle w:val="ae"/>
              <w:spacing w:before="5"/>
              <w:rPr>
                <w:sz w:val="16"/>
                <w:szCs w:val="16"/>
                <w:lang w:val="en-GB"/>
                <w:rPrChange w:id="138" w:author="Daniel Jvirblis" w:date="2021-10-21T05:52:00Z">
                  <w:rPr>
                    <w:lang w:val="en-GB"/>
                  </w:rPr>
                </w:rPrChange>
              </w:rPr>
            </w:pPr>
          </w:p>
        </w:tc>
        <w:tc>
          <w:tcPr>
            <w:tcW w:w="1510" w:type="dxa"/>
          </w:tcPr>
          <w:p w:rsidR="00655B4D" w:rsidRPr="00731299" w:rsidRDefault="00655B4D" w:rsidP="00743ABE">
            <w:pPr>
              <w:pStyle w:val="ae"/>
              <w:spacing w:before="5"/>
              <w:rPr>
                <w:sz w:val="16"/>
                <w:szCs w:val="16"/>
                <w:lang w:val="en-GB"/>
                <w:rPrChange w:id="139" w:author="Daniel Jvirblis" w:date="2021-10-21T05:52:00Z">
                  <w:rPr>
                    <w:lang w:val="en-GB"/>
                  </w:rPr>
                </w:rPrChange>
              </w:rPr>
            </w:pPr>
            <w:r w:rsidRPr="00731299">
              <w:rPr>
                <w:sz w:val="16"/>
                <w:szCs w:val="16"/>
                <w:lang w:val="ru-RU"/>
              </w:rPr>
              <w:t>Максимум 2 ребенка</w:t>
            </w:r>
          </w:p>
        </w:tc>
      </w:tr>
      <w:tr w:rsidR="00655B4D" w:rsidRPr="00731299" w:rsidTr="00743ABE">
        <w:tc>
          <w:tcPr>
            <w:tcW w:w="1574" w:type="dxa"/>
            <w:shd w:val="clear" w:color="auto" w:fill="auto"/>
          </w:tcPr>
          <w:p w:rsidR="00655B4D" w:rsidRPr="00731299" w:rsidRDefault="00655B4D" w:rsidP="00743ABE">
            <w:pPr>
              <w:pStyle w:val="ae"/>
              <w:spacing w:before="5"/>
              <w:rPr>
                <w:b/>
                <w:sz w:val="16"/>
                <w:szCs w:val="16"/>
                <w:lang w:val="en-GB"/>
                <w:rPrChange w:id="140" w:author="Daniel Jvirblis" w:date="2021-10-21T05:52:00Z">
                  <w:rPr>
                    <w:b/>
                    <w:lang w:val="en-GB"/>
                  </w:rPr>
                </w:rPrChange>
              </w:rPr>
            </w:pPr>
            <w:r w:rsidRPr="00731299">
              <w:rPr>
                <w:b/>
                <w:sz w:val="16"/>
                <w:szCs w:val="16"/>
                <w:lang w:val="en-GB"/>
                <w:rPrChange w:id="141" w:author="Daniel Jvirblis" w:date="2021-10-21T05:52:00Z">
                  <w:rPr>
                    <w:b/>
                    <w:lang w:val="en-GB"/>
                  </w:rPr>
                </w:rPrChange>
              </w:rPr>
              <w:t>EVR</w:t>
            </w:r>
          </w:p>
        </w:tc>
        <w:tc>
          <w:tcPr>
            <w:tcW w:w="1001" w:type="dxa"/>
            <w:shd w:val="clear" w:color="auto" w:fill="auto"/>
          </w:tcPr>
          <w:p w:rsidR="00655B4D" w:rsidRPr="00731299" w:rsidRDefault="00655B4D" w:rsidP="00743ABE">
            <w:pPr>
              <w:pStyle w:val="ae"/>
              <w:spacing w:before="5"/>
              <w:rPr>
                <w:sz w:val="16"/>
                <w:szCs w:val="16"/>
                <w:lang w:val="en-GB"/>
                <w:rPrChange w:id="142" w:author="Daniel Jvirblis" w:date="2021-10-21T05:52:00Z">
                  <w:rPr>
                    <w:lang w:val="en-GB"/>
                  </w:rPr>
                </w:rPrChange>
              </w:rPr>
            </w:pPr>
          </w:p>
        </w:tc>
        <w:tc>
          <w:tcPr>
            <w:tcW w:w="1123" w:type="dxa"/>
            <w:shd w:val="clear" w:color="auto" w:fill="auto"/>
          </w:tcPr>
          <w:p w:rsidR="00655B4D" w:rsidRPr="00731299" w:rsidRDefault="00655B4D" w:rsidP="00743ABE">
            <w:pPr>
              <w:pStyle w:val="ae"/>
              <w:spacing w:before="5"/>
              <w:rPr>
                <w:sz w:val="16"/>
                <w:szCs w:val="16"/>
                <w:lang w:val="en-GB"/>
                <w:rPrChange w:id="143" w:author="Daniel Jvirblis" w:date="2021-10-21T05:52:00Z">
                  <w:rPr>
                    <w:lang w:val="en-GB"/>
                  </w:rPr>
                </w:rPrChange>
              </w:rPr>
            </w:pPr>
          </w:p>
        </w:tc>
        <w:tc>
          <w:tcPr>
            <w:tcW w:w="1478" w:type="dxa"/>
            <w:shd w:val="clear" w:color="auto" w:fill="auto"/>
          </w:tcPr>
          <w:p w:rsidR="00655B4D" w:rsidRPr="00731299" w:rsidRDefault="00655B4D" w:rsidP="00743ABE">
            <w:pPr>
              <w:pStyle w:val="ae"/>
              <w:spacing w:before="5"/>
              <w:rPr>
                <w:sz w:val="16"/>
                <w:szCs w:val="16"/>
                <w:lang w:val="en-GB"/>
                <w:rPrChange w:id="144" w:author="Daniel Jvirblis" w:date="2021-10-21T05:52:00Z">
                  <w:rPr>
                    <w:lang w:val="en-GB"/>
                  </w:rPr>
                </w:rPrChange>
              </w:rPr>
            </w:pPr>
          </w:p>
        </w:tc>
        <w:tc>
          <w:tcPr>
            <w:tcW w:w="1206" w:type="dxa"/>
            <w:shd w:val="clear" w:color="auto" w:fill="auto"/>
          </w:tcPr>
          <w:p w:rsidR="00655B4D" w:rsidRPr="00731299" w:rsidRDefault="00655B4D" w:rsidP="00743ABE">
            <w:pPr>
              <w:pStyle w:val="ae"/>
              <w:spacing w:before="5"/>
              <w:rPr>
                <w:sz w:val="16"/>
                <w:szCs w:val="16"/>
                <w:lang w:val="en-GB"/>
                <w:rPrChange w:id="145" w:author="Daniel Jvirblis" w:date="2021-10-21T05:52:00Z">
                  <w:rPr>
                    <w:lang w:val="en-GB"/>
                  </w:rPr>
                </w:rPrChange>
              </w:rPr>
            </w:pPr>
          </w:p>
        </w:tc>
        <w:tc>
          <w:tcPr>
            <w:tcW w:w="1879" w:type="dxa"/>
            <w:shd w:val="clear" w:color="auto" w:fill="auto"/>
          </w:tcPr>
          <w:p w:rsidR="00655B4D" w:rsidRPr="00731299" w:rsidRDefault="00655B4D" w:rsidP="00743ABE">
            <w:pPr>
              <w:pStyle w:val="ae"/>
              <w:spacing w:before="5"/>
              <w:rPr>
                <w:sz w:val="16"/>
                <w:szCs w:val="16"/>
                <w:lang w:val="en-GB"/>
                <w:rPrChange w:id="146" w:author="Daniel Jvirblis" w:date="2021-10-21T05:52:00Z">
                  <w:rPr>
                    <w:lang w:val="en-GB"/>
                  </w:rPr>
                </w:rPrChange>
              </w:rPr>
            </w:pPr>
          </w:p>
        </w:tc>
        <w:tc>
          <w:tcPr>
            <w:tcW w:w="1510" w:type="dxa"/>
          </w:tcPr>
          <w:p w:rsidR="00655B4D" w:rsidRPr="00731299" w:rsidRDefault="00655B4D" w:rsidP="00743ABE">
            <w:pPr>
              <w:pStyle w:val="ae"/>
              <w:spacing w:before="5"/>
              <w:rPr>
                <w:sz w:val="16"/>
                <w:szCs w:val="16"/>
                <w:lang w:val="en-GB"/>
                <w:rPrChange w:id="147" w:author="Daniel Jvirblis" w:date="2021-10-21T05:52:00Z">
                  <w:rPr>
                    <w:lang w:val="en-GB"/>
                  </w:rPr>
                </w:rPrChange>
              </w:rPr>
            </w:pPr>
          </w:p>
        </w:tc>
      </w:tr>
      <w:tr w:rsidR="00655B4D" w:rsidRPr="00731299" w:rsidTr="00743ABE">
        <w:tc>
          <w:tcPr>
            <w:tcW w:w="1574" w:type="dxa"/>
            <w:shd w:val="clear" w:color="auto" w:fill="auto"/>
          </w:tcPr>
          <w:p w:rsidR="00655B4D" w:rsidRPr="00731299" w:rsidRDefault="00655B4D" w:rsidP="00743ABE">
            <w:pPr>
              <w:pStyle w:val="ae"/>
              <w:spacing w:before="5"/>
              <w:rPr>
                <w:sz w:val="16"/>
                <w:szCs w:val="16"/>
                <w:lang w:val="en-GB"/>
                <w:rPrChange w:id="148" w:author="Daniel Jvirblis" w:date="2021-10-21T05:52:00Z">
                  <w:rPr>
                    <w:lang w:val="en-GB"/>
                  </w:rPr>
                </w:rPrChange>
              </w:rPr>
            </w:pPr>
            <w:r w:rsidRPr="00731299">
              <w:rPr>
                <w:b/>
                <w:sz w:val="16"/>
                <w:szCs w:val="16"/>
                <w:lang w:val="en-GB"/>
                <w:rPrChange w:id="149" w:author="Daniel Jvirblis" w:date="2021-10-21T05:52:00Z">
                  <w:rPr>
                    <w:b/>
                    <w:lang w:val="en-GB"/>
                  </w:rPr>
                </w:rPrChange>
              </w:rPr>
              <w:t>HZ</w:t>
            </w:r>
          </w:p>
        </w:tc>
        <w:tc>
          <w:tcPr>
            <w:tcW w:w="1001" w:type="dxa"/>
            <w:shd w:val="clear" w:color="auto" w:fill="auto"/>
          </w:tcPr>
          <w:p w:rsidR="00655B4D" w:rsidRPr="00731299" w:rsidRDefault="00655B4D" w:rsidP="00743ABE">
            <w:pPr>
              <w:pStyle w:val="ae"/>
              <w:spacing w:before="5"/>
              <w:rPr>
                <w:sz w:val="16"/>
                <w:szCs w:val="16"/>
                <w:lang w:val="en-GB"/>
                <w:rPrChange w:id="150" w:author="Daniel Jvirblis" w:date="2021-10-21T05:52:00Z">
                  <w:rPr>
                    <w:lang w:val="en-GB"/>
                  </w:rPr>
                </w:rPrChange>
              </w:rPr>
            </w:pPr>
            <w:r w:rsidRPr="00731299">
              <w:rPr>
                <w:sz w:val="16"/>
                <w:szCs w:val="16"/>
                <w:lang w:val="en-GB"/>
                <w:rPrChange w:id="151" w:author="Daniel Jvirblis" w:date="2021-10-21T05:52:00Z">
                  <w:rPr>
                    <w:lang w:val="en-GB"/>
                  </w:rPr>
                </w:rPrChange>
              </w:rPr>
              <w:t xml:space="preserve">6 </w:t>
            </w:r>
            <w:r w:rsidRPr="00731299">
              <w:rPr>
                <w:sz w:val="16"/>
                <w:szCs w:val="16"/>
                <w:lang w:val="ru-RU"/>
              </w:rPr>
              <w:t>лет</w:t>
            </w:r>
          </w:p>
        </w:tc>
        <w:tc>
          <w:tcPr>
            <w:tcW w:w="1123" w:type="dxa"/>
            <w:shd w:val="clear" w:color="auto" w:fill="auto"/>
          </w:tcPr>
          <w:p w:rsidR="00655B4D" w:rsidRPr="00731299" w:rsidRDefault="00655B4D" w:rsidP="00743ABE">
            <w:pPr>
              <w:pStyle w:val="ae"/>
              <w:spacing w:before="5"/>
              <w:rPr>
                <w:sz w:val="16"/>
                <w:szCs w:val="16"/>
                <w:lang w:val="en-GB"/>
                <w:rPrChange w:id="152" w:author="Daniel Jvirblis" w:date="2021-10-21T05:52:00Z">
                  <w:rPr>
                    <w:lang w:val="en-GB"/>
                  </w:rPr>
                </w:rPrChange>
              </w:rPr>
            </w:pPr>
            <w:r w:rsidRPr="00731299">
              <w:rPr>
                <w:sz w:val="16"/>
                <w:szCs w:val="16"/>
                <w:lang w:val="en-GB"/>
                <w:rPrChange w:id="153" w:author="Daniel Jvirblis" w:date="2021-10-21T05:52:00Z">
                  <w:rPr>
                    <w:lang w:val="en-GB"/>
                  </w:rPr>
                </w:rPrChange>
              </w:rPr>
              <w:t xml:space="preserve">12 </w:t>
            </w:r>
            <w:r w:rsidRPr="00731299">
              <w:rPr>
                <w:sz w:val="16"/>
                <w:szCs w:val="16"/>
                <w:lang w:val="ru-RU"/>
              </w:rPr>
              <w:t>лет</w:t>
            </w:r>
          </w:p>
        </w:tc>
        <w:tc>
          <w:tcPr>
            <w:tcW w:w="1478" w:type="dxa"/>
            <w:shd w:val="clear" w:color="auto" w:fill="auto"/>
          </w:tcPr>
          <w:p w:rsidR="00655B4D" w:rsidRPr="00731299" w:rsidRDefault="00655B4D" w:rsidP="00743ABE">
            <w:pPr>
              <w:pStyle w:val="ae"/>
              <w:spacing w:before="5"/>
              <w:rPr>
                <w:sz w:val="16"/>
                <w:szCs w:val="16"/>
                <w:lang w:val="en-GB"/>
                <w:rPrChange w:id="154" w:author="Daniel Jvirblis" w:date="2021-10-21T05:52:00Z">
                  <w:rPr>
                    <w:lang w:val="en-GB"/>
                  </w:rPr>
                </w:rPrChange>
              </w:rPr>
            </w:pPr>
            <w:r w:rsidRPr="00731299">
              <w:rPr>
                <w:sz w:val="16"/>
                <w:szCs w:val="16"/>
                <w:lang w:val="en-GB"/>
                <w:rPrChange w:id="155" w:author="Daniel Jvirblis" w:date="2021-10-21T05:52:00Z">
                  <w:rPr>
                    <w:lang w:val="en-GB"/>
                  </w:rPr>
                </w:rPrChange>
              </w:rPr>
              <w:t xml:space="preserve">6 </w:t>
            </w:r>
            <w:r w:rsidRPr="00731299">
              <w:rPr>
                <w:sz w:val="16"/>
                <w:szCs w:val="16"/>
                <w:lang w:val="ru-RU"/>
              </w:rPr>
              <w:t>лет</w:t>
            </w:r>
          </w:p>
        </w:tc>
        <w:tc>
          <w:tcPr>
            <w:tcW w:w="1206" w:type="dxa"/>
            <w:shd w:val="clear" w:color="auto" w:fill="auto"/>
          </w:tcPr>
          <w:p w:rsidR="00655B4D" w:rsidRPr="00731299" w:rsidRDefault="00655B4D" w:rsidP="00743ABE">
            <w:pPr>
              <w:pStyle w:val="ae"/>
              <w:spacing w:before="5"/>
              <w:rPr>
                <w:sz w:val="16"/>
                <w:szCs w:val="16"/>
                <w:lang w:val="en-GB"/>
                <w:rPrChange w:id="156" w:author="Daniel Jvirblis" w:date="2021-10-21T05:52:00Z">
                  <w:rPr>
                    <w:lang w:val="en-GB"/>
                  </w:rPr>
                </w:rPrChange>
              </w:rPr>
            </w:pPr>
          </w:p>
        </w:tc>
        <w:tc>
          <w:tcPr>
            <w:tcW w:w="1879" w:type="dxa"/>
            <w:shd w:val="clear" w:color="auto" w:fill="auto"/>
          </w:tcPr>
          <w:p w:rsidR="00655B4D" w:rsidRPr="00731299" w:rsidRDefault="00655B4D" w:rsidP="00743ABE">
            <w:pPr>
              <w:pStyle w:val="ae"/>
              <w:spacing w:before="5"/>
              <w:rPr>
                <w:sz w:val="16"/>
                <w:szCs w:val="16"/>
                <w:lang w:val="en-GB"/>
                <w:rPrChange w:id="157" w:author="Daniel Jvirblis" w:date="2021-10-21T05:52:00Z">
                  <w:rPr>
                    <w:lang w:val="en-GB"/>
                  </w:rPr>
                </w:rPrChange>
              </w:rPr>
            </w:pPr>
          </w:p>
        </w:tc>
        <w:tc>
          <w:tcPr>
            <w:tcW w:w="1510" w:type="dxa"/>
          </w:tcPr>
          <w:p w:rsidR="00655B4D" w:rsidRPr="00731299" w:rsidRDefault="00655B4D" w:rsidP="00743ABE">
            <w:pPr>
              <w:pStyle w:val="ae"/>
              <w:spacing w:before="5"/>
              <w:rPr>
                <w:sz w:val="16"/>
                <w:szCs w:val="16"/>
                <w:lang w:val="en-GB"/>
                <w:rPrChange w:id="158" w:author="Daniel Jvirblis" w:date="2021-10-21T05:52:00Z">
                  <w:rPr>
                    <w:lang w:val="en-GB"/>
                  </w:rPr>
                </w:rPrChange>
              </w:rPr>
            </w:pPr>
          </w:p>
        </w:tc>
      </w:tr>
      <w:tr w:rsidR="00655B4D" w:rsidRPr="00731299" w:rsidTr="00743ABE">
        <w:trPr>
          <w:trHeight w:val="473"/>
        </w:trPr>
        <w:tc>
          <w:tcPr>
            <w:tcW w:w="1574" w:type="dxa"/>
            <w:shd w:val="clear" w:color="auto" w:fill="auto"/>
          </w:tcPr>
          <w:p w:rsidR="00655B4D" w:rsidRPr="00731299" w:rsidRDefault="00655B4D" w:rsidP="00743ABE">
            <w:pPr>
              <w:pStyle w:val="ae"/>
              <w:spacing w:before="5"/>
              <w:rPr>
                <w:b/>
                <w:sz w:val="16"/>
                <w:szCs w:val="16"/>
                <w:lang w:val="en-GB"/>
                <w:rPrChange w:id="159" w:author="Daniel Jvirblis" w:date="2021-10-21T05:52:00Z">
                  <w:rPr>
                    <w:b/>
                    <w:lang w:val="en-GB"/>
                  </w:rPr>
                </w:rPrChange>
              </w:rPr>
            </w:pPr>
            <w:r w:rsidRPr="00731299">
              <w:rPr>
                <w:b/>
                <w:sz w:val="16"/>
                <w:szCs w:val="16"/>
                <w:lang w:val="en-GB"/>
                <w:rPrChange w:id="160" w:author="Daniel Jvirblis" w:date="2021-10-21T05:52:00Z">
                  <w:rPr>
                    <w:b/>
                    <w:lang w:val="en-GB"/>
                  </w:rPr>
                </w:rPrChange>
              </w:rPr>
              <w:t>KZH</w:t>
            </w:r>
          </w:p>
        </w:tc>
        <w:tc>
          <w:tcPr>
            <w:tcW w:w="1001" w:type="dxa"/>
            <w:shd w:val="clear" w:color="auto" w:fill="auto"/>
          </w:tcPr>
          <w:p w:rsidR="00655B4D" w:rsidRPr="00731299" w:rsidRDefault="00655B4D" w:rsidP="00743ABE">
            <w:pPr>
              <w:pStyle w:val="ae"/>
              <w:spacing w:before="5"/>
              <w:rPr>
                <w:sz w:val="16"/>
                <w:szCs w:val="16"/>
                <w:lang w:val="en-GB"/>
                <w:rPrChange w:id="161" w:author="Daniel Jvirblis" w:date="2021-10-21T05:52:00Z">
                  <w:rPr>
                    <w:lang w:val="en-GB"/>
                  </w:rPr>
                </w:rPrChange>
              </w:rPr>
            </w:pPr>
          </w:p>
        </w:tc>
        <w:tc>
          <w:tcPr>
            <w:tcW w:w="1123" w:type="dxa"/>
            <w:shd w:val="clear" w:color="auto" w:fill="auto"/>
          </w:tcPr>
          <w:p w:rsidR="00655B4D" w:rsidRPr="00731299" w:rsidRDefault="00655B4D" w:rsidP="00743ABE">
            <w:pPr>
              <w:pStyle w:val="ae"/>
              <w:spacing w:before="5"/>
              <w:rPr>
                <w:sz w:val="16"/>
                <w:szCs w:val="16"/>
                <w:lang w:val="en-GB"/>
                <w:rPrChange w:id="162" w:author="Daniel Jvirblis" w:date="2021-10-21T05:52:00Z">
                  <w:rPr>
                    <w:lang w:val="en-GB"/>
                  </w:rPr>
                </w:rPrChange>
              </w:rPr>
            </w:pPr>
          </w:p>
        </w:tc>
        <w:tc>
          <w:tcPr>
            <w:tcW w:w="1478" w:type="dxa"/>
            <w:shd w:val="clear" w:color="auto" w:fill="auto"/>
          </w:tcPr>
          <w:p w:rsidR="00655B4D" w:rsidRPr="00731299" w:rsidRDefault="00655B4D" w:rsidP="00743ABE">
            <w:pPr>
              <w:pStyle w:val="ae"/>
              <w:spacing w:before="5"/>
              <w:rPr>
                <w:sz w:val="16"/>
                <w:szCs w:val="16"/>
                <w:lang w:val="en-GB"/>
                <w:rPrChange w:id="163" w:author="Daniel Jvirblis" w:date="2021-10-21T05:52:00Z">
                  <w:rPr>
                    <w:lang w:val="en-GB"/>
                  </w:rPr>
                </w:rPrChange>
              </w:rPr>
            </w:pPr>
          </w:p>
        </w:tc>
        <w:tc>
          <w:tcPr>
            <w:tcW w:w="1206" w:type="dxa"/>
            <w:shd w:val="clear" w:color="auto" w:fill="auto"/>
          </w:tcPr>
          <w:p w:rsidR="00655B4D" w:rsidRPr="00731299" w:rsidRDefault="00655B4D" w:rsidP="00743ABE">
            <w:pPr>
              <w:pStyle w:val="ae"/>
              <w:spacing w:before="5"/>
              <w:rPr>
                <w:sz w:val="16"/>
                <w:szCs w:val="16"/>
                <w:lang w:val="en-GB"/>
                <w:rPrChange w:id="164" w:author="Daniel Jvirblis" w:date="2021-10-21T05:52:00Z">
                  <w:rPr>
                    <w:lang w:val="en-GB"/>
                  </w:rPr>
                </w:rPrChange>
              </w:rPr>
            </w:pPr>
          </w:p>
        </w:tc>
        <w:tc>
          <w:tcPr>
            <w:tcW w:w="1879" w:type="dxa"/>
            <w:shd w:val="clear" w:color="auto" w:fill="auto"/>
          </w:tcPr>
          <w:p w:rsidR="00655B4D" w:rsidRPr="00731299" w:rsidRDefault="00655B4D" w:rsidP="00743ABE">
            <w:pPr>
              <w:pStyle w:val="ae"/>
              <w:spacing w:before="5"/>
              <w:rPr>
                <w:sz w:val="16"/>
                <w:szCs w:val="16"/>
                <w:lang w:val="en-GB"/>
                <w:rPrChange w:id="165" w:author="Daniel Jvirblis" w:date="2021-10-21T05:52:00Z">
                  <w:rPr>
                    <w:lang w:val="en-GB"/>
                  </w:rPr>
                </w:rPrChange>
              </w:rPr>
            </w:pPr>
          </w:p>
        </w:tc>
        <w:tc>
          <w:tcPr>
            <w:tcW w:w="1510" w:type="dxa"/>
          </w:tcPr>
          <w:p w:rsidR="00655B4D" w:rsidRPr="00731299" w:rsidRDefault="00655B4D" w:rsidP="00743ABE">
            <w:pPr>
              <w:pStyle w:val="ae"/>
              <w:spacing w:before="5"/>
              <w:rPr>
                <w:sz w:val="16"/>
                <w:szCs w:val="16"/>
                <w:lang w:val="en-GB"/>
                <w:rPrChange w:id="166" w:author="Daniel Jvirblis" w:date="2021-10-21T05:52:00Z">
                  <w:rPr>
                    <w:lang w:val="en-GB"/>
                  </w:rPr>
                </w:rPrChange>
              </w:rPr>
            </w:pPr>
          </w:p>
        </w:tc>
      </w:tr>
      <w:tr w:rsidR="00655B4D" w:rsidRPr="00731299" w:rsidTr="00743ABE">
        <w:trPr>
          <w:trHeight w:val="473"/>
        </w:trPr>
        <w:tc>
          <w:tcPr>
            <w:tcW w:w="1574" w:type="dxa"/>
            <w:shd w:val="clear" w:color="auto" w:fill="auto"/>
          </w:tcPr>
          <w:p w:rsidR="00655B4D" w:rsidRPr="00731299" w:rsidRDefault="00655B4D" w:rsidP="00743ABE">
            <w:pPr>
              <w:pStyle w:val="ae"/>
              <w:spacing w:before="5"/>
              <w:rPr>
                <w:b/>
                <w:sz w:val="16"/>
                <w:szCs w:val="16"/>
                <w:lang w:val="en-GB"/>
                <w:rPrChange w:id="167" w:author="Daniel Jvirblis" w:date="2021-10-21T05:52:00Z">
                  <w:rPr>
                    <w:b/>
                    <w:lang w:val="en-GB"/>
                  </w:rPr>
                </w:rPrChange>
              </w:rPr>
            </w:pPr>
            <w:r w:rsidRPr="00731299">
              <w:rPr>
                <w:b/>
                <w:sz w:val="16"/>
                <w:szCs w:val="16"/>
                <w:lang w:val="en-GB"/>
                <w:rPrChange w:id="168" w:author="Daniel Jvirblis" w:date="2021-10-21T05:52:00Z">
                  <w:rPr>
                    <w:b/>
                    <w:lang w:val="en-GB"/>
                  </w:rPr>
                </w:rPrChange>
              </w:rPr>
              <w:t>LDZ</w:t>
            </w:r>
          </w:p>
        </w:tc>
        <w:tc>
          <w:tcPr>
            <w:tcW w:w="1001" w:type="dxa"/>
            <w:shd w:val="clear" w:color="auto" w:fill="auto"/>
          </w:tcPr>
          <w:p w:rsidR="00655B4D" w:rsidRPr="00731299" w:rsidRDefault="00655B4D" w:rsidP="00743ABE">
            <w:pPr>
              <w:pStyle w:val="ae"/>
              <w:spacing w:before="5"/>
              <w:rPr>
                <w:sz w:val="16"/>
                <w:szCs w:val="16"/>
                <w:lang w:val="en-GB"/>
                <w:rPrChange w:id="169" w:author="Daniel Jvirblis" w:date="2021-10-21T05:52:00Z">
                  <w:rPr>
                    <w:lang w:val="en-GB"/>
                  </w:rPr>
                </w:rPrChange>
              </w:rPr>
            </w:pPr>
            <w:r w:rsidRPr="00731299">
              <w:rPr>
                <w:sz w:val="16"/>
                <w:szCs w:val="16"/>
                <w:lang w:val="en-GB"/>
                <w:rPrChange w:id="170" w:author="Daniel Jvirblis" w:date="2021-10-21T05:52:00Z">
                  <w:rPr>
                    <w:lang w:val="en-GB"/>
                  </w:rPr>
                </w:rPrChange>
              </w:rPr>
              <w:t xml:space="preserve">4 </w:t>
            </w:r>
            <w:r w:rsidRPr="00731299">
              <w:rPr>
                <w:sz w:val="16"/>
                <w:szCs w:val="16"/>
              </w:rPr>
              <w:t>года</w:t>
            </w:r>
          </w:p>
        </w:tc>
        <w:tc>
          <w:tcPr>
            <w:tcW w:w="1123" w:type="dxa"/>
            <w:shd w:val="clear" w:color="auto" w:fill="auto"/>
          </w:tcPr>
          <w:p w:rsidR="00655B4D" w:rsidRPr="00731299" w:rsidRDefault="00655B4D" w:rsidP="00743ABE">
            <w:pPr>
              <w:pStyle w:val="ae"/>
              <w:spacing w:before="5"/>
              <w:rPr>
                <w:sz w:val="16"/>
                <w:szCs w:val="16"/>
                <w:lang w:val="en-GB"/>
                <w:rPrChange w:id="171" w:author="Daniel Jvirblis" w:date="2021-10-21T05:52:00Z">
                  <w:rPr>
                    <w:lang w:val="en-GB"/>
                  </w:rPr>
                </w:rPrChange>
              </w:rPr>
            </w:pPr>
            <w:r w:rsidRPr="00731299">
              <w:rPr>
                <w:sz w:val="16"/>
                <w:szCs w:val="16"/>
                <w:lang w:val="en-GB"/>
                <w:rPrChange w:id="172" w:author="Daniel Jvirblis" w:date="2021-10-21T05:52:00Z">
                  <w:rPr>
                    <w:lang w:val="en-GB"/>
                  </w:rPr>
                </w:rPrChange>
              </w:rPr>
              <w:t xml:space="preserve">12 </w:t>
            </w:r>
            <w:r w:rsidRPr="00731299">
              <w:rPr>
                <w:sz w:val="16"/>
                <w:szCs w:val="16"/>
                <w:lang w:val="ru-RU"/>
              </w:rPr>
              <w:t>лет</w:t>
            </w:r>
          </w:p>
        </w:tc>
        <w:tc>
          <w:tcPr>
            <w:tcW w:w="1478" w:type="dxa"/>
            <w:shd w:val="clear" w:color="auto" w:fill="auto"/>
          </w:tcPr>
          <w:p w:rsidR="00655B4D" w:rsidRPr="00731299" w:rsidRDefault="00655B4D" w:rsidP="00743ABE">
            <w:pPr>
              <w:pStyle w:val="ae"/>
              <w:spacing w:before="5"/>
              <w:rPr>
                <w:sz w:val="16"/>
                <w:szCs w:val="16"/>
                <w:lang w:val="ru-RU"/>
                <w:rPrChange w:id="173" w:author="Daniel Jvirblis" w:date="2021-10-21T05:52:00Z">
                  <w:rPr>
                    <w:lang w:val="en-GB"/>
                  </w:rPr>
                </w:rPrChange>
              </w:rPr>
            </w:pPr>
            <w:r w:rsidRPr="00731299">
              <w:rPr>
                <w:sz w:val="16"/>
                <w:szCs w:val="16"/>
                <w:lang w:val="ru-RU"/>
                <w:rPrChange w:id="174" w:author="Daniel Jvirblis" w:date="2021-10-21T05:52:00Z">
                  <w:rPr>
                    <w:lang w:val="ru-RU"/>
                  </w:rPr>
                </w:rPrChange>
              </w:rPr>
              <w:t>Возрастное ограничение отсутствует</w:t>
            </w:r>
          </w:p>
        </w:tc>
        <w:tc>
          <w:tcPr>
            <w:tcW w:w="1206" w:type="dxa"/>
            <w:shd w:val="clear" w:color="auto" w:fill="auto"/>
          </w:tcPr>
          <w:p w:rsidR="00655B4D" w:rsidRPr="00731299" w:rsidRDefault="00655B4D" w:rsidP="00743ABE">
            <w:pPr>
              <w:pStyle w:val="ae"/>
              <w:spacing w:before="5"/>
              <w:rPr>
                <w:sz w:val="16"/>
                <w:szCs w:val="16"/>
                <w:lang w:val="en-GB"/>
                <w:rPrChange w:id="175" w:author="Daniel Jvirblis" w:date="2021-10-21T05:52:00Z">
                  <w:rPr>
                    <w:lang w:val="en-GB"/>
                  </w:rPr>
                </w:rPrChange>
              </w:rPr>
            </w:pPr>
            <w:r w:rsidRPr="00731299">
              <w:rPr>
                <w:sz w:val="16"/>
                <w:szCs w:val="16"/>
                <w:lang w:val="en-GB"/>
                <w:rPrChange w:id="176" w:author="Daniel Jvirblis" w:date="2021-10-21T05:52:00Z">
                  <w:rPr>
                    <w:lang w:val="en-GB"/>
                  </w:rPr>
                </w:rPrChange>
              </w:rPr>
              <w:t xml:space="preserve">18 </w:t>
            </w:r>
            <w:r w:rsidRPr="00731299">
              <w:rPr>
                <w:sz w:val="16"/>
                <w:szCs w:val="16"/>
                <w:lang w:val="ru-RU"/>
              </w:rPr>
              <w:t>лет</w:t>
            </w:r>
          </w:p>
        </w:tc>
        <w:tc>
          <w:tcPr>
            <w:tcW w:w="1879" w:type="dxa"/>
            <w:shd w:val="clear" w:color="auto" w:fill="auto"/>
          </w:tcPr>
          <w:p w:rsidR="00655B4D" w:rsidRPr="00731299" w:rsidRDefault="00655B4D" w:rsidP="00743ABE">
            <w:pPr>
              <w:pStyle w:val="ae"/>
              <w:spacing w:before="5"/>
              <w:rPr>
                <w:sz w:val="16"/>
                <w:szCs w:val="16"/>
                <w:lang w:val="en-GB"/>
                <w:rPrChange w:id="177" w:author="Daniel Jvirblis" w:date="2021-10-21T05:52:00Z">
                  <w:rPr>
                    <w:lang w:val="en-GB"/>
                  </w:rPr>
                </w:rPrChange>
              </w:rPr>
            </w:pPr>
          </w:p>
        </w:tc>
        <w:tc>
          <w:tcPr>
            <w:tcW w:w="1510" w:type="dxa"/>
          </w:tcPr>
          <w:p w:rsidR="00655B4D" w:rsidRPr="00731299" w:rsidRDefault="00655B4D" w:rsidP="00743ABE">
            <w:pPr>
              <w:pStyle w:val="ae"/>
              <w:spacing w:before="5"/>
              <w:rPr>
                <w:sz w:val="16"/>
                <w:szCs w:val="16"/>
                <w:lang w:val="en-GB"/>
                <w:rPrChange w:id="178" w:author="Daniel Jvirblis" w:date="2021-10-21T05:52:00Z">
                  <w:rPr>
                    <w:lang w:val="en-GB"/>
                  </w:rPr>
                </w:rPrChange>
              </w:rPr>
            </w:pPr>
          </w:p>
        </w:tc>
      </w:tr>
      <w:tr w:rsidR="00655B4D" w:rsidRPr="00731299" w:rsidTr="00743ABE">
        <w:trPr>
          <w:trHeight w:val="473"/>
        </w:trPr>
        <w:tc>
          <w:tcPr>
            <w:tcW w:w="1574" w:type="dxa"/>
            <w:shd w:val="clear" w:color="auto" w:fill="auto"/>
          </w:tcPr>
          <w:p w:rsidR="00655B4D" w:rsidRPr="00731299" w:rsidRDefault="00655B4D" w:rsidP="00743ABE">
            <w:pPr>
              <w:pStyle w:val="ae"/>
              <w:spacing w:before="5"/>
              <w:rPr>
                <w:b/>
                <w:sz w:val="16"/>
                <w:szCs w:val="16"/>
                <w:lang w:val="en-GB"/>
                <w:rPrChange w:id="179" w:author="Daniel Jvirblis" w:date="2021-10-21T05:52:00Z">
                  <w:rPr>
                    <w:b/>
                    <w:lang w:val="en-GB"/>
                  </w:rPr>
                </w:rPrChange>
              </w:rPr>
            </w:pPr>
            <w:r w:rsidRPr="00731299">
              <w:rPr>
                <w:b/>
                <w:sz w:val="16"/>
                <w:szCs w:val="16"/>
                <w:lang w:val="en-GB"/>
                <w:rPrChange w:id="180" w:author="Daniel Jvirblis" w:date="2021-10-21T05:52:00Z">
                  <w:rPr>
                    <w:b/>
                    <w:lang w:val="en-GB"/>
                  </w:rPr>
                </w:rPrChange>
              </w:rPr>
              <w:t>LG</w:t>
            </w:r>
          </w:p>
        </w:tc>
        <w:tc>
          <w:tcPr>
            <w:tcW w:w="1001" w:type="dxa"/>
            <w:shd w:val="clear" w:color="auto" w:fill="auto"/>
          </w:tcPr>
          <w:p w:rsidR="00655B4D" w:rsidRPr="00731299" w:rsidRDefault="00655B4D" w:rsidP="00743ABE">
            <w:pPr>
              <w:pStyle w:val="ae"/>
              <w:spacing w:before="5"/>
              <w:rPr>
                <w:sz w:val="16"/>
                <w:szCs w:val="16"/>
                <w:lang w:val="en-GB"/>
                <w:rPrChange w:id="181" w:author="Daniel Jvirblis" w:date="2021-10-21T05:52:00Z">
                  <w:rPr>
                    <w:lang w:val="en-GB"/>
                  </w:rPr>
                </w:rPrChange>
              </w:rPr>
            </w:pPr>
            <w:r w:rsidRPr="00731299">
              <w:rPr>
                <w:sz w:val="16"/>
                <w:szCs w:val="16"/>
                <w:lang w:val="en-GB"/>
                <w:rPrChange w:id="182" w:author="Daniel Jvirblis" w:date="2021-10-21T05:52:00Z">
                  <w:rPr>
                    <w:lang w:val="en-GB"/>
                  </w:rPr>
                </w:rPrChange>
              </w:rPr>
              <w:t xml:space="preserve">6 </w:t>
            </w:r>
            <w:r w:rsidRPr="00731299">
              <w:rPr>
                <w:sz w:val="16"/>
                <w:szCs w:val="16"/>
                <w:lang w:val="ru-RU"/>
              </w:rPr>
              <w:t>лет</w:t>
            </w:r>
          </w:p>
        </w:tc>
        <w:tc>
          <w:tcPr>
            <w:tcW w:w="1123" w:type="dxa"/>
            <w:shd w:val="clear" w:color="auto" w:fill="auto"/>
          </w:tcPr>
          <w:p w:rsidR="00655B4D" w:rsidRPr="00731299" w:rsidRDefault="00655B4D" w:rsidP="00743ABE">
            <w:pPr>
              <w:pStyle w:val="ae"/>
              <w:spacing w:before="5"/>
              <w:rPr>
                <w:sz w:val="16"/>
                <w:szCs w:val="16"/>
                <w:lang w:val="en-GB"/>
                <w:rPrChange w:id="183" w:author="Daniel Jvirblis" w:date="2021-10-21T05:52:00Z">
                  <w:rPr>
                    <w:lang w:val="en-GB"/>
                  </w:rPr>
                </w:rPrChange>
              </w:rPr>
            </w:pPr>
            <w:r w:rsidRPr="00731299">
              <w:rPr>
                <w:sz w:val="16"/>
                <w:szCs w:val="16"/>
                <w:lang w:val="en-GB"/>
                <w:rPrChange w:id="184" w:author="Daniel Jvirblis" w:date="2021-10-21T05:52:00Z">
                  <w:rPr>
                    <w:lang w:val="en-GB"/>
                  </w:rPr>
                </w:rPrChange>
              </w:rPr>
              <w:t xml:space="preserve">12 </w:t>
            </w:r>
            <w:r w:rsidRPr="00731299">
              <w:rPr>
                <w:sz w:val="16"/>
                <w:szCs w:val="16"/>
                <w:lang w:val="ru-RU"/>
              </w:rPr>
              <w:t>лет</w:t>
            </w:r>
          </w:p>
        </w:tc>
        <w:tc>
          <w:tcPr>
            <w:tcW w:w="1478" w:type="dxa"/>
            <w:shd w:val="clear" w:color="auto" w:fill="auto"/>
          </w:tcPr>
          <w:p w:rsidR="00655B4D" w:rsidRPr="00731299" w:rsidRDefault="00655B4D" w:rsidP="00743ABE">
            <w:pPr>
              <w:pStyle w:val="ae"/>
              <w:spacing w:before="5"/>
              <w:rPr>
                <w:sz w:val="16"/>
                <w:szCs w:val="16"/>
                <w:lang w:val="en-GB"/>
                <w:rPrChange w:id="185" w:author="Daniel Jvirblis" w:date="2021-10-21T05:52:00Z">
                  <w:rPr>
                    <w:lang w:val="en-GB"/>
                  </w:rPr>
                </w:rPrChange>
              </w:rPr>
            </w:pPr>
            <w:r w:rsidRPr="00731299">
              <w:rPr>
                <w:sz w:val="16"/>
                <w:szCs w:val="16"/>
                <w:lang w:val="en-GB"/>
                <w:rPrChange w:id="186" w:author="Daniel Jvirblis" w:date="2021-10-21T05:52:00Z">
                  <w:rPr>
                    <w:lang w:val="en-GB"/>
                  </w:rPr>
                </w:rPrChange>
              </w:rPr>
              <w:t xml:space="preserve">6 </w:t>
            </w:r>
            <w:r w:rsidRPr="00731299">
              <w:rPr>
                <w:sz w:val="16"/>
                <w:szCs w:val="16"/>
                <w:lang w:val="ru-RU"/>
              </w:rPr>
              <w:t>лет</w:t>
            </w:r>
          </w:p>
        </w:tc>
        <w:tc>
          <w:tcPr>
            <w:tcW w:w="1206" w:type="dxa"/>
            <w:shd w:val="clear" w:color="auto" w:fill="auto"/>
          </w:tcPr>
          <w:p w:rsidR="00655B4D" w:rsidRPr="00731299" w:rsidRDefault="00655B4D" w:rsidP="00743ABE">
            <w:pPr>
              <w:pStyle w:val="ae"/>
              <w:spacing w:before="5"/>
              <w:rPr>
                <w:sz w:val="16"/>
                <w:szCs w:val="16"/>
                <w:lang w:val="en-GB"/>
                <w:rPrChange w:id="187" w:author="Daniel Jvirblis" w:date="2021-10-21T05:52:00Z">
                  <w:rPr>
                    <w:lang w:val="en-GB"/>
                  </w:rPr>
                </w:rPrChange>
              </w:rPr>
            </w:pPr>
          </w:p>
        </w:tc>
        <w:tc>
          <w:tcPr>
            <w:tcW w:w="1879" w:type="dxa"/>
            <w:shd w:val="clear" w:color="auto" w:fill="auto"/>
          </w:tcPr>
          <w:p w:rsidR="00655B4D" w:rsidRPr="00731299" w:rsidRDefault="00655B4D" w:rsidP="00743ABE">
            <w:pPr>
              <w:pStyle w:val="ae"/>
              <w:spacing w:before="5"/>
              <w:rPr>
                <w:sz w:val="16"/>
                <w:szCs w:val="16"/>
                <w:lang w:val="en-GB"/>
                <w:rPrChange w:id="188" w:author="Daniel Jvirblis" w:date="2021-10-21T05:52:00Z">
                  <w:rPr>
                    <w:lang w:val="en-GB"/>
                  </w:rPr>
                </w:rPrChange>
              </w:rPr>
            </w:pPr>
          </w:p>
        </w:tc>
        <w:tc>
          <w:tcPr>
            <w:tcW w:w="1510" w:type="dxa"/>
          </w:tcPr>
          <w:p w:rsidR="00655B4D" w:rsidRPr="00731299" w:rsidRDefault="00655B4D" w:rsidP="00743ABE">
            <w:pPr>
              <w:pStyle w:val="ae"/>
              <w:spacing w:before="5"/>
              <w:rPr>
                <w:sz w:val="16"/>
                <w:szCs w:val="16"/>
                <w:lang w:val="en-GB"/>
                <w:rPrChange w:id="189" w:author="Daniel Jvirblis" w:date="2021-10-21T05:52:00Z">
                  <w:rPr>
                    <w:lang w:val="en-GB"/>
                  </w:rPr>
                </w:rPrChange>
              </w:rPr>
            </w:pPr>
          </w:p>
        </w:tc>
      </w:tr>
      <w:tr w:rsidR="00655B4D" w:rsidRPr="00731299" w:rsidTr="00743ABE">
        <w:tc>
          <w:tcPr>
            <w:tcW w:w="1574" w:type="dxa"/>
            <w:shd w:val="clear" w:color="auto" w:fill="auto"/>
          </w:tcPr>
          <w:p w:rsidR="00655B4D" w:rsidRPr="00731299" w:rsidRDefault="00655B4D" w:rsidP="00743ABE">
            <w:pPr>
              <w:pStyle w:val="ae"/>
              <w:spacing w:before="5"/>
              <w:rPr>
                <w:sz w:val="16"/>
                <w:szCs w:val="16"/>
                <w:lang w:val="en-GB"/>
                <w:rPrChange w:id="190" w:author="Daniel Jvirblis" w:date="2021-10-21T05:52:00Z">
                  <w:rPr>
                    <w:lang w:val="en-GB"/>
                  </w:rPr>
                </w:rPrChange>
              </w:rPr>
            </w:pPr>
            <w:r w:rsidRPr="00731299">
              <w:rPr>
                <w:b/>
                <w:sz w:val="16"/>
                <w:szCs w:val="16"/>
                <w:lang w:val="en-GB"/>
                <w:rPrChange w:id="191" w:author="Daniel Jvirblis" w:date="2021-10-21T05:52:00Z">
                  <w:rPr>
                    <w:b/>
                    <w:lang w:val="en-GB"/>
                  </w:rPr>
                </w:rPrChange>
              </w:rPr>
              <w:t>MÁV-START/ GYSEV</w:t>
            </w:r>
          </w:p>
        </w:tc>
        <w:tc>
          <w:tcPr>
            <w:tcW w:w="1001" w:type="dxa"/>
            <w:shd w:val="clear" w:color="auto" w:fill="auto"/>
          </w:tcPr>
          <w:p w:rsidR="00655B4D" w:rsidRPr="00731299" w:rsidRDefault="00655B4D" w:rsidP="00743ABE">
            <w:pPr>
              <w:pStyle w:val="ae"/>
              <w:spacing w:before="5"/>
              <w:rPr>
                <w:sz w:val="16"/>
                <w:szCs w:val="16"/>
                <w:lang w:val="en-GB"/>
                <w:rPrChange w:id="192" w:author="Daniel Jvirblis" w:date="2021-10-21T05:52:00Z">
                  <w:rPr>
                    <w:lang w:val="en-GB"/>
                  </w:rPr>
                </w:rPrChange>
              </w:rPr>
            </w:pPr>
            <w:r w:rsidRPr="00731299">
              <w:rPr>
                <w:sz w:val="16"/>
                <w:szCs w:val="16"/>
                <w:lang w:val="en-GB"/>
                <w:rPrChange w:id="193" w:author="Daniel Jvirblis" w:date="2021-10-21T05:52:00Z">
                  <w:rPr>
                    <w:lang w:val="en-GB"/>
                  </w:rPr>
                </w:rPrChange>
              </w:rPr>
              <w:t xml:space="preserve">6 </w:t>
            </w:r>
            <w:r w:rsidRPr="00731299">
              <w:rPr>
                <w:sz w:val="16"/>
                <w:szCs w:val="16"/>
                <w:lang w:val="ru-RU"/>
              </w:rPr>
              <w:t>лет</w:t>
            </w:r>
          </w:p>
        </w:tc>
        <w:tc>
          <w:tcPr>
            <w:tcW w:w="1123" w:type="dxa"/>
            <w:shd w:val="clear" w:color="auto" w:fill="auto"/>
          </w:tcPr>
          <w:p w:rsidR="00655B4D" w:rsidRPr="00731299" w:rsidRDefault="00655B4D" w:rsidP="00743ABE">
            <w:pPr>
              <w:pStyle w:val="ae"/>
              <w:spacing w:before="5"/>
              <w:rPr>
                <w:sz w:val="16"/>
                <w:szCs w:val="16"/>
                <w:lang w:val="en-GB"/>
                <w:rPrChange w:id="194" w:author="Daniel Jvirblis" w:date="2021-10-21T05:52:00Z">
                  <w:rPr>
                    <w:lang w:val="en-GB"/>
                  </w:rPr>
                </w:rPrChange>
              </w:rPr>
            </w:pPr>
            <w:r w:rsidRPr="00731299">
              <w:rPr>
                <w:sz w:val="16"/>
                <w:szCs w:val="16"/>
                <w:lang w:val="en-GB"/>
                <w:rPrChange w:id="195" w:author="Daniel Jvirblis" w:date="2021-10-21T05:52:00Z">
                  <w:rPr>
                    <w:lang w:val="en-GB"/>
                  </w:rPr>
                </w:rPrChange>
              </w:rPr>
              <w:t xml:space="preserve">14 </w:t>
            </w:r>
            <w:r w:rsidRPr="00731299">
              <w:rPr>
                <w:sz w:val="16"/>
                <w:szCs w:val="16"/>
                <w:lang w:val="ru-RU"/>
              </w:rPr>
              <w:t>лет</w:t>
            </w:r>
          </w:p>
        </w:tc>
        <w:tc>
          <w:tcPr>
            <w:tcW w:w="1478" w:type="dxa"/>
            <w:shd w:val="clear" w:color="auto" w:fill="auto"/>
          </w:tcPr>
          <w:p w:rsidR="00655B4D" w:rsidRPr="00731299" w:rsidRDefault="00655B4D" w:rsidP="00743ABE">
            <w:pPr>
              <w:pStyle w:val="ae"/>
              <w:spacing w:before="5"/>
              <w:rPr>
                <w:sz w:val="16"/>
                <w:szCs w:val="16"/>
                <w:lang w:val="en-GB"/>
                <w:rPrChange w:id="196" w:author="Daniel Jvirblis" w:date="2021-10-21T05:52:00Z">
                  <w:rPr>
                    <w:lang w:val="en-GB"/>
                  </w:rPr>
                </w:rPrChange>
              </w:rPr>
            </w:pPr>
            <w:r w:rsidRPr="00731299">
              <w:rPr>
                <w:sz w:val="16"/>
                <w:szCs w:val="16"/>
                <w:lang w:val="en-GB"/>
                <w:rPrChange w:id="197" w:author="Daniel Jvirblis" w:date="2021-10-21T05:52:00Z">
                  <w:rPr>
                    <w:lang w:val="en-GB"/>
                  </w:rPr>
                </w:rPrChange>
              </w:rPr>
              <w:t xml:space="preserve">10 </w:t>
            </w:r>
            <w:r w:rsidRPr="00731299">
              <w:rPr>
                <w:sz w:val="16"/>
                <w:szCs w:val="16"/>
                <w:lang w:val="ru-RU"/>
              </w:rPr>
              <w:t>лет</w:t>
            </w:r>
          </w:p>
        </w:tc>
        <w:tc>
          <w:tcPr>
            <w:tcW w:w="1206" w:type="dxa"/>
            <w:shd w:val="clear" w:color="auto" w:fill="auto"/>
          </w:tcPr>
          <w:p w:rsidR="00655B4D" w:rsidRPr="00731299" w:rsidRDefault="00655B4D" w:rsidP="00743ABE">
            <w:pPr>
              <w:pStyle w:val="ae"/>
              <w:spacing w:before="5"/>
              <w:rPr>
                <w:sz w:val="16"/>
                <w:szCs w:val="16"/>
                <w:lang w:val="en-GB"/>
                <w:rPrChange w:id="198" w:author="Daniel Jvirblis" w:date="2021-10-21T05:52:00Z">
                  <w:rPr>
                    <w:lang w:val="en-GB"/>
                  </w:rPr>
                </w:rPrChange>
              </w:rPr>
            </w:pPr>
            <w:r w:rsidRPr="00731299">
              <w:rPr>
                <w:sz w:val="16"/>
                <w:szCs w:val="16"/>
                <w:lang w:val="en-GB"/>
                <w:rPrChange w:id="199" w:author="Daniel Jvirblis" w:date="2021-10-21T05:52:00Z">
                  <w:rPr>
                    <w:lang w:val="en-GB"/>
                  </w:rPr>
                </w:rPrChange>
              </w:rPr>
              <w:t xml:space="preserve">18 </w:t>
            </w:r>
            <w:r w:rsidRPr="00731299">
              <w:rPr>
                <w:sz w:val="16"/>
                <w:szCs w:val="16"/>
                <w:lang w:val="ru-RU"/>
              </w:rPr>
              <w:t>лет</w:t>
            </w:r>
          </w:p>
        </w:tc>
        <w:tc>
          <w:tcPr>
            <w:tcW w:w="1879" w:type="dxa"/>
            <w:shd w:val="clear" w:color="auto" w:fill="auto"/>
          </w:tcPr>
          <w:p w:rsidR="00655B4D" w:rsidRPr="00731299" w:rsidRDefault="00655B4D" w:rsidP="00743ABE">
            <w:pPr>
              <w:pStyle w:val="ae"/>
              <w:spacing w:before="5"/>
              <w:rPr>
                <w:sz w:val="16"/>
                <w:szCs w:val="16"/>
                <w:lang w:val="en-GB"/>
                <w:rPrChange w:id="200" w:author="Daniel Jvirblis" w:date="2021-10-21T05:52:00Z">
                  <w:rPr>
                    <w:lang w:val="en-GB"/>
                  </w:rPr>
                </w:rPrChange>
              </w:rPr>
            </w:pPr>
          </w:p>
        </w:tc>
        <w:tc>
          <w:tcPr>
            <w:tcW w:w="1510" w:type="dxa"/>
          </w:tcPr>
          <w:p w:rsidR="00655B4D" w:rsidRPr="00731299" w:rsidRDefault="00655B4D" w:rsidP="00743ABE">
            <w:pPr>
              <w:pStyle w:val="ae"/>
              <w:spacing w:before="5"/>
              <w:rPr>
                <w:sz w:val="16"/>
                <w:szCs w:val="16"/>
                <w:lang w:val="en-GB"/>
              </w:rPr>
            </w:pPr>
            <w:r w:rsidRPr="00731299">
              <w:rPr>
                <w:sz w:val="16"/>
                <w:szCs w:val="16"/>
                <w:lang w:val="ru-RU"/>
              </w:rPr>
              <w:t xml:space="preserve">Неприменимо </w:t>
            </w:r>
          </w:p>
          <w:p w:rsidR="00655B4D" w:rsidRPr="00731299" w:rsidRDefault="00655B4D" w:rsidP="00743ABE">
            <w:pPr>
              <w:pStyle w:val="ae"/>
              <w:spacing w:before="5"/>
              <w:rPr>
                <w:sz w:val="16"/>
                <w:szCs w:val="16"/>
                <w:lang w:val="en-GB"/>
                <w:rPrChange w:id="201" w:author="Daniel Jvirblis" w:date="2021-10-21T05:52:00Z">
                  <w:rPr>
                    <w:lang w:val="en-GB"/>
                  </w:rPr>
                </w:rPrChange>
              </w:rPr>
            </w:pPr>
            <w:r w:rsidRPr="00731299">
              <w:rPr>
                <w:sz w:val="16"/>
                <w:szCs w:val="16"/>
                <w:lang w:val="en-GB"/>
              </w:rPr>
              <w:t>(</w:t>
            </w:r>
            <w:r w:rsidRPr="00731299">
              <w:rPr>
                <w:sz w:val="16"/>
                <w:szCs w:val="16"/>
                <w:lang w:val="ru-RU"/>
              </w:rPr>
              <w:t>требуется детский билет</w:t>
            </w:r>
            <w:r w:rsidRPr="00731299">
              <w:rPr>
                <w:sz w:val="16"/>
                <w:szCs w:val="16"/>
                <w:lang w:val="en-GB"/>
              </w:rPr>
              <w:t>)</w:t>
            </w:r>
          </w:p>
        </w:tc>
      </w:tr>
      <w:tr w:rsidR="00655B4D" w:rsidRPr="00731299" w:rsidTr="00743ABE">
        <w:tc>
          <w:tcPr>
            <w:tcW w:w="1574" w:type="dxa"/>
            <w:shd w:val="clear" w:color="auto" w:fill="auto"/>
          </w:tcPr>
          <w:p w:rsidR="00655B4D" w:rsidRPr="00731299" w:rsidRDefault="00655B4D" w:rsidP="00743ABE">
            <w:pPr>
              <w:pStyle w:val="ae"/>
              <w:spacing w:before="5"/>
              <w:rPr>
                <w:sz w:val="16"/>
                <w:szCs w:val="16"/>
                <w:lang w:val="en-GB"/>
                <w:rPrChange w:id="202" w:author="Daniel Jvirblis" w:date="2021-10-21T05:52:00Z">
                  <w:rPr>
                    <w:lang w:val="en-GB"/>
                  </w:rPr>
                </w:rPrChange>
              </w:rPr>
            </w:pPr>
            <w:r w:rsidRPr="00731299">
              <w:rPr>
                <w:b/>
                <w:sz w:val="16"/>
                <w:szCs w:val="16"/>
                <w:lang w:val="en-GB"/>
                <w:rPrChange w:id="203" w:author="Daniel Jvirblis" w:date="2021-10-21T05:52:00Z">
                  <w:rPr>
                    <w:b/>
                    <w:lang w:val="en-GB"/>
                  </w:rPr>
                </w:rPrChange>
              </w:rPr>
              <w:t>NIR</w:t>
            </w:r>
          </w:p>
        </w:tc>
        <w:tc>
          <w:tcPr>
            <w:tcW w:w="1001" w:type="dxa"/>
            <w:shd w:val="clear" w:color="auto" w:fill="auto"/>
          </w:tcPr>
          <w:p w:rsidR="00655B4D" w:rsidRPr="00731299" w:rsidRDefault="00655B4D" w:rsidP="00743ABE">
            <w:pPr>
              <w:pStyle w:val="ae"/>
              <w:spacing w:before="5"/>
              <w:rPr>
                <w:sz w:val="16"/>
                <w:szCs w:val="16"/>
                <w:lang w:val="en-GB"/>
                <w:rPrChange w:id="204" w:author="Daniel Jvirblis" w:date="2021-10-21T05:52:00Z">
                  <w:rPr>
                    <w:lang w:val="en-GB"/>
                  </w:rPr>
                </w:rPrChange>
              </w:rPr>
            </w:pPr>
            <w:r w:rsidRPr="00731299">
              <w:rPr>
                <w:sz w:val="16"/>
                <w:szCs w:val="16"/>
                <w:lang w:val="en-GB"/>
                <w:rPrChange w:id="205" w:author="Daniel Jvirblis" w:date="2021-10-21T05:52:00Z">
                  <w:rPr>
                    <w:lang w:val="en-GB"/>
                  </w:rPr>
                </w:rPrChange>
              </w:rPr>
              <w:t xml:space="preserve">4 </w:t>
            </w:r>
            <w:r w:rsidRPr="00731299">
              <w:rPr>
                <w:sz w:val="16"/>
                <w:szCs w:val="16"/>
              </w:rPr>
              <w:t>года</w:t>
            </w:r>
          </w:p>
        </w:tc>
        <w:tc>
          <w:tcPr>
            <w:tcW w:w="1123" w:type="dxa"/>
            <w:shd w:val="clear" w:color="auto" w:fill="auto"/>
          </w:tcPr>
          <w:p w:rsidR="00655B4D" w:rsidRPr="00731299" w:rsidRDefault="00655B4D" w:rsidP="00743ABE">
            <w:pPr>
              <w:pStyle w:val="ae"/>
              <w:spacing w:before="5"/>
              <w:rPr>
                <w:sz w:val="16"/>
                <w:szCs w:val="16"/>
                <w:lang w:val="en-GB"/>
                <w:rPrChange w:id="206" w:author="Daniel Jvirblis" w:date="2021-10-21T05:52:00Z">
                  <w:rPr>
                    <w:lang w:val="en-GB"/>
                  </w:rPr>
                </w:rPrChange>
              </w:rPr>
            </w:pPr>
            <w:r w:rsidRPr="00731299">
              <w:rPr>
                <w:sz w:val="16"/>
                <w:szCs w:val="16"/>
                <w:lang w:val="en-GB"/>
                <w:rPrChange w:id="207" w:author="Daniel Jvirblis" w:date="2021-10-21T05:52:00Z">
                  <w:rPr>
                    <w:lang w:val="en-GB"/>
                  </w:rPr>
                </w:rPrChange>
              </w:rPr>
              <w:t xml:space="preserve">16 </w:t>
            </w:r>
            <w:r w:rsidRPr="00731299">
              <w:rPr>
                <w:sz w:val="16"/>
                <w:szCs w:val="16"/>
                <w:lang w:val="ru-RU"/>
              </w:rPr>
              <w:t>лет</w:t>
            </w:r>
          </w:p>
        </w:tc>
        <w:tc>
          <w:tcPr>
            <w:tcW w:w="1478" w:type="dxa"/>
            <w:shd w:val="clear" w:color="auto" w:fill="auto"/>
          </w:tcPr>
          <w:p w:rsidR="00655B4D" w:rsidRPr="00731299" w:rsidRDefault="00655B4D" w:rsidP="00743ABE">
            <w:pPr>
              <w:pStyle w:val="ae"/>
              <w:spacing w:before="5"/>
              <w:rPr>
                <w:sz w:val="16"/>
                <w:szCs w:val="16"/>
                <w:lang w:val="en-GB"/>
                <w:rPrChange w:id="208" w:author="Daniel Jvirblis" w:date="2021-10-21T05:52:00Z">
                  <w:rPr>
                    <w:lang w:val="en-GB"/>
                  </w:rPr>
                </w:rPrChange>
              </w:rPr>
            </w:pPr>
          </w:p>
        </w:tc>
        <w:tc>
          <w:tcPr>
            <w:tcW w:w="1206" w:type="dxa"/>
            <w:shd w:val="clear" w:color="auto" w:fill="auto"/>
          </w:tcPr>
          <w:p w:rsidR="00655B4D" w:rsidRPr="00731299" w:rsidRDefault="00655B4D" w:rsidP="00743ABE">
            <w:pPr>
              <w:pStyle w:val="ae"/>
              <w:spacing w:before="5"/>
              <w:rPr>
                <w:sz w:val="16"/>
                <w:szCs w:val="16"/>
                <w:lang w:val="en-GB"/>
                <w:rPrChange w:id="209" w:author="Daniel Jvirblis" w:date="2021-10-21T05:52:00Z">
                  <w:rPr>
                    <w:lang w:val="en-GB"/>
                  </w:rPr>
                </w:rPrChange>
              </w:rPr>
            </w:pPr>
          </w:p>
        </w:tc>
        <w:tc>
          <w:tcPr>
            <w:tcW w:w="1879" w:type="dxa"/>
            <w:shd w:val="clear" w:color="auto" w:fill="auto"/>
          </w:tcPr>
          <w:p w:rsidR="00655B4D" w:rsidRPr="00731299" w:rsidRDefault="00655B4D" w:rsidP="00743ABE">
            <w:pPr>
              <w:pStyle w:val="ae"/>
              <w:spacing w:before="5"/>
              <w:rPr>
                <w:sz w:val="16"/>
                <w:szCs w:val="16"/>
                <w:lang w:val="ru-RU"/>
                <w:rPrChange w:id="210" w:author="HOPPE Birgit" w:date="2021-10-22T16:40:00Z">
                  <w:rPr>
                    <w:lang w:val="en-GB"/>
                  </w:rPr>
                </w:rPrChange>
              </w:rPr>
            </w:pPr>
            <w:r w:rsidRPr="00731299">
              <w:rPr>
                <w:sz w:val="16"/>
                <w:szCs w:val="16"/>
                <w:lang w:val="ru-RU"/>
              </w:rPr>
              <w:t>Действует в Великобритании и Ирландии</w:t>
            </w:r>
            <w:r w:rsidRPr="00731299">
              <w:rPr>
                <w:sz w:val="16"/>
                <w:szCs w:val="16"/>
                <w:lang w:val="ru-RU"/>
                <w:rPrChange w:id="211" w:author="HOPPE Birgit" w:date="2021-10-22T16:40:00Z">
                  <w:rPr>
                    <w:sz w:val="16"/>
                    <w:szCs w:val="16"/>
                    <w:lang w:val="en-GB"/>
                  </w:rPr>
                </w:rPrChange>
              </w:rPr>
              <w:t xml:space="preserve"> </w:t>
            </w:r>
            <w:r w:rsidRPr="00731299">
              <w:rPr>
                <w:sz w:val="16"/>
                <w:szCs w:val="16"/>
                <w:lang w:val="ru-RU"/>
              </w:rPr>
              <w:t>(Республика Ирландия и Северная Ирландия) как в ж/д, так в морском сообщении. В морском сообщении с материком детский билет с 4 до 14 лет</w:t>
            </w:r>
            <w:r w:rsidRPr="00731299">
              <w:rPr>
                <w:sz w:val="16"/>
                <w:szCs w:val="16"/>
                <w:lang w:val="ru-RU"/>
                <w:rPrChange w:id="212" w:author="HOPPE Birgit" w:date="2021-10-22T16:40:00Z">
                  <w:rPr>
                    <w:sz w:val="16"/>
                    <w:szCs w:val="16"/>
                    <w:lang w:val="en-GB"/>
                  </w:rPr>
                </w:rPrChange>
              </w:rPr>
              <w:t>.</w:t>
            </w:r>
          </w:p>
        </w:tc>
        <w:tc>
          <w:tcPr>
            <w:tcW w:w="1510" w:type="dxa"/>
          </w:tcPr>
          <w:p w:rsidR="00655B4D" w:rsidRPr="00731299" w:rsidRDefault="00655B4D" w:rsidP="00743ABE">
            <w:pPr>
              <w:pStyle w:val="ae"/>
              <w:spacing w:before="5"/>
              <w:rPr>
                <w:sz w:val="16"/>
                <w:szCs w:val="16"/>
                <w:lang w:val="ru-RU"/>
                <w:rPrChange w:id="213" w:author="HOPPE Birgit" w:date="2021-10-22T16:40:00Z">
                  <w:rPr>
                    <w:lang w:val="en-GB"/>
                  </w:rPr>
                </w:rPrChange>
              </w:rPr>
            </w:pPr>
          </w:p>
        </w:tc>
      </w:tr>
      <w:tr w:rsidR="00655B4D" w:rsidRPr="00731299" w:rsidTr="00743ABE">
        <w:tc>
          <w:tcPr>
            <w:tcW w:w="1574" w:type="dxa"/>
            <w:shd w:val="clear" w:color="auto" w:fill="auto"/>
          </w:tcPr>
          <w:p w:rsidR="00655B4D" w:rsidRPr="00731299" w:rsidRDefault="00655B4D" w:rsidP="00743ABE">
            <w:pPr>
              <w:pStyle w:val="ae"/>
              <w:spacing w:before="5"/>
              <w:rPr>
                <w:sz w:val="16"/>
                <w:szCs w:val="16"/>
                <w:lang w:val="en-GB"/>
                <w:rPrChange w:id="214" w:author="Daniel Jvirblis" w:date="2021-10-21T05:53:00Z">
                  <w:rPr>
                    <w:lang w:val="en-GB"/>
                  </w:rPr>
                </w:rPrChange>
              </w:rPr>
            </w:pPr>
            <w:r w:rsidRPr="00731299">
              <w:rPr>
                <w:b/>
                <w:sz w:val="16"/>
                <w:szCs w:val="16"/>
                <w:lang w:val="en-GB"/>
                <w:rPrChange w:id="215" w:author="Daniel Jvirblis" w:date="2021-10-21T05:53:00Z">
                  <w:rPr>
                    <w:b/>
                    <w:lang w:val="en-GB"/>
                  </w:rPr>
                </w:rPrChange>
              </w:rPr>
              <w:t>NS</w:t>
            </w:r>
          </w:p>
        </w:tc>
        <w:tc>
          <w:tcPr>
            <w:tcW w:w="1001" w:type="dxa"/>
            <w:shd w:val="clear" w:color="auto" w:fill="auto"/>
          </w:tcPr>
          <w:p w:rsidR="00655B4D" w:rsidRPr="00731299" w:rsidRDefault="00655B4D" w:rsidP="00743ABE">
            <w:pPr>
              <w:pStyle w:val="ae"/>
              <w:spacing w:before="5"/>
              <w:rPr>
                <w:sz w:val="16"/>
                <w:szCs w:val="16"/>
                <w:lang w:val="en-GB"/>
                <w:rPrChange w:id="216" w:author="Daniel Jvirblis" w:date="2021-10-21T05:53:00Z">
                  <w:rPr>
                    <w:lang w:val="en-GB"/>
                  </w:rPr>
                </w:rPrChange>
              </w:rPr>
            </w:pPr>
            <w:r w:rsidRPr="00731299">
              <w:rPr>
                <w:sz w:val="16"/>
                <w:szCs w:val="16"/>
                <w:lang w:val="en-GB"/>
                <w:rPrChange w:id="217" w:author="Daniel Jvirblis" w:date="2021-10-21T05:53:00Z">
                  <w:rPr>
                    <w:lang w:val="en-GB"/>
                  </w:rPr>
                </w:rPrChange>
              </w:rPr>
              <w:t xml:space="preserve">4 </w:t>
            </w:r>
            <w:r w:rsidRPr="00731299">
              <w:rPr>
                <w:sz w:val="16"/>
                <w:szCs w:val="16"/>
              </w:rPr>
              <w:t>года</w:t>
            </w:r>
          </w:p>
        </w:tc>
        <w:tc>
          <w:tcPr>
            <w:tcW w:w="1123" w:type="dxa"/>
            <w:shd w:val="clear" w:color="auto" w:fill="auto"/>
          </w:tcPr>
          <w:p w:rsidR="00655B4D" w:rsidRPr="00731299" w:rsidRDefault="00655B4D" w:rsidP="00743ABE">
            <w:pPr>
              <w:pStyle w:val="ae"/>
              <w:spacing w:before="5"/>
              <w:rPr>
                <w:sz w:val="16"/>
                <w:szCs w:val="16"/>
                <w:lang w:val="en-GB"/>
                <w:rPrChange w:id="218" w:author="Daniel Jvirblis" w:date="2021-10-21T05:53:00Z">
                  <w:rPr>
                    <w:lang w:val="en-GB"/>
                  </w:rPr>
                </w:rPrChange>
              </w:rPr>
            </w:pPr>
            <w:r w:rsidRPr="00731299">
              <w:rPr>
                <w:sz w:val="16"/>
                <w:szCs w:val="16"/>
                <w:lang w:val="en-GB"/>
                <w:rPrChange w:id="219" w:author="Daniel Jvirblis" w:date="2021-10-21T05:53:00Z">
                  <w:rPr>
                    <w:lang w:val="en-GB"/>
                  </w:rPr>
                </w:rPrChange>
              </w:rPr>
              <w:t xml:space="preserve">12 </w:t>
            </w:r>
            <w:r w:rsidRPr="00731299">
              <w:rPr>
                <w:sz w:val="16"/>
                <w:szCs w:val="16"/>
                <w:lang w:val="ru-RU"/>
              </w:rPr>
              <w:t>лет</w:t>
            </w:r>
          </w:p>
        </w:tc>
        <w:tc>
          <w:tcPr>
            <w:tcW w:w="1478" w:type="dxa"/>
            <w:shd w:val="clear" w:color="auto" w:fill="auto"/>
          </w:tcPr>
          <w:p w:rsidR="00655B4D" w:rsidRPr="00731299" w:rsidRDefault="00655B4D" w:rsidP="00743ABE">
            <w:pPr>
              <w:pStyle w:val="ae"/>
              <w:spacing w:before="5"/>
              <w:rPr>
                <w:sz w:val="16"/>
                <w:szCs w:val="16"/>
                <w:lang w:val="en-GB"/>
                <w:rPrChange w:id="220" w:author="Daniel Jvirblis" w:date="2021-10-21T05:53:00Z">
                  <w:rPr>
                    <w:lang w:val="en-GB"/>
                  </w:rPr>
                </w:rPrChange>
              </w:rPr>
            </w:pPr>
            <w:r w:rsidRPr="00731299">
              <w:rPr>
                <w:sz w:val="16"/>
                <w:szCs w:val="16"/>
                <w:lang w:val="en-GB"/>
                <w:rPrChange w:id="221" w:author="Daniel Jvirblis" w:date="2021-10-21T05:53:00Z">
                  <w:rPr>
                    <w:lang w:val="en-GB"/>
                  </w:rPr>
                </w:rPrChange>
              </w:rPr>
              <w:t xml:space="preserve">12 </w:t>
            </w:r>
            <w:r w:rsidRPr="00731299">
              <w:rPr>
                <w:sz w:val="16"/>
                <w:szCs w:val="16"/>
                <w:lang w:val="ru-RU"/>
              </w:rPr>
              <w:t>лет</w:t>
            </w:r>
          </w:p>
        </w:tc>
        <w:tc>
          <w:tcPr>
            <w:tcW w:w="1206" w:type="dxa"/>
            <w:shd w:val="clear" w:color="auto" w:fill="auto"/>
          </w:tcPr>
          <w:p w:rsidR="00655B4D" w:rsidRPr="00731299" w:rsidRDefault="00655B4D" w:rsidP="00743ABE">
            <w:pPr>
              <w:pStyle w:val="ae"/>
              <w:spacing w:before="5"/>
              <w:rPr>
                <w:sz w:val="16"/>
                <w:szCs w:val="16"/>
                <w:lang w:val="en-GB"/>
                <w:rPrChange w:id="222" w:author="Daniel Jvirblis" w:date="2021-10-21T05:53:00Z">
                  <w:rPr>
                    <w:lang w:val="en-GB"/>
                  </w:rPr>
                </w:rPrChange>
              </w:rPr>
            </w:pPr>
            <w:r w:rsidRPr="00731299">
              <w:rPr>
                <w:sz w:val="16"/>
                <w:szCs w:val="16"/>
                <w:lang w:val="en-GB"/>
                <w:rPrChange w:id="223" w:author="Daniel Jvirblis" w:date="2021-10-21T05:53:00Z">
                  <w:rPr>
                    <w:lang w:val="en-GB"/>
                  </w:rPr>
                </w:rPrChange>
              </w:rPr>
              <w:t xml:space="preserve">18 </w:t>
            </w:r>
            <w:r w:rsidRPr="00731299">
              <w:rPr>
                <w:sz w:val="16"/>
                <w:szCs w:val="16"/>
                <w:lang w:val="ru-RU"/>
              </w:rPr>
              <w:t>лет</w:t>
            </w:r>
          </w:p>
        </w:tc>
        <w:tc>
          <w:tcPr>
            <w:tcW w:w="1879" w:type="dxa"/>
            <w:shd w:val="clear" w:color="auto" w:fill="auto"/>
          </w:tcPr>
          <w:p w:rsidR="00655B4D" w:rsidRPr="00731299" w:rsidRDefault="00655B4D" w:rsidP="00743ABE">
            <w:pPr>
              <w:pStyle w:val="ae"/>
              <w:spacing w:before="5"/>
              <w:rPr>
                <w:sz w:val="16"/>
                <w:szCs w:val="16"/>
                <w:lang w:val="en-GB"/>
                <w:rPrChange w:id="224" w:author="Daniel Jvirblis" w:date="2021-10-21T05:53:00Z">
                  <w:rPr>
                    <w:lang w:val="en-GB"/>
                  </w:rPr>
                </w:rPrChange>
              </w:rPr>
            </w:pPr>
          </w:p>
        </w:tc>
        <w:tc>
          <w:tcPr>
            <w:tcW w:w="1510" w:type="dxa"/>
          </w:tcPr>
          <w:p w:rsidR="00655B4D" w:rsidRPr="00731299" w:rsidRDefault="00655B4D" w:rsidP="00743ABE">
            <w:pPr>
              <w:pStyle w:val="ae"/>
              <w:spacing w:before="5"/>
              <w:rPr>
                <w:sz w:val="16"/>
                <w:szCs w:val="16"/>
                <w:lang w:val="en-GB"/>
                <w:rPrChange w:id="225" w:author="Daniel Jvirblis" w:date="2021-10-21T05:53:00Z">
                  <w:rPr>
                    <w:lang w:val="en-GB"/>
                  </w:rPr>
                </w:rPrChange>
              </w:rPr>
            </w:pPr>
          </w:p>
        </w:tc>
      </w:tr>
      <w:tr w:rsidR="00655B4D" w:rsidRPr="00731299" w:rsidTr="00743ABE">
        <w:tc>
          <w:tcPr>
            <w:tcW w:w="1574" w:type="dxa"/>
            <w:shd w:val="clear" w:color="auto" w:fill="auto"/>
          </w:tcPr>
          <w:p w:rsidR="00655B4D" w:rsidRPr="00731299" w:rsidRDefault="00655B4D" w:rsidP="00743ABE">
            <w:pPr>
              <w:pStyle w:val="ae"/>
              <w:spacing w:before="5"/>
              <w:rPr>
                <w:sz w:val="16"/>
                <w:szCs w:val="16"/>
                <w:lang w:val="en-GB"/>
                <w:rPrChange w:id="226" w:author="Daniel Jvirblis" w:date="2021-10-21T05:53:00Z">
                  <w:rPr>
                    <w:lang w:val="en-GB"/>
                  </w:rPr>
                </w:rPrChange>
              </w:rPr>
            </w:pPr>
            <w:r w:rsidRPr="00731299">
              <w:rPr>
                <w:b/>
                <w:sz w:val="16"/>
                <w:szCs w:val="16"/>
                <w:lang w:val="en-GB"/>
                <w:rPrChange w:id="227" w:author="Daniel Jvirblis" w:date="2021-10-21T05:53:00Z">
                  <w:rPr>
                    <w:b/>
                    <w:lang w:val="en-GB"/>
                  </w:rPr>
                </w:rPrChange>
              </w:rPr>
              <w:t>ÖBB</w:t>
            </w:r>
          </w:p>
        </w:tc>
        <w:tc>
          <w:tcPr>
            <w:tcW w:w="1001" w:type="dxa"/>
            <w:shd w:val="clear" w:color="auto" w:fill="auto"/>
          </w:tcPr>
          <w:p w:rsidR="00655B4D" w:rsidRPr="00731299" w:rsidRDefault="00655B4D" w:rsidP="00743ABE">
            <w:pPr>
              <w:pStyle w:val="ae"/>
              <w:spacing w:before="5"/>
              <w:rPr>
                <w:lang w:val="en-GB"/>
              </w:rPr>
            </w:pPr>
            <w:r w:rsidRPr="00731299">
              <w:rPr>
                <w:sz w:val="16"/>
                <w:szCs w:val="16"/>
                <w:lang w:val="en-GB"/>
                <w:rPrChange w:id="228" w:author="Daniel Jvirblis" w:date="2021-10-21T05:53:00Z">
                  <w:rPr>
                    <w:lang w:val="en-GB"/>
                  </w:rPr>
                </w:rPrChange>
              </w:rPr>
              <w:t xml:space="preserve">6 </w:t>
            </w:r>
            <w:r w:rsidRPr="00731299">
              <w:rPr>
                <w:sz w:val="16"/>
                <w:szCs w:val="16"/>
                <w:lang w:val="ru-RU"/>
              </w:rPr>
              <w:t>лет</w:t>
            </w:r>
          </w:p>
        </w:tc>
        <w:tc>
          <w:tcPr>
            <w:tcW w:w="1123" w:type="dxa"/>
            <w:shd w:val="clear" w:color="auto" w:fill="auto"/>
          </w:tcPr>
          <w:p w:rsidR="00655B4D" w:rsidRPr="00731299" w:rsidRDefault="00655B4D" w:rsidP="00743ABE">
            <w:pPr>
              <w:pStyle w:val="ae"/>
              <w:spacing w:before="5"/>
              <w:rPr>
                <w:sz w:val="16"/>
                <w:szCs w:val="16"/>
                <w:lang w:val="en-GB"/>
                <w:rPrChange w:id="229" w:author="Daniel Jvirblis" w:date="2021-10-21T05:53:00Z">
                  <w:rPr>
                    <w:lang w:val="en-GB"/>
                  </w:rPr>
                </w:rPrChange>
              </w:rPr>
            </w:pPr>
            <w:r w:rsidRPr="00731299">
              <w:rPr>
                <w:sz w:val="16"/>
                <w:szCs w:val="16"/>
                <w:lang w:val="en-GB"/>
                <w:rPrChange w:id="230" w:author="Daniel Jvirblis" w:date="2021-10-21T05:53:00Z">
                  <w:rPr>
                    <w:lang w:val="en-GB"/>
                  </w:rPr>
                </w:rPrChange>
              </w:rPr>
              <w:t xml:space="preserve">15 </w:t>
            </w:r>
            <w:r w:rsidRPr="00731299">
              <w:rPr>
                <w:sz w:val="16"/>
                <w:szCs w:val="16"/>
                <w:lang w:val="ru-RU"/>
              </w:rPr>
              <w:t>лет</w:t>
            </w:r>
          </w:p>
        </w:tc>
        <w:tc>
          <w:tcPr>
            <w:tcW w:w="1478" w:type="dxa"/>
            <w:shd w:val="clear" w:color="auto" w:fill="auto"/>
          </w:tcPr>
          <w:p w:rsidR="00655B4D" w:rsidRPr="00731299" w:rsidRDefault="00655B4D" w:rsidP="00743ABE">
            <w:pPr>
              <w:pStyle w:val="ae"/>
              <w:spacing w:before="5"/>
              <w:rPr>
                <w:sz w:val="16"/>
                <w:szCs w:val="16"/>
                <w:lang w:val="en-GB"/>
                <w:rPrChange w:id="231" w:author="Daniel Jvirblis" w:date="2021-10-21T05:53:00Z">
                  <w:rPr>
                    <w:lang w:val="en-GB"/>
                  </w:rPr>
                </w:rPrChange>
              </w:rPr>
            </w:pPr>
            <w:r w:rsidRPr="00731299">
              <w:rPr>
                <w:sz w:val="16"/>
                <w:szCs w:val="16"/>
                <w:lang w:val="en-GB"/>
                <w:rPrChange w:id="232" w:author="Daniel Jvirblis" w:date="2021-10-21T05:53:00Z">
                  <w:rPr>
                    <w:lang w:val="en-GB"/>
                  </w:rPr>
                </w:rPrChange>
              </w:rPr>
              <w:t>6 years</w:t>
            </w:r>
          </w:p>
        </w:tc>
        <w:tc>
          <w:tcPr>
            <w:tcW w:w="1206" w:type="dxa"/>
            <w:shd w:val="clear" w:color="auto" w:fill="auto"/>
          </w:tcPr>
          <w:p w:rsidR="00655B4D" w:rsidRPr="00731299" w:rsidRDefault="00655B4D" w:rsidP="00743ABE">
            <w:pPr>
              <w:pStyle w:val="ae"/>
              <w:spacing w:before="5"/>
              <w:rPr>
                <w:sz w:val="16"/>
                <w:szCs w:val="16"/>
                <w:lang w:val="ru-RU"/>
                <w:rPrChange w:id="233" w:author="HOPPE Birgit" w:date="2021-10-22T16:40:00Z">
                  <w:rPr>
                    <w:lang w:val="en-GB"/>
                  </w:rPr>
                </w:rPrChange>
              </w:rPr>
            </w:pPr>
            <w:r w:rsidRPr="00731299">
              <w:rPr>
                <w:sz w:val="16"/>
                <w:szCs w:val="16"/>
                <w:lang w:val="ru-RU"/>
              </w:rPr>
              <w:t xml:space="preserve">Нет минимального возраста для </w:t>
            </w:r>
            <w:r w:rsidRPr="00731299">
              <w:rPr>
                <w:sz w:val="16"/>
                <w:szCs w:val="16"/>
                <w:lang w:val="en-GB"/>
                <w:rPrChange w:id="234" w:author="Daniel Jvirblis" w:date="2021-10-21T05:53:00Z">
                  <w:rPr>
                    <w:lang w:val="en-GB"/>
                  </w:rPr>
                </w:rPrChange>
              </w:rPr>
              <w:t>NRT</w:t>
            </w:r>
          </w:p>
        </w:tc>
        <w:tc>
          <w:tcPr>
            <w:tcW w:w="1879" w:type="dxa"/>
            <w:shd w:val="clear" w:color="auto" w:fill="auto"/>
          </w:tcPr>
          <w:p w:rsidR="00655B4D" w:rsidRPr="00731299" w:rsidRDefault="00655B4D" w:rsidP="00743ABE">
            <w:pPr>
              <w:pStyle w:val="ae"/>
              <w:spacing w:before="5"/>
              <w:rPr>
                <w:sz w:val="16"/>
                <w:szCs w:val="16"/>
                <w:lang w:val="ru-RU"/>
                <w:rPrChange w:id="235" w:author="HOPPE Birgit" w:date="2021-10-22T16:40:00Z">
                  <w:rPr>
                    <w:lang w:val="en-GB"/>
                  </w:rPr>
                </w:rPrChange>
              </w:rPr>
            </w:pPr>
            <w:r w:rsidRPr="00731299">
              <w:rPr>
                <w:sz w:val="16"/>
                <w:szCs w:val="16"/>
                <w:lang w:val="ru-RU"/>
                <w:rPrChange w:id="236" w:author="HOPPE Birgit" w:date="2021-10-22T16:40:00Z">
                  <w:rPr>
                    <w:sz w:val="16"/>
                    <w:szCs w:val="16"/>
                    <w:lang w:val="en-GB"/>
                  </w:rPr>
                </w:rPrChange>
              </w:rPr>
              <w:t>Включая</w:t>
            </w:r>
            <w:r w:rsidRPr="00731299">
              <w:rPr>
                <w:sz w:val="16"/>
                <w:szCs w:val="16"/>
                <w:lang w:val="ru-RU"/>
              </w:rPr>
              <w:t xml:space="preserve"> частных </w:t>
            </w:r>
            <w:r w:rsidRPr="00731299">
              <w:rPr>
                <w:sz w:val="16"/>
                <w:szCs w:val="16"/>
                <w:lang w:val="ru-RU"/>
                <w:rPrChange w:id="237" w:author="HOPPE Birgit" w:date="2021-10-22T16:40:00Z">
                  <w:rPr>
                    <w:sz w:val="16"/>
                    <w:szCs w:val="16"/>
                    <w:lang w:val="en-GB"/>
                  </w:rPr>
                </w:rPrChange>
              </w:rPr>
              <w:t>перевозчиков,</w:t>
            </w:r>
            <w:r w:rsidRPr="00731299">
              <w:rPr>
                <w:sz w:val="16"/>
                <w:szCs w:val="16"/>
                <w:lang w:val="ru-RU"/>
              </w:rPr>
              <w:t xml:space="preserve"> </w:t>
            </w:r>
            <w:r w:rsidRPr="00731299">
              <w:rPr>
                <w:sz w:val="16"/>
                <w:szCs w:val="16"/>
                <w:lang w:val="ru-RU"/>
                <w:rPrChange w:id="238" w:author="HOPPE Birgit" w:date="2021-10-22T16:40:00Z">
                  <w:rPr>
                    <w:sz w:val="16"/>
                    <w:szCs w:val="16"/>
                    <w:lang w:val="en-GB"/>
                  </w:rPr>
                </w:rPrChange>
              </w:rPr>
              <w:t>представленных</w:t>
            </w:r>
            <w:r w:rsidRPr="00731299">
              <w:rPr>
                <w:sz w:val="16"/>
                <w:szCs w:val="16"/>
                <w:lang w:val="ru-RU"/>
              </w:rPr>
              <w:t xml:space="preserve"> </w:t>
            </w:r>
            <w:r w:rsidRPr="00731299">
              <w:rPr>
                <w:sz w:val="16"/>
                <w:szCs w:val="16"/>
                <w:lang w:val="ru-RU"/>
                <w:rPrChange w:id="239" w:author="HOPPE Birgit" w:date="2021-10-22T16:40:00Z">
                  <w:rPr>
                    <w:sz w:val="16"/>
                    <w:szCs w:val="16"/>
                    <w:lang w:val="en-GB"/>
                  </w:rPr>
                </w:rPrChange>
              </w:rPr>
              <w:t>ОеББ</w:t>
            </w:r>
          </w:p>
        </w:tc>
        <w:tc>
          <w:tcPr>
            <w:tcW w:w="1510" w:type="dxa"/>
          </w:tcPr>
          <w:p w:rsidR="00655B4D" w:rsidRPr="00731299" w:rsidRDefault="00655B4D" w:rsidP="00743ABE">
            <w:pPr>
              <w:pStyle w:val="ae"/>
              <w:spacing w:before="5"/>
              <w:rPr>
                <w:sz w:val="16"/>
                <w:szCs w:val="16"/>
                <w:lang w:val="ru-RU"/>
                <w:rPrChange w:id="240" w:author="HOPPE Birgit" w:date="2021-10-22T16:40:00Z">
                  <w:rPr>
                    <w:lang w:val="en-GB"/>
                  </w:rPr>
                </w:rPrChange>
              </w:rPr>
            </w:pPr>
          </w:p>
        </w:tc>
      </w:tr>
      <w:tr w:rsidR="00655B4D" w:rsidRPr="00731299" w:rsidTr="00743ABE">
        <w:tc>
          <w:tcPr>
            <w:tcW w:w="1574" w:type="dxa"/>
            <w:shd w:val="clear" w:color="auto" w:fill="auto"/>
          </w:tcPr>
          <w:p w:rsidR="00655B4D" w:rsidRPr="00731299" w:rsidRDefault="00655B4D" w:rsidP="00743ABE">
            <w:pPr>
              <w:pStyle w:val="ae"/>
              <w:spacing w:before="5"/>
              <w:rPr>
                <w:sz w:val="16"/>
                <w:szCs w:val="16"/>
                <w:lang w:val="en-GB"/>
                <w:rPrChange w:id="241" w:author="Daniel Jvirblis" w:date="2021-10-21T05:53:00Z">
                  <w:rPr>
                    <w:lang w:val="en-GB"/>
                  </w:rPr>
                </w:rPrChange>
              </w:rPr>
            </w:pPr>
            <w:r w:rsidRPr="00731299">
              <w:rPr>
                <w:b/>
                <w:sz w:val="16"/>
                <w:szCs w:val="16"/>
                <w:lang w:val="en-GB"/>
                <w:rPrChange w:id="242" w:author="Daniel Jvirblis" w:date="2021-10-21T05:53:00Z">
                  <w:rPr>
                    <w:b/>
                    <w:lang w:val="en-GB"/>
                  </w:rPr>
                </w:rPrChange>
              </w:rPr>
              <w:t>PKP</w:t>
            </w:r>
          </w:p>
        </w:tc>
        <w:tc>
          <w:tcPr>
            <w:tcW w:w="1001" w:type="dxa"/>
            <w:shd w:val="clear" w:color="auto" w:fill="auto"/>
          </w:tcPr>
          <w:p w:rsidR="00655B4D" w:rsidRPr="00731299" w:rsidRDefault="00655B4D" w:rsidP="00743ABE">
            <w:pPr>
              <w:pStyle w:val="ae"/>
              <w:spacing w:before="5"/>
              <w:rPr>
                <w:sz w:val="16"/>
                <w:szCs w:val="16"/>
                <w:lang w:val="en-GB"/>
                <w:rPrChange w:id="243" w:author="Daniel Jvirblis" w:date="2021-10-21T05:53:00Z">
                  <w:rPr>
                    <w:lang w:val="en-GB"/>
                  </w:rPr>
                </w:rPrChange>
              </w:rPr>
            </w:pPr>
            <w:r w:rsidRPr="00731299">
              <w:rPr>
                <w:sz w:val="16"/>
                <w:szCs w:val="16"/>
                <w:lang w:val="en-GB"/>
                <w:rPrChange w:id="244" w:author="Daniel Jvirblis" w:date="2021-10-21T05:53:00Z">
                  <w:rPr>
                    <w:lang w:val="en-GB"/>
                  </w:rPr>
                </w:rPrChange>
              </w:rPr>
              <w:t xml:space="preserve">4 </w:t>
            </w:r>
            <w:r w:rsidRPr="00731299">
              <w:rPr>
                <w:sz w:val="16"/>
                <w:szCs w:val="16"/>
              </w:rPr>
              <w:t>года</w:t>
            </w:r>
          </w:p>
        </w:tc>
        <w:tc>
          <w:tcPr>
            <w:tcW w:w="1123" w:type="dxa"/>
            <w:shd w:val="clear" w:color="auto" w:fill="auto"/>
          </w:tcPr>
          <w:p w:rsidR="00655B4D" w:rsidRPr="00731299" w:rsidRDefault="00655B4D" w:rsidP="00743ABE">
            <w:pPr>
              <w:pStyle w:val="ae"/>
              <w:spacing w:before="5"/>
              <w:rPr>
                <w:sz w:val="16"/>
                <w:szCs w:val="16"/>
                <w:lang w:val="en-GB"/>
                <w:rPrChange w:id="245" w:author="Daniel Jvirblis" w:date="2021-10-21T05:53:00Z">
                  <w:rPr>
                    <w:lang w:val="en-GB"/>
                  </w:rPr>
                </w:rPrChange>
              </w:rPr>
            </w:pPr>
            <w:r w:rsidRPr="00731299">
              <w:rPr>
                <w:sz w:val="16"/>
                <w:szCs w:val="16"/>
                <w:lang w:val="en-GB"/>
                <w:rPrChange w:id="246" w:author="Daniel Jvirblis" w:date="2021-10-21T05:53:00Z">
                  <w:rPr>
                    <w:lang w:val="en-GB"/>
                  </w:rPr>
                </w:rPrChange>
              </w:rPr>
              <w:t>12 years</w:t>
            </w:r>
          </w:p>
        </w:tc>
        <w:tc>
          <w:tcPr>
            <w:tcW w:w="1478" w:type="dxa"/>
            <w:shd w:val="clear" w:color="auto" w:fill="auto"/>
          </w:tcPr>
          <w:p w:rsidR="00655B4D" w:rsidRPr="00731299" w:rsidRDefault="00655B4D" w:rsidP="00743ABE">
            <w:pPr>
              <w:pStyle w:val="ae"/>
              <w:spacing w:before="5"/>
              <w:rPr>
                <w:sz w:val="16"/>
                <w:szCs w:val="16"/>
                <w:lang w:val="en-GB"/>
                <w:rPrChange w:id="247" w:author="Daniel Jvirblis" w:date="2021-10-21T05:53:00Z">
                  <w:rPr>
                    <w:lang w:val="en-GB"/>
                  </w:rPr>
                </w:rPrChange>
              </w:rPr>
            </w:pPr>
            <w:r w:rsidRPr="00731299">
              <w:rPr>
                <w:sz w:val="16"/>
                <w:szCs w:val="16"/>
                <w:lang w:val="en-GB"/>
                <w:rPrChange w:id="248" w:author="Daniel Jvirblis" w:date="2021-10-21T05:53:00Z">
                  <w:rPr>
                    <w:lang w:val="en-GB"/>
                  </w:rPr>
                </w:rPrChange>
              </w:rPr>
              <w:t>13 years</w:t>
            </w:r>
          </w:p>
        </w:tc>
        <w:tc>
          <w:tcPr>
            <w:tcW w:w="1206" w:type="dxa"/>
            <w:shd w:val="clear" w:color="auto" w:fill="auto"/>
          </w:tcPr>
          <w:p w:rsidR="00655B4D" w:rsidRPr="00731299" w:rsidRDefault="00655B4D" w:rsidP="00743ABE">
            <w:pPr>
              <w:pStyle w:val="ae"/>
              <w:spacing w:before="5"/>
              <w:rPr>
                <w:sz w:val="16"/>
                <w:szCs w:val="16"/>
                <w:lang w:val="en-GB"/>
                <w:rPrChange w:id="249" w:author="Daniel Jvirblis" w:date="2021-10-21T05:53:00Z">
                  <w:rPr>
                    <w:lang w:val="en-GB"/>
                  </w:rPr>
                </w:rPrChange>
              </w:rPr>
            </w:pPr>
            <w:r w:rsidRPr="00731299">
              <w:rPr>
                <w:sz w:val="16"/>
                <w:szCs w:val="16"/>
                <w:lang w:val="en-GB"/>
                <w:rPrChange w:id="250" w:author="Daniel Jvirblis" w:date="2021-10-21T05:53:00Z">
                  <w:rPr>
                    <w:lang w:val="en-GB"/>
                  </w:rPr>
                </w:rPrChange>
              </w:rPr>
              <w:t>18 years</w:t>
            </w:r>
          </w:p>
        </w:tc>
        <w:tc>
          <w:tcPr>
            <w:tcW w:w="1879" w:type="dxa"/>
            <w:shd w:val="clear" w:color="auto" w:fill="auto"/>
          </w:tcPr>
          <w:p w:rsidR="00655B4D" w:rsidRPr="00731299" w:rsidRDefault="00655B4D" w:rsidP="00743ABE">
            <w:pPr>
              <w:pStyle w:val="ae"/>
              <w:spacing w:before="5"/>
              <w:rPr>
                <w:sz w:val="16"/>
                <w:szCs w:val="16"/>
                <w:lang w:val="en-GB"/>
                <w:rPrChange w:id="251" w:author="Daniel Jvirblis" w:date="2021-10-21T05:53:00Z">
                  <w:rPr>
                    <w:lang w:val="en-GB"/>
                  </w:rPr>
                </w:rPrChange>
              </w:rPr>
            </w:pPr>
            <w:r w:rsidRPr="00731299">
              <w:rPr>
                <w:sz w:val="16"/>
                <w:szCs w:val="16"/>
                <w:lang w:val="ru-RU"/>
                <w:rPrChange w:id="252" w:author="HOPPE Birgit" w:date="2021-10-22T16:40:00Z">
                  <w:rPr>
                    <w:lang w:val="en-GB"/>
                  </w:rPr>
                </w:rPrChange>
              </w:rPr>
              <w:t>“</w:t>
            </w:r>
            <w:r w:rsidRPr="00731299">
              <w:rPr>
                <w:sz w:val="16"/>
                <w:szCs w:val="16"/>
                <w:lang w:val="en-GB"/>
                <w:rPrChange w:id="253" w:author="Daniel Jvirblis" w:date="2021-10-21T05:53:00Z">
                  <w:rPr>
                    <w:lang w:val="en-GB"/>
                  </w:rPr>
                </w:rPrChange>
              </w:rPr>
              <w:t>PKP</w:t>
            </w:r>
            <w:r w:rsidRPr="00731299">
              <w:rPr>
                <w:sz w:val="16"/>
                <w:szCs w:val="16"/>
                <w:lang w:val="ru-RU"/>
                <w:rPrChange w:id="254" w:author="HOPPE Birgit" w:date="2021-10-22T16:40:00Z">
                  <w:rPr>
                    <w:lang w:val="en-GB"/>
                  </w:rPr>
                </w:rPrChange>
              </w:rPr>
              <w:t xml:space="preserve"> </w:t>
            </w:r>
            <w:r w:rsidRPr="00731299">
              <w:rPr>
                <w:sz w:val="16"/>
                <w:szCs w:val="16"/>
                <w:lang w:val="en-GB"/>
                <w:rPrChange w:id="255" w:author="Daniel Jvirblis" w:date="2021-10-21T05:53:00Z">
                  <w:rPr>
                    <w:lang w:val="en-GB"/>
                  </w:rPr>
                </w:rPrChange>
              </w:rPr>
              <w:t>Intercity</w:t>
            </w:r>
            <w:r w:rsidRPr="00731299">
              <w:rPr>
                <w:sz w:val="16"/>
                <w:szCs w:val="16"/>
                <w:lang w:val="ru-RU"/>
                <w:rPrChange w:id="256" w:author="HOPPE Birgit" w:date="2021-10-22T16:40:00Z">
                  <w:rPr>
                    <w:lang w:val="en-GB"/>
                  </w:rPr>
                </w:rPrChange>
              </w:rPr>
              <w:t xml:space="preserve">” </w:t>
            </w:r>
            <w:r w:rsidRPr="00731299">
              <w:rPr>
                <w:sz w:val="16"/>
                <w:szCs w:val="16"/>
                <w:lang w:val="ru-RU"/>
              </w:rPr>
              <w:t>и польские перевозчики, принимающие международные билеты (см.</w:t>
            </w:r>
            <w:r w:rsidRPr="00731299">
              <w:rPr>
                <w:sz w:val="16"/>
                <w:szCs w:val="16"/>
                <w:lang w:val="ru-RU"/>
                <w:rPrChange w:id="257" w:author="HOPPE Birgit" w:date="2021-10-22T16:40:00Z">
                  <w:rPr>
                    <w:lang w:val="en-GB"/>
                  </w:rPr>
                </w:rPrChange>
              </w:rPr>
              <w:t xml:space="preserve"> </w:t>
            </w:r>
            <w:r w:rsidRPr="00731299">
              <w:rPr>
                <w:sz w:val="16"/>
                <w:szCs w:val="16"/>
                <w:lang w:val="en-GB"/>
                <w:rPrChange w:id="258" w:author="Daniel Jvirblis" w:date="2021-10-21T05:53:00Z">
                  <w:rPr>
                    <w:lang w:val="en-GB"/>
                  </w:rPr>
                </w:rPrChange>
              </w:rPr>
              <w:t>SCIC-PKP)</w:t>
            </w:r>
          </w:p>
        </w:tc>
        <w:tc>
          <w:tcPr>
            <w:tcW w:w="1510" w:type="dxa"/>
          </w:tcPr>
          <w:p w:rsidR="00655B4D" w:rsidRPr="00731299" w:rsidRDefault="00655B4D" w:rsidP="00743ABE">
            <w:pPr>
              <w:pStyle w:val="ae"/>
              <w:spacing w:before="5"/>
              <w:rPr>
                <w:sz w:val="16"/>
                <w:szCs w:val="16"/>
                <w:lang w:val="en-GB"/>
              </w:rPr>
            </w:pPr>
            <w:r w:rsidRPr="00731299">
              <w:rPr>
                <w:sz w:val="16"/>
                <w:szCs w:val="16"/>
                <w:lang w:val="ru-RU"/>
              </w:rPr>
              <w:t xml:space="preserve">Неприменимо </w:t>
            </w:r>
          </w:p>
          <w:p w:rsidR="00655B4D" w:rsidRPr="00731299" w:rsidRDefault="00655B4D" w:rsidP="00743ABE">
            <w:pPr>
              <w:pStyle w:val="ae"/>
              <w:spacing w:before="5"/>
              <w:rPr>
                <w:sz w:val="16"/>
                <w:szCs w:val="16"/>
                <w:lang w:val="en-GB"/>
                <w:rPrChange w:id="259" w:author="Daniel Jvirblis" w:date="2021-10-21T05:53:00Z">
                  <w:rPr>
                    <w:lang w:val="en-GB"/>
                  </w:rPr>
                </w:rPrChange>
              </w:rPr>
            </w:pPr>
            <w:r w:rsidRPr="00731299">
              <w:rPr>
                <w:sz w:val="16"/>
                <w:szCs w:val="16"/>
                <w:lang w:val="en-GB"/>
              </w:rPr>
              <w:t>(</w:t>
            </w:r>
            <w:r w:rsidRPr="00731299">
              <w:rPr>
                <w:sz w:val="16"/>
                <w:szCs w:val="16"/>
                <w:lang w:val="ru-RU"/>
              </w:rPr>
              <w:t>требуется детский билет</w:t>
            </w:r>
            <w:r w:rsidRPr="00731299">
              <w:rPr>
                <w:sz w:val="16"/>
                <w:szCs w:val="16"/>
                <w:lang w:val="en-GB"/>
              </w:rPr>
              <w:t>)</w:t>
            </w:r>
          </w:p>
        </w:tc>
      </w:tr>
      <w:tr w:rsidR="00655B4D" w:rsidRPr="00731299" w:rsidTr="00743ABE">
        <w:tc>
          <w:tcPr>
            <w:tcW w:w="1574" w:type="dxa"/>
            <w:shd w:val="clear" w:color="auto" w:fill="auto"/>
          </w:tcPr>
          <w:p w:rsidR="00655B4D" w:rsidRPr="00731299" w:rsidRDefault="00655B4D" w:rsidP="00743ABE">
            <w:pPr>
              <w:pStyle w:val="ae"/>
              <w:spacing w:before="5"/>
              <w:rPr>
                <w:b/>
                <w:sz w:val="16"/>
                <w:szCs w:val="16"/>
                <w:lang w:val="en-GB"/>
                <w:rPrChange w:id="260" w:author="Daniel Jvirblis" w:date="2021-10-21T05:53:00Z">
                  <w:rPr>
                    <w:b/>
                    <w:lang w:val="en-GB"/>
                  </w:rPr>
                </w:rPrChange>
              </w:rPr>
            </w:pPr>
            <w:r w:rsidRPr="00731299">
              <w:rPr>
                <w:b/>
                <w:sz w:val="16"/>
                <w:szCs w:val="16"/>
                <w:lang w:val="en-GB"/>
                <w:rPrChange w:id="261" w:author="Daniel Jvirblis" w:date="2021-10-21T05:53:00Z">
                  <w:rPr>
                    <w:b/>
                    <w:lang w:val="en-GB"/>
                  </w:rPr>
                </w:rPrChange>
              </w:rPr>
              <w:t>RENFE</w:t>
            </w:r>
          </w:p>
        </w:tc>
        <w:tc>
          <w:tcPr>
            <w:tcW w:w="1001" w:type="dxa"/>
            <w:shd w:val="clear" w:color="auto" w:fill="auto"/>
          </w:tcPr>
          <w:p w:rsidR="00655B4D" w:rsidRPr="00731299" w:rsidRDefault="00655B4D" w:rsidP="00743ABE">
            <w:pPr>
              <w:pStyle w:val="ae"/>
              <w:spacing w:before="5"/>
              <w:rPr>
                <w:sz w:val="16"/>
                <w:szCs w:val="16"/>
                <w:lang w:val="en-GB"/>
                <w:rPrChange w:id="262" w:author="Daniel Jvirblis" w:date="2021-10-21T05:53:00Z">
                  <w:rPr>
                    <w:lang w:val="en-GB"/>
                  </w:rPr>
                </w:rPrChange>
              </w:rPr>
            </w:pPr>
            <w:r w:rsidRPr="00731299">
              <w:rPr>
                <w:sz w:val="16"/>
                <w:szCs w:val="16"/>
                <w:lang w:val="en-GB"/>
                <w:rPrChange w:id="263" w:author="Daniel Jvirblis" w:date="2021-10-21T05:53:00Z">
                  <w:rPr>
                    <w:lang w:val="en-GB"/>
                  </w:rPr>
                </w:rPrChange>
              </w:rPr>
              <w:t xml:space="preserve">4 </w:t>
            </w:r>
            <w:r w:rsidRPr="00731299">
              <w:rPr>
                <w:sz w:val="16"/>
                <w:szCs w:val="16"/>
              </w:rPr>
              <w:t>года</w:t>
            </w:r>
          </w:p>
        </w:tc>
        <w:tc>
          <w:tcPr>
            <w:tcW w:w="1123" w:type="dxa"/>
            <w:shd w:val="clear" w:color="auto" w:fill="auto"/>
          </w:tcPr>
          <w:p w:rsidR="00655B4D" w:rsidRPr="00731299" w:rsidRDefault="00655B4D" w:rsidP="00743ABE">
            <w:pPr>
              <w:pStyle w:val="ae"/>
              <w:spacing w:before="5"/>
              <w:rPr>
                <w:sz w:val="16"/>
                <w:szCs w:val="16"/>
                <w:lang w:val="en-GB"/>
                <w:rPrChange w:id="264" w:author="Daniel Jvirblis" w:date="2021-10-21T05:53:00Z">
                  <w:rPr>
                    <w:lang w:val="en-GB"/>
                  </w:rPr>
                </w:rPrChange>
              </w:rPr>
            </w:pPr>
            <w:r w:rsidRPr="00731299">
              <w:rPr>
                <w:sz w:val="16"/>
                <w:szCs w:val="16"/>
                <w:lang w:val="en-GB"/>
                <w:rPrChange w:id="265" w:author="Daniel Jvirblis" w:date="2021-10-21T05:53:00Z">
                  <w:rPr>
                    <w:lang w:val="en-GB"/>
                  </w:rPr>
                </w:rPrChange>
              </w:rPr>
              <w:t xml:space="preserve">12 </w:t>
            </w:r>
            <w:r w:rsidRPr="00731299">
              <w:rPr>
                <w:sz w:val="16"/>
                <w:szCs w:val="16"/>
              </w:rPr>
              <w:t>лет</w:t>
            </w:r>
          </w:p>
        </w:tc>
        <w:tc>
          <w:tcPr>
            <w:tcW w:w="1478" w:type="dxa"/>
            <w:shd w:val="clear" w:color="auto" w:fill="auto"/>
          </w:tcPr>
          <w:p w:rsidR="00655B4D" w:rsidRPr="00731299" w:rsidRDefault="00655B4D" w:rsidP="00743ABE">
            <w:pPr>
              <w:pStyle w:val="ae"/>
              <w:spacing w:before="5"/>
              <w:rPr>
                <w:sz w:val="16"/>
                <w:szCs w:val="16"/>
                <w:lang w:val="en-GB"/>
                <w:rPrChange w:id="266" w:author="Daniel Jvirblis" w:date="2021-10-21T05:53:00Z">
                  <w:rPr>
                    <w:lang w:val="en-GB"/>
                  </w:rPr>
                </w:rPrChange>
              </w:rPr>
            </w:pPr>
            <w:r w:rsidRPr="00731299">
              <w:rPr>
                <w:sz w:val="16"/>
                <w:szCs w:val="16"/>
                <w:lang w:val="en-GB"/>
                <w:rPrChange w:id="267" w:author="Daniel Jvirblis" w:date="2021-10-21T05:53:00Z">
                  <w:rPr>
                    <w:lang w:val="en-GB"/>
                  </w:rPr>
                </w:rPrChange>
              </w:rPr>
              <w:t xml:space="preserve">4 </w:t>
            </w:r>
            <w:r w:rsidRPr="00731299">
              <w:rPr>
                <w:sz w:val="16"/>
                <w:szCs w:val="16"/>
              </w:rPr>
              <w:t>года</w:t>
            </w:r>
          </w:p>
        </w:tc>
        <w:tc>
          <w:tcPr>
            <w:tcW w:w="1206" w:type="dxa"/>
            <w:shd w:val="clear" w:color="auto" w:fill="auto"/>
          </w:tcPr>
          <w:p w:rsidR="00655B4D" w:rsidRPr="00731299" w:rsidRDefault="00655B4D" w:rsidP="00743ABE">
            <w:pPr>
              <w:pStyle w:val="ae"/>
              <w:spacing w:before="5"/>
              <w:rPr>
                <w:sz w:val="16"/>
                <w:szCs w:val="16"/>
                <w:lang w:val="en-GB"/>
                <w:rPrChange w:id="268" w:author="Daniel Jvirblis" w:date="2021-10-21T05:53:00Z">
                  <w:rPr>
                    <w:lang w:val="en-GB"/>
                  </w:rPr>
                </w:rPrChange>
              </w:rPr>
            </w:pPr>
          </w:p>
        </w:tc>
        <w:tc>
          <w:tcPr>
            <w:tcW w:w="1879" w:type="dxa"/>
            <w:shd w:val="clear" w:color="auto" w:fill="auto"/>
          </w:tcPr>
          <w:p w:rsidR="00655B4D" w:rsidRPr="00731299" w:rsidRDefault="00655B4D" w:rsidP="00743ABE">
            <w:pPr>
              <w:pStyle w:val="ae"/>
              <w:spacing w:before="5"/>
              <w:rPr>
                <w:sz w:val="16"/>
                <w:szCs w:val="16"/>
                <w:lang w:val="en-GB"/>
                <w:rPrChange w:id="269" w:author="Daniel Jvirblis" w:date="2021-10-21T05:53:00Z">
                  <w:rPr>
                    <w:lang w:val="en-GB"/>
                  </w:rPr>
                </w:rPrChange>
              </w:rPr>
            </w:pPr>
          </w:p>
        </w:tc>
        <w:tc>
          <w:tcPr>
            <w:tcW w:w="1510" w:type="dxa"/>
          </w:tcPr>
          <w:p w:rsidR="00655B4D" w:rsidRPr="00731299" w:rsidRDefault="00655B4D" w:rsidP="00743ABE">
            <w:pPr>
              <w:pStyle w:val="ae"/>
              <w:spacing w:before="5"/>
              <w:rPr>
                <w:sz w:val="16"/>
                <w:szCs w:val="16"/>
                <w:lang w:val="en-GB"/>
                <w:rPrChange w:id="270" w:author="Daniel Jvirblis" w:date="2021-10-21T05:53:00Z">
                  <w:rPr>
                    <w:lang w:val="en-GB"/>
                  </w:rPr>
                </w:rPrChange>
              </w:rPr>
            </w:pPr>
          </w:p>
        </w:tc>
      </w:tr>
      <w:tr w:rsidR="00655B4D" w:rsidRPr="00731299" w:rsidTr="00743ABE">
        <w:tc>
          <w:tcPr>
            <w:tcW w:w="1574" w:type="dxa"/>
            <w:shd w:val="clear" w:color="auto" w:fill="auto"/>
          </w:tcPr>
          <w:p w:rsidR="00655B4D" w:rsidRPr="00731299" w:rsidRDefault="00655B4D" w:rsidP="00743ABE">
            <w:pPr>
              <w:pStyle w:val="ae"/>
              <w:spacing w:before="5"/>
              <w:rPr>
                <w:b/>
                <w:sz w:val="16"/>
                <w:szCs w:val="16"/>
                <w:lang w:val="ru-RU"/>
                <w:rPrChange w:id="271" w:author="Daniel Jvirblis" w:date="2021-10-21T08:03:00Z">
                  <w:rPr>
                    <w:b/>
                    <w:lang w:val="en-GB"/>
                  </w:rPr>
                </w:rPrChange>
              </w:rPr>
            </w:pPr>
            <w:r w:rsidRPr="00731299">
              <w:rPr>
                <w:b/>
                <w:sz w:val="16"/>
                <w:szCs w:val="16"/>
                <w:lang w:val="ru-RU"/>
              </w:rPr>
              <w:t>РЖД / ФПК</w:t>
            </w:r>
          </w:p>
        </w:tc>
        <w:tc>
          <w:tcPr>
            <w:tcW w:w="1001" w:type="dxa"/>
            <w:shd w:val="clear" w:color="auto" w:fill="auto"/>
          </w:tcPr>
          <w:p w:rsidR="00655B4D" w:rsidRPr="00731299" w:rsidRDefault="00655B4D" w:rsidP="00743ABE">
            <w:pPr>
              <w:pStyle w:val="ae"/>
              <w:spacing w:before="5"/>
              <w:rPr>
                <w:sz w:val="16"/>
                <w:szCs w:val="16"/>
                <w:lang w:val="en-GB"/>
                <w:rPrChange w:id="272" w:author="Daniel Jvirblis" w:date="2021-10-21T05:53:00Z">
                  <w:rPr>
                    <w:lang w:val="en-GB"/>
                  </w:rPr>
                </w:rPrChange>
              </w:rPr>
            </w:pPr>
            <w:r w:rsidRPr="00731299">
              <w:rPr>
                <w:sz w:val="16"/>
                <w:szCs w:val="16"/>
                <w:lang w:val="en-GB"/>
                <w:rPrChange w:id="273" w:author="Daniel Jvirblis" w:date="2021-10-21T05:53:00Z">
                  <w:rPr>
                    <w:lang w:val="en-GB"/>
                  </w:rPr>
                </w:rPrChange>
              </w:rPr>
              <w:t xml:space="preserve">4 </w:t>
            </w:r>
            <w:r w:rsidRPr="00731299">
              <w:rPr>
                <w:sz w:val="16"/>
                <w:szCs w:val="16"/>
              </w:rPr>
              <w:t>года</w:t>
            </w:r>
          </w:p>
        </w:tc>
        <w:tc>
          <w:tcPr>
            <w:tcW w:w="1123" w:type="dxa"/>
            <w:shd w:val="clear" w:color="auto" w:fill="auto"/>
          </w:tcPr>
          <w:p w:rsidR="00655B4D" w:rsidRPr="00731299" w:rsidRDefault="00655B4D" w:rsidP="00743ABE">
            <w:pPr>
              <w:pStyle w:val="ae"/>
              <w:spacing w:before="5"/>
              <w:rPr>
                <w:sz w:val="16"/>
                <w:szCs w:val="16"/>
                <w:lang w:val="en-GB"/>
                <w:rPrChange w:id="274" w:author="Daniel Jvirblis" w:date="2021-10-21T05:53:00Z">
                  <w:rPr>
                    <w:lang w:val="en-GB"/>
                  </w:rPr>
                </w:rPrChange>
              </w:rPr>
            </w:pPr>
            <w:r w:rsidRPr="00731299">
              <w:rPr>
                <w:sz w:val="16"/>
                <w:szCs w:val="16"/>
                <w:lang w:val="en-GB"/>
                <w:rPrChange w:id="275" w:author="Daniel Jvirblis" w:date="2021-10-21T05:53:00Z">
                  <w:rPr>
                    <w:lang w:val="en-GB"/>
                  </w:rPr>
                </w:rPrChange>
              </w:rPr>
              <w:t xml:space="preserve">12 </w:t>
            </w:r>
            <w:r w:rsidRPr="00731299">
              <w:rPr>
                <w:sz w:val="16"/>
                <w:szCs w:val="16"/>
              </w:rPr>
              <w:t>лет</w:t>
            </w:r>
          </w:p>
        </w:tc>
        <w:tc>
          <w:tcPr>
            <w:tcW w:w="1478" w:type="dxa"/>
            <w:shd w:val="clear" w:color="auto" w:fill="auto"/>
          </w:tcPr>
          <w:p w:rsidR="00655B4D" w:rsidRPr="00731299" w:rsidRDefault="00655B4D" w:rsidP="00743ABE">
            <w:pPr>
              <w:pStyle w:val="ae"/>
              <w:spacing w:before="5"/>
              <w:rPr>
                <w:sz w:val="16"/>
                <w:szCs w:val="16"/>
                <w:lang w:val="en-GB"/>
                <w:rPrChange w:id="276" w:author="Daniel Jvirblis" w:date="2021-10-21T05:53:00Z">
                  <w:rPr>
                    <w:lang w:val="en-GB"/>
                  </w:rPr>
                </w:rPrChange>
              </w:rPr>
            </w:pPr>
            <w:r w:rsidRPr="00731299">
              <w:rPr>
                <w:sz w:val="16"/>
                <w:szCs w:val="16"/>
                <w:lang w:val="en-GB"/>
                <w:rPrChange w:id="277" w:author="Daniel Jvirblis" w:date="2021-10-21T05:53:00Z">
                  <w:rPr>
                    <w:lang w:val="en-GB"/>
                  </w:rPr>
                </w:rPrChange>
              </w:rPr>
              <w:t xml:space="preserve">12 </w:t>
            </w:r>
            <w:r w:rsidRPr="00731299">
              <w:rPr>
                <w:sz w:val="16"/>
                <w:szCs w:val="16"/>
              </w:rPr>
              <w:t>лет</w:t>
            </w:r>
          </w:p>
        </w:tc>
        <w:tc>
          <w:tcPr>
            <w:tcW w:w="1206" w:type="dxa"/>
            <w:shd w:val="clear" w:color="auto" w:fill="auto"/>
          </w:tcPr>
          <w:p w:rsidR="00655B4D" w:rsidRPr="00731299" w:rsidRDefault="00655B4D" w:rsidP="00743ABE">
            <w:pPr>
              <w:pStyle w:val="ae"/>
              <w:spacing w:before="5"/>
              <w:rPr>
                <w:sz w:val="16"/>
                <w:szCs w:val="16"/>
                <w:lang w:val="en-GB"/>
                <w:rPrChange w:id="278" w:author="Daniel Jvirblis" w:date="2021-10-21T05:53:00Z">
                  <w:rPr>
                    <w:lang w:val="en-GB"/>
                  </w:rPr>
                </w:rPrChange>
              </w:rPr>
            </w:pPr>
            <w:r w:rsidRPr="00731299">
              <w:rPr>
                <w:sz w:val="16"/>
                <w:szCs w:val="16"/>
                <w:lang w:val="en-GB"/>
                <w:rPrChange w:id="279" w:author="Daniel Jvirblis" w:date="2021-10-21T05:53:00Z">
                  <w:rPr>
                    <w:lang w:val="en-GB"/>
                  </w:rPr>
                </w:rPrChange>
              </w:rPr>
              <w:t xml:space="preserve">18 </w:t>
            </w:r>
            <w:r w:rsidRPr="00731299">
              <w:rPr>
                <w:sz w:val="16"/>
                <w:szCs w:val="16"/>
              </w:rPr>
              <w:t>лет</w:t>
            </w:r>
          </w:p>
        </w:tc>
        <w:tc>
          <w:tcPr>
            <w:tcW w:w="1879" w:type="dxa"/>
            <w:shd w:val="clear" w:color="auto" w:fill="auto"/>
          </w:tcPr>
          <w:p w:rsidR="00655B4D" w:rsidRPr="00731299" w:rsidRDefault="00655B4D" w:rsidP="00743ABE">
            <w:pPr>
              <w:pStyle w:val="ae"/>
              <w:spacing w:before="5"/>
              <w:rPr>
                <w:sz w:val="16"/>
                <w:szCs w:val="16"/>
                <w:lang w:val="en-GB"/>
                <w:rPrChange w:id="280" w:author="Daniel Jvirblis" w:date="2021-10-21T05:53:00Z">
                  <w:rPr>
                    <w:lang w:val="en-GB"/>
                  </w:rPr>
                </w:rPrChange>
              </w:rPr>
            </w:pPr>
          </w:p>
        </w:tc>
        <w:tc>
          <w:tcPr>
            <w:tcW w:w="1510" w:type="dxa"/>
          </w:tcPr>
          <w:p w:rsidR="00655B4D" w:rsidRPr="00731299" w:rsidRDefault="00655B4D" w:rsidP="00743ABE">
            <w:pPr>
              <w:pStyle w:val="ae"/>
              <w:spacing w:before="5"/>
              <w:rPr>
                <w:sz w:val="16"/>
                <w:szCs w:val="16"/>
                <w:lang w:val="en-GB"/>
              </w:rPr>
            </w:pPr>
            <w:r w:rsidRPr="00731299">
              <w:rPr>
                <w:sz w:val="16"/>
                <w:szCs w:val="16"/>
                <w:lang w:val="ru-RU"/>
              </w:rPr>
              <w:t xml:space="preserve">Неприменимо </w:t>
            </w:r>
          </w:p>
          <w:p w:rsidR="00655B4D" w:rsidRPr="00731299" w:rsidRDefault="00655B4D" w:rsidP="00743ABE">
            <w:pPr>
              <w:pStyle w:val="ae"/>
              <w:spacing w:before="5"/>
              <w:rPr>
                <w:sz w:val="16"/>
                <w:szCs w:val="16"/>
                <w:lang w:val="en-GB"/>
                <w:rPrChange w:id="281" w:author="Daniel Jvirblis" w:date="2021-10-21T05:53:00Z">
                  <w:rPr>
                    <w:lang w:val="en-GB"/>
                  </w:rPr>
                </w:rPrChange>
              </w:rPr>
            </w:pPr>
            <w:r w:rsidRPr="00731299">
              <w:rPr>
                <w:sz w:val="16"/>
                <w:szCs w:val="16"/>
                <w:lang w:val="en-GB"/>
              </w:rPr>
              <w:lastRenderedPageBreak/>
              <w:t>(</w:t>
            </w:r>
            <w:r w:rsidRPr="00731299">
              <w:rPr>
                <w:sz w:val="16"/>
                <w:szCs w:val="16"/>
                <w:lang w:val="ru-RU"/>
              </w:rPr>
              <w:t>требуется детский билет</w:t>
            </w:r>
            <w:r w:rsidRPr="00731299">
              <w:rPr>
                <w:sz w:val="16"/>
                <w:szCs w:val="16"/>
                <w:lang w:val="en-GB"/>
              </w:rPr>
              <w:t>)</w:t>
            </w:r>
          </w:p>
        </w:tc>
      </w:tr>
      <w:tr w:rsidR="00655B4D" w:rsidRPr="00731299" w:rsidTr="00743ABE">
        <w:tc>
          <w:tcPr>
            <w:tcW w:w="1574" w:type="dxa"/>
            <w:shd w:val="clear" w:color="auto" w:fill="auto"/>
          </w:tcPr>
          <w:p w:rsidR="00655B4D" w:rsidRPr="00731299" w:rsidRDefault="00655B4D" w:rsidP="00743ABE">
            <w:pPr>
              <w:pStyle w:val="ae"/>
              <w:spacing w:before="5"/>
              <w:rPr>
                <w:b/>
                <w:sz w:val="16"/>
                <w:szCs w:val="16"/>
                <w:lang w:val="en-GB"/>
                <w:rPrChange w:id="282" w:author="Daniel Jvirblis" w:date="2021-10-21T05:53:00Z">
                  <w:rPr>
                    <w:b/>
                    <w:lang w:val="en-GB"/>
                  </w:rPr>
                </w:rPrChange>
              </w:rPr>
            </w:pPr>
            <w:r w:rsidRPr="00731299">
              <w:rPr>
                <w:b/>
                <w:sz w:val="16"/>
                <w:szCs w:val="16"/>
                <w:lang w:val="en-GB"/>
                <w:rPrChange w:id="283" w:author="Daniel Jvirblis" w:date="2021-10-21T05:53:00Z">
                  <w:rPr>
                    <w:b/>
                    <w:lang w:val="en-GB"/>
                  </w:rPr>
                </w:rPrChange>
              </w:rPr>
              <w:lastRenderedPageBreak/>
              <w:t>SBB</w:t>
            </w:r>
          </w:p>
        </w:tc>
        <w:tc>
          <w:tcPr>
            <w:tcW w:w="1001" w:type="dxa"/>
            <w:shd w:val="clear" w:color="auto" w:fill="auto"/>
          </w:tcPr>
          <w:p w:rsidR="00655B4D" w:rsidRPr="00731299" w:rsidRDefault="00655B4D" w:rsidP="00743ABE">
            <w:pPr>
              <w:pStyle w:val="ae"/>
              <w:spacing w:before="5"/>
              <w:rPr>
                <w:sz w:val="16"/>
                <w:szCs w:val="16"/>
                <w:lang w:val="en-GB"/>
                <w:rPrChange w:id="284" w:author="Daniel Jvirblis" w:date="2021-10-21T05:53:00Z">
                  <w:rPr>
                    <w:lang w:val="en-GB"/>
                  </w:rPr>
                </w:rPrChange>
              </w:rPr>
            </w:pPr>
            <w:r w:rsidRPr="00731299">
              <w:rPr>
                <w:sz w:val="16"/>
                <w:szCs w:val="16"/>
                <w:lang w:val="en-GB"/>
                <w:rPrChange w:id="285" w:author="Daniel Jvirblis" w:date="2021-10-21T05:53:00Z">
                  <w:rPr>
                    <w:lang w:val="en-GB"/>
                  </w:rPr>
                </w:rPrChange>
              </w:rPr>
              <w:t xml:space="preserve">6 </w:t>
            </w:r>
            <w:r w:rsidRPr="00731299">
              <w:rPr>
                <w:sz w:val="16"/>
                <w:szCs w:val="16"/>
              </w:rPr>
              <w:t>лет</w:t>
            </w:r>
          </w:p>
        </w:tc>
        <w:tc>
          <w:tcPr>
            <w:tcW w:w="1123" w:type="dxa"/>
            <w:shd w:val="clear" w:color="auto" w:fill="auto"/>
          </w:tcPr>
          <w:p w:rsidR="00655B4D" w:rsidRPr="00731299" w:rsidRDefault="00655B4D" w:rsidP="00743ABE">
            <w:pPr>
              <w:pStyle w:val="ae"/>
              <w:spacing w:before="5"/>
              <w:rPr>
                <w:sz w:val="16"/>
                <w:szCs w:val="16"/>
                <w:lang w:val="en-GB"/>
                <w:rPrChange w:id="286" w:author="Daniel Jvirblis" w:date="2021-10-21T05:53:00Z">
                  <w:rPr>
                    <w:lang w:val="en-GB"/>
                  </w:rPr>
                </w:rPrChange>
              </w:rPr>
            </w:pPr>
            <w:r w:rsidRPr="00731299">
              <w:rPr>
                <w:sz w:val="16"/>
                <w:szCs w:val="16"/>
                <w:lang w:val="en-GB"/>
                <w:rPrChange w:id="287" w:author="Daniel Jvirblis" w:date="2021-10-21T05:53:00Z">
                  <w:rPr>
                    <w:lang w:val="en-GB"/>
                  </w:rPr>
                </w:rPrChange>
              </w:rPr>
              <w:t xml:space="preserve">16 </w:t>
            </w:r>
            <w:r w:rsidRPr="00731299">
              <w:rPr>
                <w:sz w:val="16"/>
                <w:szCs w:val="16"/>
              </w:rPr>
              <w:t>лет</w:t>
            </w:r>
          </w:p>
        </w:tc>
        <w:tc>
          <w:tcPr>
            <w:tcW w:w="1478" w:type="dxa"/>
            <w:shd w:val="clear" w:color="auto" w:fill="auto"/>
          </w:tcPr>
          <w:p w:rsidR="00655B4D" w:rsidRPr="00731299" w:rsidRDefault="00655B4D" w:rsidP="00743ABE">
            <w:pPr>
              <w:pStyle w:val="ae"/>
              <w:spacing w:before="5"/>
              <w:rPr>
                <w:sz w:val="16"/>
                <w:szCs w:val="16"/>
                <w:lang w:val="en-GB"/>
                <w:rPrChange w:id="288" w:author="Daniel Jvirblis" w:date="2021-10-21T05:53:00Z">
                  <w:rPr>
                    <w:lang w:val="en-GB"/>
                  </w:rPr>
                </w:rPrChange>
              </w:rPr>
            </w:pPr>
            <w:r w:rsidRPr="00731299">
              <w:rPr>
                <w:sz w:val="16"/>
                <w:szCs w:val="16"/>
                <w:lang w:val="en-GB"/>
                <w:rPrChange w:id="289" w:author="Daniel Jvirblis" w:date="2021-10-21T05:53:00Z">
                  <w:rPr>
                    <w:lang w:val="en-GB"/>
                  </w:rPr>
                </w:rPrChange>
              </w:rPr>
              <w:t xml:space="preserve">6 </w:t>
            </w:r>
            <w:r w:rsidRPr="00731299">
              <w:rPr>
                <w:sz w:val="16"/>
                <w:szCs w:val="16"/>
              </w:rPr>
              <w:t>лет</w:t>
            </w:r>
          </w:p>
        </w:tc>
        <w:tc>
          <w:tcPr>
            <w:tcW w:w="1206" w:type="dxa"/>
            <w:shd w:val="clear" w:color="auto" w:fill="auto"/>
          </w:tcPr>
          <w:p w:rsidR="00655B4D" w:rsidRPr="00731299" w:rsidRDefault="00655B4D" w:rsidP="00743ABE">
            <w:pPr>
              <w:pStyle w:val="ae"/>
              <w:spacing w:before="5"/>
              <w:rPr>
                <w:sz w:val="16"/>
                <w:szCs w:val="16"/>
                <w:lang w:val="en-GB"/>
                <w:rPrChange w:id="290" w:author="Daniel Jvirblis" w:date="2021-10-21T05:53:00Z">
                  <w:rPr>
                    <w:lang w:val="en-GB"/>
                  </w:rPr>
                </w:rPrChange>
              </w:rPr>
            </w:pPr>
          </w:p>
        </w:tc>
        <w:tc>
          <w:tcPr>
            <w:tcW w:w="1879" w:type="dxa"/>
            <w:shd w:val="clear" w:color="auto" w:fill="auto"/>
          </w:tcPr>
          <w:p w:rsidR="00655B4D" w:rsidRPr="00731299" w:rsidRDefault="00655B4D" w:rsidP="00743ABE">
            <w:pPr>
              <w:pStyle w:val="ae"/>
              <w:spacing w:before="5"/>
              <w:rPr>
                <w:sz w:val="16"/>
                <w:szCs w:val="16"/>
                <w:lang w:val="ru-RU"/>
                <w:rPrChange w:id="291" w:author="HOPPE Birgit" w:date="2021-10-22T16:40:00Z">
                  <w:rPr>
                    <w:lang w:val="en-GB"/>
                  </w:rPr>
                </w:rPrChange>
              </w:rPr>
            </w:pPr>
            <w:r w:rsidRPr="00731299">
              <w:rPr>
                <w:sz w:val="16"/>
                <w:szCs w:val="16"/>
                <w:lang w:val="ru-RU"/>
                <w:rPrChange w:id="292" w:author="HOPPE Birgit" w:date="2021-10-22T16:40:00Z">
                  <w:rPr>
                    <w:sz w:val="16"/>
                    <w:szCs w:val="16"/>
                    <w:lang w:val="en-GB"/>
                  </w:rPr>
                </w:rPrChange>
              </w:rPr>
              <w:t>Включая</w:t>
            </w:r>
            <w:r w:rsidRPr="00731299">
              <w:rPr>
                <w:sz w:val="16"/>
                <w:szCs w:val="16"/>
                <w:lang w:val="ru-RU"/>
              </w:rPr>
              <w:t xml:space="preserve"> частных </w:t>
            </w:r>
            <w:r w:rsidRPr="00731299">
              <w:rPr>
                <w:sz w:val="16"/>
                <w:szCs w:val="16"/>
                <w:lang w:val="ru-RU"/>
                <w:rPrChange w:id="293" w:author="HOPPE Birgit" w:date="2021-10-22T16:40:00Z">
                  <w:rPr>
                    <w:sz w:val="16"/>
                    <w:szCs w:val="16"/>
                    <w:lang w:val="en-GB"/>
                  </w:rPr>
                </w:rPrChange>
              </w:rPr>
              <w:t>перевозчиков,</w:t>
            </w:r>
            <w:r w:rsidRPr="00731299">
              <w:rPr>
                <w:sz w:val="16"/>
                <w:szCs w:val="16"/>
                <w:lang w:val="ru-RU"/>
              </w:rPr>
              <w:t xml:space="preserve"> </w:t>
            </w:r>
            <w:r w:rsidRPr="00731299">
              <w:rPr>
                <w:sz w:val="16"/>
                <w:szCs w:val="16"/>
                <w:lang w:val="ru-RU"/>
                <w:rPrChange w:id="294" w:author="HOPPE Birgit" w:date="2021-10-22T16:40:00Z">
                  <w:rPr>
                    <w:sz w:val="16"/>
                    <w:szCs w:val="16"/>
                    <w:lang w:val="en-GB"/>
                  </w:rPr>
                </w:rPrChange>
              </w:rPr>
              <w:t>представленных</w:t>
            </w:r>
            <w:r w:rsidRPr="00731299">
              <w:rPr>
                <w:sz w:val="16"/>
                <w:szCs w:val="16"/>
                <w:lang w:val="ru-RU"/>
              </w:rPr>
              <w:t xml:space="preserve"> </w:t>
            </w:r>
            <w:r w:rsidRPr="00731299">
              <w:rPr>
                <w:sz w:val="16"/>
                <w:szCs w:val="16"/>
                <w:lang w:val="en-GB"/>
                <w:rPrChange w:id="295" w:author="Daniel Jvirblis" w:date="2021-10-21T05:53:00Z">
                  <w:rPr>
                    <w:lang w:val="en-GB"/>
                  </w:rPr>
                </w:rPrChange>
              </w:rPr>
              <w:t>SBB</w:t>
            </w:r>
            <w:r w:rsidRPr="00731299">
              <w:rPr>
                <w:sz w:val="16"/>
                <w:szCs w:val="16"/>
                <w:lang w:val="ru-RU"/>
                <w:rPrChange w:id="296" w:author="HOPPE Birgit" w:date="2021-10-22T16:40:00Z">
                  <w:rPr>
                    <w:lang w:val="en-GB"/>
                  </w:rPr>
                </w:rPrChange>
              </w:rPr>
              <w:t>.</w:t>
            </w:r>
          </w:p>
        </w:tc>
        <w:tc>
          <w:tcPr>
            <w:tcW w:w="1510" w:type="dxa"/>
          </w:tcPr>
          <w:p w:rsidR="00655B4D" w:rsidRPr="00731299" w:rsidRDefault="00655B4D" w:rsidP="00743ABE">
            <w:pPr>
              <w:pStyle w:val="ae"/>
              <w:spacing w:before="5"/>
              <w:rPr>
                <w:sz w:val="16"/>
                <w:szCs w:val="16"/>
                <w:lang w:val="ru-RU"/>
                <w:rPrChange w:id="297" w:author="HOPPE Birgit" w:date="2021-10-22T16:40:00Z">
                  <w:rPr>
                    <w:lang w:val="en-GB"/>
                  </w:rPr>
                </w:rPrChange>
              </w:rPr>
            </w:pPr>
          </w:p>
        </w:tc>
      </w:tr>
      <w:tr w:rsidR="00655B4D" w:rsidRPr="00731299" w:rsidTr="00743ABE">
        <w:tc>
          <w:tcPr>
            <w:tcW w:w="1574" w:type="dxa"/>
            <w:shd w:val="clear" w:color="auto" w:fill="auto"/>
          </w:tcPr>
          <w:p w:rsidR="00655B4D" w:rsidRPr="00731299" w:rsidRDefault="00655B4D" w:rsidP="00743ABE">
            <w:pPr>
              <w:pStyle w:val="ae"/>
              <w:spacing w:before="5"/>
              <w:rPr>
                <w:sz w:val="16"/>
                <w:szCs w:val="16"/>
                <w:lang w:val="en-GB"/>
                <w:rPrChange w:id="298" w:author="Daniel Jvirblis" w:date="2021-10-21T05:53:00Z">
                  <w:rPr>
                    <w:lang w:val="en-GB"/>
                  </w:rPr>
                </w:rPrChange>
              </w:rPr>
            </w:pPr>
            <w:r w:rsidRPr="00731299">
              <w:rPr>
                <w:b/>
                <w:sz w:val="16"/>
                <w:szCs w:val="16"/>
                <w:lang w:val="en-GB"/>
                <w:rPrChange w:id="299" w:author="Daniel Jvirblis" w:date="2021-10-21T05:53:00Z">
                  <w:rPr>
                    <w:b/>
                    <w:lang w:val="en-GB"/>
                  </w:rPr>
                </w:rPrChange>
              </w:rPr>
              <w:t>SNCB</w:t>
            </w:r>
          </w:p>
        </w:tc>
        <w:tc>
          <w:tcPr>
            <w:tcW w:w="1001" w:type="dxa"/>
            <w:shd w:val="clear" w:color="auto" w:fill="auto"/>
          </w:tcPr>
          <w:p w:rsidR="00655B4D" w:rsidRPr="00731299" w:rsidRDefault="00655B4D" w:rsidP="00743ABE">
            <w:pPr>
              <w:pStyle w:val="ae"/>
              <w:spacing w:before="5"/>
              <w:rPr>
                <w:sz w:val="16"/>
                <w:szCs w:val="16"/>
                <w:lang w:val="en-GB"/>
                <w:rPrChange w:id="300" w:author="Daniel Jvirblis" w:date="2021-10-21T05:53:00Z">
                  <w:rPr>
                    <w:lang w:val="en-GB"/>
                  </w:rPr>
                </w:rPrChange>
              </w:rPr>
            </w:pPr>
            <w:r w:rsidRPr="00731299">
              <w:rPr>
                <w:sz w:val="16"/>
                <w:szCs w:val="16"/>
                <w:lang w:val="en-GB"/>
                <w:rPrChange w:id="301" w:author="Daniel Jvirblis" w:date="2021-10-21T05:53:00Z">
                  <w:rPr>
                    <w:lang w:val="en-GB"/>
                  </w:rPr>
                </w:rPrChange>
              </w:rPr>
              <w:t xml:space="preserve">6 </w:t>
            </w:r>
            <w:r w:rsidRPr="00731299">
              <w:rPr>
                <w:sz w:val="16"/>
                <w:szCs w:val="16"/>
              </w:rPr>
              <w:t>лет</w:t>
            </w:r>
          </w:p>
        </w:tc>
        <w:tc>
          <w:tcPr>
            <w:tcW w:w="1123" w:type="dxa"/>
            <w:shd w:val="clear" w:color="auto" w:fill="auto"/>
          </w:tcPr>
          <w:p w:rsidR="00655B4D" w:rsidRPr="00731299" w:rsidRDefault="00655B4D" w:rsidP="00743ABE">
            <w:pPr>
              <w:pStyle w:val="ae"/>
              <w:spacing w:before="5"/>
              <w:rPr>
                <w:sz w:val="16"/>
                <w:szCs w:val="16"/>
                <w:lang w:val="en-GB"/>
                <w:rPrChange w:id="302" w:author="Daniel Jvirblis" w:date="2021-10-21T05:53:00Z">
                  <w:rPr>
                    <w:lang w:val="en-GB"/>
                  </w:rPr>
                </w:rPrChange>
              </w:rPr>
            </w:pPr>
            <w:r w:rsidRPr="00731299">
              <w:rPr>
                <w:sz w:val="16"/>
                <w:szCs w:val="16"/>
                <w:lang w:val="en-GB"/>
                <w:rPrChange w:id="303" w:author="Daniel Jvirblis" w:date="2021-10-21T05:53:00Z">
                  <w:rPr>
                    <w:lang w:val="en-GB"/>
                  </w:rPr>
                </w:rPrChange>
              </w:rPr>
              <w:t xml:space="preserve">12 </w:t>
            </w:r>
            <w:r w:rsidRPr="00731299">
              <w:rPr>
                <w:sz w:val="16"/>
                <w:szCs w:val="16"/>
              </w:rPr>
              <w:t>лет</w:t>
            </w:r>
          </w:p>
        </w:tc>
        <w:tc>
          <w:tcPr>
            <w:tcW w:w="1478" w:type="dxa"/>
            <w:shd w:val="clear" w:color="auto" w:fill="auto"/>
          </w:tcPr>
          <w:p w:rsidR="00655B4D" w:rsidRPr="00731299" w:rsidRDefault="00655B4D" w:rsidP="00743ABE">
            <w:pPr>
              <w:pStyle w:val="ae"/>
              <w:spacing w:before="5"/>
              <w:rPr>
                <w:sz w:val="16"/>
                <w:szCs w:val="16"/>
                <w:lang w:val="en-GB"/>
                <w:rPrChange w:id="304" w:author="Daniel Jvirblis" w:date="2021-10-21T05:53:00Z">
                  <w:rPr>
                    <w:lang w:val="en-GB"/>
                  </w:rPr>
                </w:rPrChange>
              </w:rPr>
            </w:pPr>
            <w:r w:rsidRPr="00731299">
              <w:rPr>
                <w:sz w:val="16"/>
                <w:szCs w:val="16"/>
                <w:lang w:val="en-GB"/>
                <w:rPrChange w:id="305" w:author="Daniel Jvirblis" w:date="2021-10-21T05:53:00Z">
                  <w:rPr>
                    <w:lang w:val="en-GB"/>
                  </w:rPr>
                </w:rPrChange>
              </w:rPr>
              <w:t xml:space="preserve">6 </w:t>
            </w:r>
            <w:r w:rsidRPr="00731299">
              <w:rPr>
                <w:sz w:val="16"/>
                <w:szCs w:val="16"/>
              </w:rPr>
              <w:t>лет</w:t>
            </w:r>
          </w:p>
        </w:tc>
        <w:tc>
          <w:tcPr>
            <w:tcW w:w="1206" w:type="dxa"/>
            <w:shd w:val="clear" w:color="auto" w:fill="auto"/>
          </w:tcPr>
          <w:p w:rsidR="00655B4D" w:rsidRPr="00731299" w:rsidRDefault="00655B4D" w:rsidP="00743ABE">
            <w:pPr>
              <w:pStyle w:val="ae"/>
              <w:spacing w:before="5"/>
              <w:rPr>
                <w:sz w:val="16"/>
                <w:szCs w:val="16"/>
                <w:lang w:val="en-GB"/>
                <w:rPrChange w:id="306" w:author="Daniel Jvirblis" w:date="2021-10-21T05:53:00Z">
                  <w:rPr>
                    <w:lang w:val="en-GB"/>
                  </w:rPr>
                </w:rPrChange>
              </w:rPr>
            </w:pPr>
            <w:r w:rsidRPr="00731299">
              <w:rPr>
                <w:sz w:val="16"/>
                <w:szCs w:val="16"/>
                <w:lang w:val="en-GB"/>
                <w:rPrChange w:id="307" w:author="Daniel Jvirblis" w:date="2021-10-21T05:53:00Z">
                  <w:rPr>
                    <w:lang w:val="en-GB"/>
                  </w:rPr>
                </w:rPrChange>
              </w:rPr>
              <w:t xml:space="preserve">12 </w:t>
            </w:r>
            <w:r w:rsidRPr="00731299">
              <w:rPr>
                <w:sz w:val="16"/>
                <w:szCs w:val="16"/>
              </w:rPr>
              <w:t>лет</w:t>
            </w:r>
          </w:p>
        </w:tc>
        <w:tc>
          <w:tcPr>
            <w:tcW w:w="1879" w:type="dxa"/>
            <w:shd w:val="clear" w:color="auto" w:fill="auto"/>
          </w:tcPr>
          <w:p w:rsidR="00655B4D" w:rsidRPr="00731299" w:rsidRDefault="00655B4D" w:rsidP="00743ABE">
            <w:pPr>
              <w:pStyle w:val="ae"/>
              <w:spacing w:before="5"/>
              <w:rPr>
                <w:sz w:val="16"/>
                <w:szCs w:val="16"/>
                <w:lang w:val="en-GB"/>
                <w:rPrChange w:id="308" w:author="Daniel Jvirblis" w:date="2021-10-21T05:53:00Z">
                  <w:rPr>
                    <w:lang w:val="en-GB"/>
                  </w:rPr>
                </w:rPrChange>
              </w:rPr>
            </w:pPr>
          </w:p>
        </w:tc>
        <w:tc>
          <w:tcPr>
            <w:tcW w:w="1510" w:type="dxa"/>
          </w:tcPr>
          <w:p w:rsidR="00655B4D" w:rsidRPr="00731299" w:rsidRDefault="00655B4D" w:rsidP="00743ABE">
            <w:pPr>
              <w:pStyle w:val="ae"/>
              <w:spacing w:before="5"/>
              <w:rPr>
                <w:sz w:val="16"/>
                <w:szCs w:val="16"/>
                <w:lang w:val="en-GB"/>
                <w:rPrChange w:id="309" w:author="Daniel Jvirblis" w:date="2021-10-21T05:53:00Z">
                  <w:rPr>
                    <w:lang w:val="en-GB"/>
                  </w:rPr>
                </w:rPrChange>
              </w:rPr>
            </w:pPr>
          </w:p>
        </w:tc>
      </w:tr>
      <w:tr w:rsidR="00655B4D" w:rsidRPr="00731299" w:rsidTr="00743ABE">
        <w:tc>
          <w:tcPr>
            <w:tcW w:w="1574" w:type="dxa"/>
            <w:shd w:val="clear" w:color="auto" w:fill="auto"/>
          </w:tcPr>
          <w:p w:rsidR="00655B4D" w:rsidRPr="00731299" w:rsidRDefault="00655B4D" w:rsidP="00743ABE">
            <w:pPr>
              <w:pStyle w:val="ae"/>
              <w:spacing w:before="5"/>
              <w:rPr>
                <w:sz w:val="16"/>
                <w:szCs w:val="16"/>
                <w:lang w:val="en-GB"/>
                <w:rPrChange w:id="310" w:author="Daniel Jvirblis" w:date="2021-10-21T05:53:00Z">
                  <w:rPr>
                    <w:lang w:val="en-GB"/>
                  </w:rPr>
                </w:rPrChange>
              </w:rPr>
            </w:pPr>
            <w:r w:rsidRPr="00731299">
              <w:rPr>
                <w:b/>
                <w:sz w:val="16"/>
                <w:szCs w:val="16"/>
                <w:lang w:val="en-GB"/>
                <w:rPrChange w:id="311" w:author="Daniel Jvirblis" w:date="2021-10-21T05:53:00Z">
                  <w:rPr>
                    <w:b/>
                    <w:lang w:val="en-GB"/>
                  </w:rPr>
                </w:rPrChange>
              </w:rPr>
              <w:t>SNCF</w:t>
            </w:r>
          </w:p>
        </w:tc>
        <w:tc>
          <w:tcPr>
            <w:tcW w:w="1001" w:type="dxa"/>
            <w:shd w:val="clear" w:color="auto" w:fill="auto"/>
          </w:tcPr>
          <w:p w:rsidR="00655B4D" w:rsidRPr="00731299" w:rsidRDefault="00655B4D" w:rsidP="00743ABE">
            <w:pPr>
              <w:pStyle w:val="ae"/>
              <w:spacing w:before="5"/>
              <w:rPr>
                <w:sz w:val="16"/>
                <w:szCs w:val="16"/>
                <w:lang w:val="en-GB"/>
                <w:rPrChange w:id="312" w:author="Daniel Jvirblis" w:date="2021-10-21T05:53:00Z">
                  <w:rPr>
                    <w:lang w:val="en-GB"/>
                  </w:rPr>
                </w:rPrChange>
              </w:rPr>
            </w:pPr>
            <w:r w:rsidRPr="00731299">
              <w:rPr>
                <w:sz w:val="16"/>
                <w:szCs w:val="16"/>
                <w:lang w:val="en-GB"/>
                <w:rPrChange w:id="313" w:author="Daniel Jvirblis" w:date="2021-10-21T05:53:00Z">
                  <w:rPr>
                    <w:lang w:val="en-GB"/>
                  </w:rPr>
                </w:rPrChange>
              </w:rPr>
              <w:t xml:space="preserve">4 </w:t>
            </w:r>
            <w:r w:rsidRPr="00731299">
              <w:rPr>
                <w:sz w:val="16"/>
                <w:szCs w:val="16"/>
              </w:rPr>
              <w:t>года</w:t>
            </w:r>
          </w:p>
        </w:tc>
        <w:tc>
          <w:tcPr>
            <w:tcW w:w="1123" w:type="dxa"/>
            <w:shd w:val="clear" w:color="auto" w:fill="auto"/>
          </w:tcPr>
          <w:p w:rsidR="00655B4D" w:rsidRPr="00731299" w:rsidRDefault="00655B4D" w:rsidP="00743ABE">
            <w:pPr>
              <w:pStyle w:val="ae"/>
              <w:spacing w:before="5"/>
              <w:rPr>
                <w:sz w:val="16"/>
                <w:szCs w:val="16"/>
                <w:lang w:val="en-GB"/>
                <w:rPrChange w:id="314" w:author="Daniel Jvirblis" w:date="2021-10-21T05:53:00Z">
                  <w:rPr>
                    <w:lang w:val="en-GB"/>
                  </w:rPr>
                </w:rPrChange>
              </w:rPr>
            </w:pPr>
            <w:r w:rsidRPr="00731299">
              <w:rPr>
                <w:sz w:val="16"/>
                <w:szCs w:val="16"/>
                <w:lang w:val="en-GB"/>
                <w:rPrChange w:id="315" w:author="Daniel Jvirblis" w:date="2021-10-21T05:53:00Z">
                  <w:rPr>
                    <w:lang w:val="en-GB"/>
                  </w:rPr>
                </w:rPrChange>
              </w:rPr>
              <w:t xml:space="preserve">12 </w:t>
            </w:r>
            <w:r w:rsidRPr="00731299">
              <w:rPr>
                <w:sz w:val="16"/>
                <w:szCs w:val="16"/>
              </w:rPr>
              <w:t>лет</w:t>
            </w:r>
          </w:p>
        </w:tc>
        <w:tc>
          <w:tcPr>
            <w:tcW w:w="1478" w:type="dxa"/>
            <w:shd w:val="clear" w:color="auto" w:fill="auto"/>
          </w:tcPr>
          <w:p w:rsidR="00655B4D" w:rsidRPr="00731299" w:rsidRDefault="00655B4D" w:rsidP="00743ABE">
            <w:pPr>
              <w:pStyle w:val="ae"/>
              <w:spacing w:before="5"/>
              <w:rPr>
                <w:sz w:val="16"/>
                <w:szCs w:val="16"/>
                <w:lang w:val="en-GB"/>
                <w:rPrChange w:id="316" w:author="Daniel Jvirblis" w:date="2021-10-21T05:53:00Z">
                  <w:rPr>
                    <w:lang w:val="en-GB"/>
                  </w:rPr>
                </w:rPrChange>
              </w:rPr>
            </w:pPr>
            <w:r w:rsidRPr="00731299">
              <w:rPr>
                <w:sz w:val="16"/>
                <w:szCs w:val="16"/>
                <w:lang w:val="en-GB"/>
                <w:rPrChange w:id="317" w:author="Daniel Jvirblis" w:date="2021-10-21T05:53:00Z">
                  <w:rPr>
                    <w:lang w:val="en-GB"/>
                  </w:rPr>
                </w:rPrChange>
              </w:rPr>
              <w:t xml:space="preserve">4 </w:t>
            </w:r>
            <w:r w:rsidRPr="00731299">
              <w:rPr>
                <w:sz w:val="16"/>
                <w:szCs w:val="16"/>
              </w:rPr>
              <w:t>года</w:t>
            </w:r>
          </w:p>
        </w:tc>
        <w:tc>
          <w:tcPr>
            <w:tcW w:w="1206" w:type="dxa"/>
            <w:shd w:val="clear" w:color="auto" w:fill="auto"/>
          </w:tcPr>
          <w:p w:rsidR="00655B4D" w:rsidRPr="00731299" w:rsidRDefault="00655B4D" w:rsidP="00743ABE">
            <w:pPr>
              <w:pStyle w:val="ae"/>
              <w:spacing w:before="5"/>
              <w:rPr>
                <w:sz w:val="16"/>
                <w:szCs w:val="16"/>
                <w:lang w:val="en-GB"/>
                <w:rPrChange w:id="318" w:author="Daniel Jvirblis" w:date="2021-10-21T05:53:00Z">
                  <w:rPr>
                    <w:lang w:val="en-GB"/>
                  </w:rPr>
                </w:rPrChange>
              </w:rPr>
            </w:pPr>
          </w:p>
        </w:tc>
        <w:tc>
          <w:tcPr>
            <w:tcW w:w="1879" w:type="dxa"/>
            <w:shd w:val="clear" w:color="auto" w:fill="auto"/>
          </w:tcPr>
          <w:p w:rsidR="00655B4D" w:rsidRPr="00731299" w:rsidRDefault="00655B4D" w:rsidP="00743ABE">
            <w:pPr>
              <w:pStyle w:val="ae"/>
              <w:spacing w:before="5"/>
              <w:rPr>
                <w:sz w:val="16"/>
                <w:szCs w:val="16"/>
                <w:lang w:val="en-GB"/>
                <w:rPrChange w:id="319" w:author="Daniel Jvirblis" w:date="2021-10-21T05:53:00Z">
                  <w:rPr>
                    <w:lang w:val="en-GB"/>
                  </w:rPr>
                </w:rPrChange>
              </w:rPr>
            </w:pPr>
          </w:p>
        </w:tc>
        <w:tc>
          <w:tcPr>
            <w:tcW w:w="1510" w:type="dxa"/>
          </w:tcPr>
          <w:p w:rsidR="00655B4D" w:rsidRPr="00731299" w:rsidRDefault="00655B4D" w:rsidP="00743ABE">
            <w:pPr>
              <w:pStyle w:val="ae"/>
              <w:spacing w:before="5"/>
              <w:rPr>
                <w:sz w:val="16"/>
                <w:szCs w:val="16"/>
                <w:lang w:val="en-GB"/>
                <w:rPrChange w:id="320" w:author="Daniel Jvirblis" w:date="2021-10-21T05:53:00Z">
                  <w:rPr>
                    <w:lang w:val="en-GB"/>
                  </w:rPr>
                </w:rPrChange>
              </w:rPr>
            </w:pPr>
          </w:p>
        </w:tc>
      </w:tr>
      <w:tr w:rsidR="00655B4D" w:rsidRPr="00731299" w:rsidTr="00743ABE">
        <w:tc>
          <w:tcPr>
            <w:tcW w:w="1574" w:type="dxa"/>
            <w:shd w:val="clear" w:color="auto" w:fill="auto"/>
          </w:tcPr>
          <w:p w:rsidR="00655B4D" w:rsidRPr="00731299" w:rsidRDefault="00655B4D" w:rsidP="00743ABE">
            <w:pPr>
              <w:pStyle w:val="ae"/>
              <w:spacing w:before="5"/>
              <w:rPr>
                <w:sz w:val="16"/>
                <w:szCs w:val="16"/>
                <w:lang w:val="en-GB"/>
                <w:rPrChange w:id="321" w:author="Daniel Jvirblis" w:date="2021-10-21T05:53:00Z">
                  <w:rPr>
                    <w:lang w:val="en-GB"/>
                  </w:rPr>
                </w:rPrChange>
              </w:rPr>
            </w:pPr>
            <w:r w:rsidRPr="00731299">
              <w:rPr>
                <w:b/>
                <w:sz w:val="16"/>
                <w:szCs w:val="16"/>
                <w:lang w:val="en-GB"/>
                <w:rPrChange w:id="322" w:author="Daniel Jvirblis" w:date="2021-10-21T05:53:00Z">
                  <w:rPr>
                    <w:b/>
                    <w:lang w:val="en-GB"/>
                  </w:rPr>
                </w:rPrChange>
              </w:rPr>
              <w:t>SV</w:t>
            </w:r>
          </w:p>
        </w:tc>
        <w:tc>
          <w:tcPr>
            <w:tcW w:w="1001" w:type="dxa"/>
            <w:shd w:val="clear" w:color="auto" w:fill="auto"/>
          </w:tcPr>
          <w:p w:rsidR="00655B4D" w:rsidRPr="00731299" w:rsidRDefault="00655B4D" w:rsidP="00743ABE">
            <w:pPr>
              <w:pStyle w:val="ae"/>
              <w:spacing w:before="5"/>
              <w:rPr>
                <w:sz w:val="16"/>
                <w:szCs w:val="16"/>
                <w:lang w:val="en-GB"/>
                <w:rPrChange w:id="323" w:author="Daniel Jvirblis" w:date="2021-10-21T05:53:00Z">
                  <w:rPr>
                    <w:lang w:val="en-GB"/>
                  </w:rPr>
                </w:rPrChange>
              </w:rPr>
            </w:pPr>
            <w:r w:rsidRPr="00731299">
              <w:rPr>
                <w:sz w:val="16"/>
                <w:szCs w:val="16"/>
                <w:lang w:val="en-GB"/>
                <w:rPrChange w:id="324" w:author="Daniel Jvirblis" w:date="2021-10-21T05:53:00Z">
                  <w:rPr>
                    <w:lang w:val="en-GB"/>
                  </w:rPr>
                </w:rPrChange>
              </w:rPr>
              <w:t xml:space="preserve">6 </w:t>
            </w:r>
            <w:r w:rsidRPr="00731299">
              <w:rPr>
                <w:sz w:val="16"/>
                <w:szCs w:val="16"/>
              </w:rPr>
              <w:t>лет</w:t>
            </w:r>
          </w:p>
        </w:tc>
        <w:tc>
          <w:tcPr>
            <w:tcW w:w="1123" w:type="dxa"/>
            <w:shd w:val="clear" w:color="auto" w:fill="auto"/>
          </w:tcPr>
          <w:p w:rsidR="00655B4D" w:rsidRPr="00731299" w:rsidRDefault="00655B4D" w:rsidP="00743ABE">
            <w:pPr>
              <w:pStyle w:val="ae"/>
              <w:spacing w:before="5"/>
              <w:rPr>
                <w:sz w:val="16"/>
                <w:szCs w:val="16"/>
                <w:lang w:val="en-GB"/>
                <w:rPrChange w:id="325" w:author="Daniel Jvirblis" w:date="2021-10-21T05:53:00Z">
                  <w:rPr>
                    <w:lang w:val="en-GB"/>
                  </w:rPr>
                </w:rPrChange>
              </w:rPr>
            </w:pPr>
            <w:r w:rsidRPr="00731299">
              <w:rPr>
                <w:sz w:val="16"/>
                <w:szCs w:val="16"/>
                <w:lang w:val="en-GB"/>
                <w:rPrChange w:id="326" w:author="Daniel Jvirblis" w:date="2021-10-21T05:53:00Z">
                  <w:rPr>
                    <w:lang w:val="en-GB"/>
                  </w:rPr>
                </w:rPrChange>
              </w:rPr>
              <w:t xml:space="preserve">14 </w:t>
            </w:r>
            <w:r w:rsidRPr="00731299">
              <w:rPr>
                <w:sz w:val="16"/>
                <w:szCs w:val="16"/>
              </w:rPr>
              <w:t>лет</w:t>
            </w:r>
          </w:p>
        </w:tc>
        <w:tc>
          <w:tcPr>
            <w:tcW w:w="1478" w:type="dxa"/>
            <w:shd w:val="clear" w:color="auto" w:fill="auto"/>
          </w:tcPr>
          <w:p w:rsidR="00655B4D" w:rsidRPr="00731299" w:rsidRDefault="00655B4D" w:rsidP="00743ABE">
            <w:pPr>
              <w:pStyle w:val="ae"/>
              <w:spacing w:before="5"/>
              <w:rPr>
                <w:sz w:val="16"/>
                <w:szCs w:val="16"/>
                <w:lang w:val="en-GB"/>
                <w:rPrChange w:id="327" w:author="Daniel Jvirblis" w:date="2021-10-21T05:53:00Z">
                  <w:rPr>
                    <w:lang w:val="en-GB"/>
                  </w:rPr>
                </w:rPrChange>
              </w:rPr>
            </w:pPr>
            <w:r w:rsidRPr="00731299">
              <w:rPr>
                <w:sz w:val="16"/>
                <w:szCs w:val="16"/>
                <w:lang w:val="en-GB"/>
                <w:rPrChange w:id="328" w:author="Daniel Jvirblis" w:date="2021-10-21T05:53:00Z">
                  <w:rPr>
                    <w:lang w:val="en-GB"/>
                  </w:rPr>
                </w:rPrChange>
              </w:rPr>
              <w:t xml:space="preserve">14 </w:t>
            </w:r>
            <w:r w:rsidRPr="00731299">
              <w:rPr>
                <w:sz w:val="16"/>
                <w:szCs w:val="16"/>
              </w:rPr>
              <w:t>лет</w:t>
            </w:r>
          </w:p>
        </w:tc>
        <w:tc>
          <w:tcPr>
            <w:tcW w:w="1206" w:type="dxa"/>
            <w:shd w:val="clear" w:color="auto" w:fill="auto"/>
          </w:tcPr>
          <w:p w:rsidR="00655B4D" w:rsidRPr="00731299" w:rsidRDefault="00655B4D" w:rsidP="00743ABE">
            <w:pPr>
              <w:pStyle w:val="ae"/>
              <w:spacing w:before="5"/>
              <w:rPr>
                <w:sz w:val="16"/>
                <w:szCs w:val="16"/>
                <w:lang w:val="en-GB"/>
                <w:rPrChange w:id="329" w:author="Daniel Jvirblis" w:date="2021-10-21T05:53:00Z">
                  <w:rPr>
                    <w:lang w:val="en-GB"/>
                  </w:rPr>
                </w:rPrChange>
              </w:rPr>
            </w:pPr>
            <w:r w:rsidRPr="00731299">
              <w:rPr>
                <w:sz w:val="16"/>
                <w:szCs w:val="16"/>
                <w:lang w:val="en-GB"/>
                <w:rPrChange w:id="330" w:author="Daniel Jvirblis" w:date="2021-10-21T05:53:00Z">
                  <w:rPr>
                    <w:lang w:val="en-GB"/>
                  </w:rPr>
                </w:rPrChange>
              </w:rPr>
              <w:t xml:space="preserve">16 </w:t>
            </w:r>
            <w:r w:rsidRPr="00731299">
              <w:rPr>
                <w:sz w:val="16"/>
                <w:szCs w:val="16"/>
              </w:rPr>
              <w:t>лет</w:t>
            </w:r>
          </w:p>
        </w:tc>
        <w:tc>
          <w:tcPr>
            <w:tcW w:w="1879" w:type="dxa"/>
            <w:shd w:val="clear" w:color="auto" w:fill="auto"/>
          </w:tcPr>
          <w:p w:rsidR="00655B4D" w:rsidRPr="00731299" w:rsidRDefault="00655B4D" w:rsidP="00743ABE">
            <w:pPr>
              <w:pStyle w:val="ae"/>
              <w:spacing w:before="5"/>
              <w:rPr>
                <w:sz w:val="16"/>
                <w:szCs w:val="16"/>
                <w:lang w:val="en-GB"/>
                <w:rPrChange w:id="331" w:author="Daniel Jvirblis" w:date="2021-10-21T05:53:00Z">
                  <w:rPr>
                    <w:lang w:val="en-GB"/>
                  </w:rPr>
                </w:rPrChange>
              </w:rPr>
            </w:pPr>
          </w:p>
        </w:tc>
        <w:tc>
          <w:tcPr>
            <w:tcW w:w="1510" w:type="dxa"/>
          </w:tcPr>
          <w:p w:rsidR="00655B4D" w:rsidRPr="00731299" w:rsidRDefault="00655B4D" w:rsidP="00743ABE">
            <w:pPr>
              <w:pStyle w:val="ae"/>
              <w:spacing w:before="5"/>
              <w:rPr>
                <w:sz w:val="16"/>
                <w:szCs w:val="16"/>
                <w:lang w:val="en-GB"/>
                <w:rPrChange w:id="332" w:author="Daniel Jvirblis" w:date="2021-10-21T05:53:00Z">
                  <w:rPr>
                    <w:lang w:val="en-GB"/>
                  </w:rPr>
                </w:rPrChange>
              </w:rPr>
            </w:pPr>
            <w:r w:rsidRPr="00731299">
              <w:rPr>
                <w:sz w:val="16"/>
                <w:szCs w:val="16"/>
                <w:lang w:val="ru-RU"/>
              </w:rPr>
              <w:t>Максимум 1 ребенок</w:t>
            </w:r>
          </w:p>
        </w:tc>
      </w:tr>
      <w:tr w:rsidR="00655B4D" w:rsidRPr="00731299" w:rsidTr="00743ABE">
        <w:tc>
          <w:tcPr>
            <w:tcW w:w="1574" w:type="dxa"/>
            <w:shd w:val="clear" w:color="auto" w:fill="auto"/>
          </w:tcPr>
          <w:p w:rsidR="00655B4D" w:rsidRPr="00731299" w:rsidRDefault="00655B4D" w:rsidP="00743ABE">
            <w:pPr>
              <w:pStyle w:val="ae"/>
              <w:spacing w:before="5"/>
              <w:rPr>
                <w:sz w:val="16"/>
                <w:szCs w:val="16"/>
                <w:lang w:val="en-GB"/>
                <w:rPrChange w:id="333" w:author="Daniel Jvirblis" w:date="2021-10-21T05:53:00Z">
                  <w:rPr>
                    <w:lang w:val="en-GB"/>
                  </w:rPr>
                </w:rPrChange>
              </w:rPr>
            </w:pPr>
            <w:r w:rsidRPr="00731299">
              <w:rPr>
                <w:b/>
                <w:sz w:val="16"/>
                <w:szCs w:val="16"/>
                <w:lang w:val="en-GB"/>
                <w:rPrChange w:id="334" w:author="Daniel Jvirblis" w:date="2021-10-21T05:53:00Z">
                  <w:rPr>
                    <w:b/>
                    <w:lang w:val="en-GB"/>
                  </w:rPr>
                </w:rPrChange>
              </w:rPr>
              <w:t>SZ</w:t>
            </w:r>
          </w:p>
        </w:tc>
        <w:tc>
          <w:tcPr>
            <w:tcW w:w="1001" w:type="dxa"/>
            <w:shd w:val="clear" w:color="auto" w:fill="auto"/>
          </w:tcPr>
          <w:p w:rsidR="00655B4D" w:rsidRPr="00731299" w:rsidRDefault="00655B4D" w:rsidP="00743ABE">
            <w:pPr>
              <w:pStyle w:val="ae"/>
              <w:spacing w:before="5"/>
              <w:rPr>
                <w:sz w:val="16"/>
                <w:szCs w:val="16"/>
                <w:lang w:val="en-GB"/>
                <w:rPrChange w:id="335" w:author="Daniel Jvirblis" w:date="2021-10-21T05:53:00Z">
                  <w:rPr>
                    <w:lang w:val="en-GB"/>
                  </w:rPr>
                </w:rPrChange>
              </w:rPr>
            </w:pPr>
            <w:r w:rsidRPr="00731299">
              <w:rPr>
                <w:sz w:val="16"/>
                <w:szCs w:val="16"/>
                <w:lang w:val="en-GB"/>
                <w:rPrChange w:id="336" w:author="Daniel Jvirblis" w:date="2021-10-21T05:53:00Z">
                  <w:rPr>
                    <w:lang w:val="en-GB"/>
                  </w:rPr>
                </w:rPrChange>
              </w:rPr>
              <w:t xml:space="preserve">6 </w:t>
            </w:r>
            <w:r w:rsidRPr="00731299">
              <w:rPr>
                <w:sz w:val="16"/>
                <w:szCs w:val="16"/>
              </w:rPr>
              <w:t>лет</w:t>
            </w:r>
          </w:p>
        </w:tc>
        <w:tc>
          <w:tcPr>
            <w:tcW w:w="1123" w:type="dxa"/>
            <w:shd w:val="clear" w:color="auto" w:fill="auto"/>
          </w:tcPr>
          <w:p w:rsidR="00655B4D" w:rsidRPr="00731299" w:rsidRDefault="00655B4D" w:rsidP="00743ABE">
            <w:pPr>
              <w:pStyle w:val="ae"/>
              <w:spacing w:before="5"/>
              <w:rPr>
                <w:sz w:val="16"/>
                <w:szCs w:val="16"/>
                <w:lang w:val="en-GB"/>
                <w:rPrChange w:id="337" w:author="Daniel Jvirblis" w:date="2021-10-21T05:53:00Z">
                  <w:rPr>
                    <w:lang w:val="en-GB"/>
                  </w:rPr>
                </w:rPrChange>
              </w:rPr>
            </w:pPr>
            <w:r w:rsidRPr="00731299">
              <w:rPr>
                <w:sz w:val="16"/>
                <w:szCs w:val="16"/>
                <w:lang w:val="en-GB"/>
                <w:rPrChange w:id="338" w:author="Daniel Jvirblis" w:date="2021-10-21T05:53:00Z">
                  <w:rPr>
                    <w:lang w:val="en-GB"/>
                  </w:rPr>
                </w:rPrChange>
              </w:rPr>
              <w:t xml:space="preserve">12 </w:t>
            </w:r>
            <w:r w:rsidRPr="00731299">
              <w:rPr>
                <w:sz w:val="16"/>
                <w:szCs w:val="16"/>
              </w:rPr>
              <w:t>лет</w:t>
            </w:r>
          </w:p>
        </w:tc>
        <w:tc>
          <w:tcPr>
            <w:tcW w:w="1478" w:type="dxa"/>
            <w:shd w:val="clear" w:color="auto" w:fill="auto"/>
          </w:tcPr>
          <w:p w:rsidR="00655B4D" w:rsidRPr="00731299" w:rsidRDefault="00655B4D" w:rsidP="00743ABE">
            <w:pPr>
              <w:pStyle w:val="ae"/>
              <w:spacing w:before="5"/>
              <w:rPr>
                <w:sz w:val="16"/>
                <w:szCs w:val="16"/>
                <w:lang w:val="en-GB"/>
                <w:rPrChange w:id="339" w:author="Daniel Jvirblis" w:date="2021-10-21T05:53:00Z">
                  <w:rPr>
                    <w:lang w:val="en-GB"/>
                  </w:rPr>
                </w:rPrChange>
              </w:rPr>
            </w:pPr>
            <w:r w:rsidRPr="00731299">
              <w:rPr>
                <w:sz w:val="16"/>
                <w:szCs w:val="16"/>
                <w:lang w:val="en-GB"/>
                <w:rPrChange w:id="340" w:author="Daniel Jvirblis" w:date="2021-10-21T05:53:00Z">
                  <w:rPr>
                    <w:lang w:val="en-GB"/>
                  </w:rPr>
                </w:rPrChange>
              </w:rPr>
              <w:t xml:space="preserve">6 </w:t>
            </w:r>
            <w:r w:rsidRPr="00731299">
              <w:rPr>
                <w:sz w:val="16"/>
                <w:szCs w:val="16"/>
              </w:rPr>
              <w:t>лет</w:t>
            </w:r>
          </w:p>
        </w:tc>
        <w:tc>
          <w:tcPr>
            <w:tcW w:w="1206" w:type="dxa"/>
            <w:shd w:val="clear" w:color="auto" w:fill="auto"/>
          </w:tcPr>
          <w:p w:rsidR="00655B4D" w:rsidRPr="00731299" w:rsidRDefault="00655B4D" w:rsidP="00743ABE">
            <w:pPr>
              <w:pStyle w:val="ae"/>
              <w:spacing w:before="5"/>
              <w:rPr>
                <w:sz w:val="16"/>
                <w:szCs w:val="16"/>
                <w:lang w:val="en-GB"/>
                <w:rPrChange w:id="341" w:author="Daniel Jvirblis" w:date="2021-10-21T05:53:00Z">
                  <w:rPr>
                    <w:lang w:val="en-GB"/>
                  </w:rPr>
                </w:rPrChange>
              </w:rPr>
            </w:pPr>
          </w:p>
        </w:tc>
        <w:tc>
          <w:tcPr>
            <w:tcW w:w="1879" w:type="dxa"/>
            <w:shd w:val="clear" w:color="auto" w:fill="auto"/>
          </w:tcPr>
          <w:p w:rsidR="00655B4D" w:rsidRPr="00731299" w:rsidRDefault="00655B4D" w:rsidP="00743ABE">
            <w:pPr>
              <w:pStyle w:val="ae"/>
              <w:spacing w:before="5"/>
              <w:rPr>
                <w:sz w:val="16"/>
                <w:szCs w:val="16"/>
                <w:lang w:val="en-GB"/>
                <w:rPrChange w:id="342" w:author="Daniel Jvirblis" w:date="2021-10-21T05:53:00Z">
                  <w:rPr>
                    <w:lang w:val="en-GB"/>
                  </w:rPr>
                </w:rPrChange>
              </w:rPr>
            </w:pPr>
          </w:p>
        </w:tc>
        <w:tc>
          <w:tcPr>
            <w:tcW w:w="1510" w:type="dxa"/>
          </w:tcPr>
          <w:p w:rsidR="00655B4D" w:rsidRPr="00731299" w:rsidRDefault="00655B4D" w:rsidP="00743ABE">
            <w:pPr>
              <w:pStyle w:val="ae"/>
              <w:spacing w:before="5"/>
              <w:rPr>
                <w:sz w:val="16"/>
                <w:szCs w:val="16"/>
                <w:lang w:val="en-GB"/>
                <w:rPrChange w:id="343" w:author="Daniel Jvirblis" w:date="2021-10-21T05:53:00Z">
                  <w:rPr>
                    <w:lang w:val="en-GB"/>
                  </w:rPr>
                </w:rPrChange>
              </w:rPr>
            </w:pPr>
          </w:p>
        </w:tc>
      </w:tr>
      <w:tr w:rsidR="00655B4D" w:rsidRPr="00731299" w:rsidTr="00743ABE">
        <w:tc>
          <w:tcPr>
            <w:tcW w:w="1574" w:type="dxa"/>
            <w:shd w:val="clear" w:color="auto" w:fill="auto"/>
          </w:tcPr>
          <w:p w:rsidR="00655B4D" w:rsidRPr="00731299" w:rsidRDefault="00655B4D" w:rsidP="00743ABE">
            <w:pPr>
              <w:pStyle w:val="ae"/>
              <w:spacing w:before="5"/>
              <w:rPr>
                <w:b/>
                <w:sz w:val="16"/>
                <w:szCs w:val="16"/>
                <w:lang w:val="en-GB"/>
                <w:rPrChange w:id="344" w:author="Daniel Jvirblis" w:date="2021-10-21T05:53:00Z">
                  <w:rPr>
                    <w:b/>
                    <w:lang w:val="en-GB"/>
                  </w:rPr>
                </w:rPrChange>
              </w:rPr>
            </w:pPr>
            <w:r w:rsidRPr="00731299">
              <w:rPr>
                <w:b/>
                <w:sz w:val="16"/>
                <w:szCs w:val="16"/>
                <w:lang w:val="en-GB"/>
                <w:rPrChange w:id="345" w:author="Daniel Jvirblis" w:date="2021-10-21T05:53:00Z">
                  <w:rPr>
                    <w:b/>
                    <w:lang w:val="en-GB"/>
                  </w:rPr>
                </w:rPrChange>
              </w:rPr>
              <w:t>TCDD</w:t>
            </w:r>
          </w:p>
        </w:tc>
        <w:tc>
          <w:tcPr>
            <w:tcW w:w="1001" w:type="dxa"/>
            <w:shd w:val="clear" w:color="auto" w:fill="auto"/>
          </w:tcPr>
          <w:p w:rsidR="00655B4D" w:rsidRPr="00731299" w:rsidRDefault="00655B4D" w:rsidP="00743ABE">
            <w:pPr>
              <w:pStyle w:val="ae"/>
              <w:spacing w:before="5"/>
              <w:rPr>
                <w:sz w:val="16"/>
                <w:szCs w:val="16"/>
                <w:lang w:val="en-GB"/>
                <w:rPrChange w:id="346" w:author="Daniel Jvirblis" w:date="2021-10-21T05:53:00Z">
                  <w:rPr>
                    <w:lang w:val="en-GB"/>
                  </w:rPr>
                </w:rPrChange>
              </w:rPr>
            </w:pPr>
            <w:r w:rsidRPr="00731299">
              <w:rPr>
                <w:sz w:val="16"/>
                <w:szCs w:val="16"/>
                <w:lang w:val="en-GB"/>
                <w:rPrChange w:id="347" w:author="Daniel Jvirblis" w:date="2021-10-21T05:53:00Z">
                  <w:rPr>
                    <w:lang w:val="en-GB"/>
                  </w:rPr>
                </w:rPrChange>
              </w:rPr>
              <w:t xml:space="preserve">4 </w:t>
            </w:r>
            <w:r w:rsidRPr="00731299">
              <w:rPr>
                <w:sz w:val="16"/>
                <w:szCs w:val="16"/>
              </w:rPr>
              <w:t>года</w:t>
            </w:r>
          </w:p>
        </w:tc>
        <w:tc>
          <w:tcPr>
            <w:tcW w:w="1123" w:type="dxa"/>
            <w:shd w:val="clear" w:color="auto" w:fill="auto"/>
          </w:tcPr>
          <w:p w:rsidR="00655B4D" w:rsidRPr="00731299" w:rsidRDefault="00655B4D" w:rsidP="00743ABE">
            <w:pPr>
              <w:pStyle w:val="ae"/>
              <w:spacing w:before="5"/>
              <w:rPr>
                <w:sz w:val="16"/>
                <w:szCs w:val="16"/>
                <w:lang w:val="en-GB"/>
                <w:rPrChange w:id="348" w:author="Daniel Jvirblis" w:date="2021-10-21T05:53:00Z">
                  <w:rPr>
                    <w:lang w:val="en-GB"/>
                  </w:rPr>
                </w:rPrChange>
              </w:rPr>
            </w:pPr>
            <w:r w:rsidRPr="00731299">
              <w:rPr>
                <w:sz w:val="16"/>
                <w:szCs w:val="16"/>
                <w:lang w:val="en-GB"/>
                <w:rPrChange w:id="349" w:author="Daniel Jvirblis" w:date="2021-10-21T05:53:00Z">
                  <w:rPr>
                    <w:lang w:val="en-GB"/>
                  </w:rPr>
                </w:rPrChange>
              </w:rPr>
              <w:t xml:space="preserve">12 </w:t>
            </w:r>
            <w:r w:rsidRPr="00731299">
              <w:rPr>
                <w:sz w:val="16"/>
                <w:szCs w:val="16"/>
              </w:rPr>
              <w:t>лет</w:t>
            </w:r>
          </w:p>
        </w:tc>
        <w:tc>
          <w:tcPr>
            <w:tcW w:w="1478" w:type="dxa"/>
            <w:shd w:val="clear" w:color="auto" w:fill="auto"/>
          </w:tcPr>
          <w:p w:rsidR="00655B4D" w:rsidRPr="00731299" w:rsidRDefault="00655B4D" w:rsidP="00743ABE">
            <w:pPr>
              <w:pStyle w:val="ae"/>
              <w:spacing w:before="5"/>
              <w:rPr>
                <w:sz w:val="16"/>
                <w:szCs w:val="16"/>
                <w:lang w:val="en-GB"/>
                <w:rPrChange w:id="350" w:author="Daniel Jvirblis" w:date="2021-10-21T05:53:00Z">
                  <w:rPr>
                    <w:lang w:val="en-GB"/>
                  </w:rPr>
                </w:rPrChange>
              </w:rPr>
            </w:pPr>
            <w:r w:rsidRPr="00731299">
              <w:rPr>
                <w:sz w:val="16"/>
                <w:szCs w:val="16"/>
                <w:lang w:val="en-GB"/>
                <w:rPrChange w:id="351" w:author="Daniel Jvirblis" w:date="2021-10-21T05:53:00Z">
                  <w:rPr>
                    <w:lang w:val="en-GB"/>
                  </w:rPr>
                </w:rPrChange>
              </w:rPr>
              <w:t xml:space="preserve">4 </w:t>
            </w:r>
            <w:r w:rsidRPr="00731299">
              <w:rPr>
                <w:sz w:val="16"/>
                <w:szCs w:val="16"/>
              </w:rPr>
              <w:t>года</w:t>
            </w:r>
          </w:p>
        </w:tc>
        <w:tc>
          <w:tcPr>
            <w:tcW w:w="1206" w:type="dxa"/>
            <w:shd w:val="clear" w:color="auto" w:fill="auto"/>
          </w:tcPr>
          <w:p w:rsidR="00655B4D" w:rsidRPr="00731299" w:rsidRDefault="00655B4D" w:rsidP="00743ABE">
            <w:pPr>
              <w:pStyle w:val="ae"/>
              <w:spacing w:before="5"/>
              <w:rPr>
                <w:sz w:val="16"/>
                <w:szCs w:val="16"/>
                <w:lang w:val="en-GB"/>
                <w:rPrChange w:id="352" w:author="Daniel Jvirblis" w:date="2021-10-21T05:53:00Z">
                  <w:rPr>
                    <w:lang w:val="en-GB"/>
                  </w:rPr>
                </w:rPrChange>
              </w:rPr>
            </w:pPr>
          </w:p>
        </w:tc>
        <w:tc>
          <w:tcPr>
            <w:tcW w:w="1879" w:type="dxa"/>
            <w:shd w:val="clear" w:color="auto" w:fill="auto"/>
          </w:tcPr>
          <w:p w:rsidR="00655B4D" w:rsidRPr="00731299" w:rsidRDefault="00655B4D" w:rsidP="00743ABE">
            <w:pPr>
              <w:pStyle w:val="ae"/>
              <w:spacing w:before="5"/>
              <w:rPr>
                <w:sz w:val="16"/>
                <w:szCs w:val="16"/>
                <w:lang w:val="en-GB"/>
                <w:rPrChange w:id="353" w:author="Daniel Jvirblis" w:date="2021-10-21T05:53:00Z">
                  <w:rPr>
                    <w:lang w:val="en-GB"/>
                  </w:rPr>
                </w:rPrChange>
              </w:rPr>
            </w:pPr>
          </w:p>
        </w:tc>
        <w:tc>
          <w:tcPr>
            <w:tcW w:w="1510" w:type="dxa"/>
          </w:tcPr>
          <w:p w:rsidR="00655B4D" w:rsidRPr="00731299" w:rsidRDefault="00655B4D" w:rsidP="00743ABE">
            <w:pPr>
              <w:pStyle w:val="ae"/>
              <w:spacing w:before="5"/>
              <w:rPr>
                <w:sz w:val="16"/>
                <w:szCs w:val="16"/>
                <w:lang w:val="en-GB"/>
                <w:rPrChange w:id="354" w:author="Daniel Jvirblis" w:date="2021-10-21T05:53:00Z">
                  <w:rPr>
                    <w:lang w:val="en-GB"/>
                  </w:rPr>
                </w:rPrChange>
              </w:rPr>
            </w:pPr>
          </w:p>
        </w:tc>
      </w:tr>
      <w:tr w:rsidR="00655B4D" w:rsidRPr="00731299" w:rsidTr="00743ABE">
        <w:tc>
          <w:tcPr>
            <w:tcW w:w="1574" w:type="dxa"/>
            <w:shd w:val="clear" w:color="auto" w:fill="auto"/>
          </w:tcPr>
          <w:p w:rsidR="00655B4D" w:rsidRPr="00731299" w:rsidRDefault="00655B4D" w:rsidP="00743ABE">
            <w:pPr>
              <w:pStyle w:val="ae"/>
              <w:spacing w:before="5"/>
              <w:rPr>
                <w:b/>
                <w:sz w:val="16"/>
                <w:szCs w:val="16"/>
                <w:lang w:val="en-GB"/>
                <w:rPrChange w:id="355" w:author="Daniel Jvirblis" w:date="2021-10-21T05:53:00Z">
                  <w:rPr>
                    <w:b/>
                    <w:lang w:val="en-GB"/>
                  </w:rPr>
                </w:rPrChange>
              </w:rPr>
            </w:pPr>
            <w:r w:rsidRPr="00731299">
              <w:rPr>
                <w:b/>
                <w:sz w:val="16"/>
                <w:szCs w:val="16"/>
                <w:lang w:val="en-GB"/>
                <w:rPrChange w:id="356" w:author="Daniel Jvirblis" w:date="2021-10-21T05:53:00Z">
                  <w:rPr>
                    <w:b/>
                    <w:lang w:val="en-GB"/>
                  </w:rPr>
                </w:rPrChange>
              </w:rPr>
              <w:t>Trainose</w:t>
            </w:r>
          </w:p>
        </w:tc>
        <w:tc>
          <w:tcPr>
            <w:tcW w:w="1001" w:type="dxa"/>
            <w:shd w:val="clear" w:color="auto" w:fill="auto"/>
          </w:tcPr>
          <w:p w:rsidR="00655B4D" w:rsidRPr="00731299" w:rsidRDefault="00655B4D" w:rsidP="00743ABE">
            <w:pPr>
              <w:pStyle w:val="ae"/>
              <w:spacing w:before="5"/>
              <w:rPr>
                <w:sz w:val="16"/>
                <w:szCs w:val="16"/>
                <w:lang w:val="en-GB"/>
                <w:rPrChange w:id="357" w:author="Daniel Jvirblis" w:date="2021-10-21T05:53:00Z">
                  <w:rPr>
                    <w:lang w:val="en-GB"/>
                  </w:rPr>
                </w:rPrChange>
              </w:rPr>
            </w:pPr>
            <w:r w:rsidRPr="00731299">
              <w:rPr>
                <w:sz w:val="16"/>
                <w:szCs w:val="16"/>
                <w:lang w:val="en-GB"/>
                <w:rPrChange w:id="358" w:author="Daniel Jvirblis" w:date="2021-10-21T05:53:00Z">
                  <w:rPr>
                    <w:lang w:val="en-GB"/>
                  </w:rPr>
                </w:rPrChange>
              </w:rPr>
              <w:t xml:space="preserve">4 </w:t>
            </w:r>
            <w:r w:rsidRPr="00731299">
              <w:rPr>
                <w:sz w:val="16"/>
                <w:szCs w:val="16"/>
              </w:rPr>
              <w:t>года</w:t>
            </w:r>
          </w:p>
        </w:tc>
        <w:tc>
          <w:tcPr>
            <w:tcW w:w="1123" w:type="dxa"/>
            <w:shd w:val="clear" w:color="auto" w:fill="auto"/>
          </w:tcPr>
          <w:p w:rsidR="00655B4D" w:rsidRPr="00731299" w:rsidRDefault="00655B4D" w:rsidP="00743ABE">
            <w:pPr>
              <w:pStyle w:val="ae"/>
              <w:spacing w:before="5"/>
              <w:rPr>
                <w:sz w:val="16"/>
                <w:szCs w:val="16"/>
                <w:lang w:val="en-GB"/>
                <w:rPrChange w:id="359" w:author="Daniel Jvirblis" w:date="2021-10-21T05:53:00Z">
                  <w:rPr>
                    <w:lang w:val="en-GB"/>
                  </w:rPr>
                </w:rPrChange>
              </w:rPr>
            </w:pPr>
            <w:r w:rsidRPr="00731299">
              <w:rPr>
                <w:sz w:val="16"/>
                <w:szCs w:val="16"/>
                <w:lang w:val="en-GB"/>
                <w:rPrChange w:id="360" w:author="Daniel Jvirblis" w:date="2021-10-21T05:53:00Z">
                  <w:rPr>
                    <w:lang w:val="en-GB"/>
                  </w:rPr>
                </w:rPrChange>
              </w:rPr>
              <w:t xml:space="preserve">12 </w:t>
            </w:r>
            <w:r w:rsidRPr="00731299">
              <w:rPr>
                <w:sz w:val="16"/>
                <w:szCs w:val="16"/>
              </w:rPr>
              <w:t>лет</w:t>
            </w:r>
          </w:p>
        </w:tc>
        <w:tc>
          <w:tcPr>
            <w:tcW w:w="1478" w:type="dxa"/>
            <w:shd w:val="clear" w:color="auto" w:fill="auto"/>
          </w:tcPr>
          <w:p w:rsidR="00655B4D" w:rsidRPr="00731299" w:rsidRDefault="00655B4D" w:rsidP="00743ABE">
            <w:pPr>
              <w:pStyle w:val="ae"/>
              <w:spacing w:before="5"/>
              <w:rPr>
                <w:sz w:val="16"/>
                <w:szCs w:val="16"/>
                <w:lang w:val="en-GB"/>
                <w:rPrChange w:id="361" w:author="Daniel Jvirblis" w:date="2021-10-21T05:53:00Z">
                  <w:rPr>
                    <w:lang w:val="en-GB"/>
                  </w:rPr>
                </w:rPrChange>
              </w:rPr>
            </w:pPr>
            <w:r w:rsidRPr="00731299">
              <w:rPr>
                <w:sz w:val="16"/>
                <w:szCs w:val="16"/>
                <w:lang w:val="en-GB"/>
                <w:rPrChange w:id="362" w:author="Daniel Jvirblis" w:date="2021-10-21T05:53:00Z">
                  <w:rPr>
                    <w:lang w:val="en-GB"/>
                  </w:rPr>
                </w:rPrChange>
              </w:rPr>
              <w:t xml:space="preserve">12 </w:t>
            </w:r>
            <w:r w:rsidRPr="00731299">
              <w:rPr>
                <w:sz w:val="16"/>
                <w:szCs w:val="16"/>
              </w:rPr>
              <w:t>лет</w:t>
            </w:r>
          </w:p>
        </w:tc>
        <w:tc>
          <w:tcPr>
            <w:tcW w:w="1206" w:type="dxa"/>
            <w:shd w:val="clear" w:color="auto" w:fill="auto"/>
          </w:tcPr>
          <w:p w:rsidR="00655B4D" w:rsidRPr="00731299" w:rsidRDefault="00655B4D" w:rsidP="00743ABE">
            <w:pPr>
              <w:pStyle w:val="ae"/>
              <w:spacing w:before="5"/>
              <w:rPr>
                <w:sz w:val="16"/>
                <w:szCs w:val="16"/>
                <w:lang w:val="en-GB"/>
                <w:rPrChange w:id="363" w:author="Daniel Jvirblis" w:date="2021-10-21T05:53:00Z">
                  <w:rPr>
                    <w:lang w:val="en-GB"/>
                  </w:rPr>
                </w:rPrChange>
              </w:rPr>
            </w:pPr>
          </w:p>
        </w:tc>
        <w:tc>
          <w:tcPr>
            <w:tcW w:w="1879" w:type="dxa"/>
            <w:shd w:val="clear" w:color="auto" w:fill="auto"/>
          </w:tcPr>
          <w:p w:rsidR="00655B4D" w:rsidRPr="00731299" w:rsidRDefault="00655B4D" w:rsidP="00743ABE">
            <w:pPr>
              <w:pStyle w:val="ae"/>
              <w:spacing w:before="5"/>
              <w:rPr>
                <w:sz w:val="16"/>
                <w:szCs w:val="16"/>
                <w:lang w:val="en-GB"/>
                <w:rPrChange w:id="364" w:author="Daniel Jvirblis" w:date="2021-10-21T05:53:00Z">
                  <w:rPr>
                    <w:lang w:val="en-GB"/>
                  </w:rPr>
                </w:rPrChange>
              </w:rPr>
            </w:pPr>
          </w:p>
        </w:tc>
        <w:tc>
          <w:tcPr>
            <w:tcW w:w="1510" w:type="dxa"/>
          </w:tcPr>
          <w:p w:rsidR="00655B4D" w:rsidRPr="00731299" w:rsidRDefault="00655B4D" w:rsidP="00743ABE">
            <w:pPr>
              <w:pStyle w:val="ae"/>
              <w:spacing w:before="5"/>
              <w:rPr>
                <w:sz w:val="16"/>
                <w:szCs w:val="16"/>
                <w:lang w:val="en-GB"/>
                <w:rPrChange w:id="365" w:author="Daniel Jvirblis" w:date="2021-10-21T05:53:00Z">
                  <w:rPr>
                    <w:lang w:val="en-GB"/>
                  </w:rPr>
                </w:rPrChange>
              </w:rPr>
            </w:pPr>
          </w:p>
        </w:tc>
      </w:tr>
      <w:tr w:rsidR="00655B4D" w:rsidRPr="00731299" w:rsidTr="00743ABE">
        <w:trPr>
          <w:trHeight w:val="534"/>
        </w:trPr>
        <w:tc>
          <w:tcPr>
            <w:tcW w:w="1574" w:type="dxa"/>
            <w:shd w:val="clear" w:color="auto" w:fill="auto"/>
          </w:tcPr>
          <w:p w:rsidR="00655B4D" w:rsidRPr="00731299" w:rsidRDefault="00655B4D" w:rsidP="00743ABE">
            <w:pPr>
              <w:pStyle w:val="ae"/>
              <w:spacing w:before="5"/>
              <w:rPr>
                <w:b/>
                <w:sz w:val="16"/>
                <w:szCs w:val="16"/>
                <w:lang w:val="en-GB"/>
                <w:rPrChange w:id="366" w:author="Daniel Jvirblis" w:date="2021-10-21T05:55:00Z">
                  <w:rPr>
                    <w:b/>
                    <w:lang w:val="en-GB"/>
                  </w:rPr>
                </w:rPrChange>
              </w:rPr>
            </w:pPr>
            <w:r w:rsidRPr="00731299">
              <w:rPr>
                <w:b/>
                <w:sz w:val="16"/>
                <w:szCs w:val="16"/>
                <w:lang w:val="en-GB"/>
                <w:rPrChange w:id="367" w:author="Daniel Jvirblis" w:date="2021-10-21T05:55:00Z">
                  <w:rPr>
                    <w:b/>
                    <w:lang w:val="en-GB"/>
                  </w:rPr>
                </w:rPrChange>
              </w:rPr>
              <w:t>Trenitalia</w:t>
            </w:r>
          </w:p>
        </w:tc>
        <w:tc>
          <w:tcPr>
            <w:tcW w:w="1001" w:type="dxa"/>
            <w:shd w:val="clear" w:color="auto" w:fill="auto"/>
            <w:vAlign w:val="bottom"/>
          </w:tcPr>
          <w:p w:rsidR="00655B4D" w:rsidRPr="00731299" w:rsidRDefault="00655B4D" w:rsidP="00743ABE">
            <w:pPr>
              <w:pStyle w:val="ae"/>
              <w:spacing w:before="5"/>
              <w:rPr>
                <w:sz w:val="16"/>
                <w:szCs w:val="16"/>
                <w:lang w:val="en-GB"/>
                <w:rPrChange w:id="368" w:author="Daniel Jvirblis" w:date="2021-10-21T05:58:00Z">
                  <w:rPr>
                    <w:lang w:val="en-GB"/>
                  </w:rPr>
                </w:rPrChange>
              </w:rPr>
            </w:pPr>
            <w:r w:rsidRPr="00731299">
              <w:rPr>
                <w:sz w:val="16"/>
                <w:szCs w:val="16"/>
                <w:rPrChange w:id="369" w:author="Daniel Jvirblis" w:date="2021-10-21T05:58:00Z">
                  <w:rPr/>
                </w:rPrChange>
              </w:rPr>
              <w:t>4 года</w:t>
            </w:r>
          </w:p>
        </w:tc>
        <w:tc>
          <w:tcPr>
            <w:tcW w:w="1123" w:type="dxa"/>
            <w:shd w:val="clear" w:color="auto" w:fill="auto"/>
            <w:vAlign w:val="bottom"/>
          </w:tcPr>
          <w:p w:rsidR="00655B4D" w:rsidRPr="00731299" w:rsidRDefault="00655B4D" w:rsidP="00743ABE">
            <w:pPr>
              <w:pStyle w:val="ae"/>
              <w:spacing w:before="5"/>
              <w:rPr>
                <w:sz w:val="16"/>
                <w:szCs w:val="16"/>
                <w:lang w:val="en-GB"/>
                <w:rPrChange w:id="370" w:author="Daniel Jvirblis" w:date="2021-10-21T05:58:00Z">
                  <w:rPr>
                    <w:lang w:val="en-GB"/>
                  </w:rPr>
                </w:rPrChange>
              </w:rPr>
            </w:pPr>
            <w:r w:rsidRPr="00731299">
              <w:rPr>
                <w:sz w:val="16"/>
                <w:szCs w:val="16"/>
                <w:rPrChange w:id="371" w:author="Daniel Jvirblis" w:date="2021-10-21T05:58:00Z">
                  <w:rPr/>
                </w:rPrChange>
              </w:rPr>
              <w:t>12 лет</w:t>
            </w:r>
          </w:p>
        </w:tc>
        <w:tc>
          <w:tcPr>
            <w:tcW w:w="1478" w:type="dxa"/>
            <w:shd w:val="clear" w:color="auto" w:fill="auto"/>
            <w:vAlign w:val="bottom"/>
          </w:tcPr>
          <w:p w:rsidR="00655B4D" w:rsidRPr="00731299" w:rsidRDefault="00655B4D" w:rsidP="00743ABE">
            <w:pPr>
              <w:pStyle w:val="ae"/>
              <w:spacing w:before="5"/>
              <w:rPr>
                <w:sz w:val="16"/>
                <w:szCs w:val="16"/>
                <w:lang w:val="ru-RU"/>
                <w:rPrChange w:id="372" w:author="Daniel Jvirblis" w:date="2021-10-21T05:59:00Z">
                  <w:rPr>
                    <w:lang w:val="en-GB"/>
                  </w:rPr>
                </w:rPrChange>
              </w:rPr>
            </w:pPr>
            <w:r w:rsidRPr="00731299">
              <w:rPr>
                <w:sz w:val="16"/>
                <w:szCs w:val="16"/>
                <w:lang w:val="ru-RU"/>
              </w:rPr>
              <w:t xml:space="preserve">Неприменимо к данному случаю </w:t>
            </w:r>
          </w:p>
        </w:tc>
        <w:tc>
          <w:tcPr>
            <w:tcW w:w="1206" w:type="dxa"/>
            <w:shd w:val="clear" w:color="auto" w:fill="auto"/>
          </w:tcPr>
          <w:p w:rsidR="00655B4D" w:rsidRPr="00731299" w:rsidRDefault="00655B4D" w:rsidP="00743ABE">
            <w:pPr>
              <w:pStyle w:val="ae"/>
              <w:spacing w:before="5"/>
              <w:rPr>
                <w:sz w:val="16"/>
                <w:szCs w:val="16"/>
                <w:lang w:val="en-GB"/>
                <w:rPrChange w:id="373" w:author="Daniel Jvirblis" w:date="2021-10-21T05:55:00Z">
                  <w:rPr>
                    <w:lang w:val="en-GB"/>
                  </w:rPr>
                </w:rPrChange>
              </w:rPr>
            </w:pPr>
          </w:p>
        </w:tc>
        <w:tc>
          <w:tcPr>
            <w:tcW w:w="1879" w:type="dxa"/>
            <w:shd w:val="clear" w:color="auto" w:fill="auto"/>
          </w:tcPr>
          <w:p w:rsidR="00655B4D" w:rsidRPr="00731299" w:rsidRDefault="00655B4D" w:rsidP="00743ABE">
            <w:pPr>
              <w:pStyle w:val="ae"/>
              <w:spacing w:before="5"/>
              <w:rPr>
                <w:sz w:val="16"/>
                <w:szCs w:val="16"/>
                <w:lang w:val="en-GB"/>
                <w:rPrChange w:id="374" w:author="Daniel Jvirblis" w:date="2021-10-21T05:55:00Z">
                  <w:rPr>
                    <w:lang w:val="en-GB"/>
                  </w:rPr>
                </w:rPrChange>
              </w:rPr>
            </w:pPr>
          </w:p>
        </w:tc>
        <w:tc>
          <w:tcPr>
            <w:tcW w:w="1510" w:type="dxa"/>
          </w:tcPr>
          <w:p w:rsidR="00655B4D" w:rsidRPr="00731299" w:rsidRDefault="00655B4D" w:rsidP="00743ABE">
            <w:pPr>
              <w:pStyle w:val="ae"/>
              <w:spacing w:before="5"/>
              <w:rPr>
                <w:sz w:val="16"/>
                <w:szCs w:val="16"/>
                <w:lang w:val="en-GB"/>
                <w:rPrChange w:id="375" w:author="Daniel Jvirblis" w:date="2021-10-21T05:55:00Z">
                  <w:rPr>
                    <w:lang w:val="en-GB"/>
                  </w:rPr>
                </w:rPrChange>
              </w:rPr>
            </w:pPr>
          </w:p>
        </w:tc>
      </w:tr>
      <w:tr w:rsidR="00655B4D" w:rsidRPr="00731299" w:rsidTr="00743ABE">
        <w:trPr>
          <w:trHeight w:val="712"/>
        </w:trPr>
        <w:tc>
          <w:tcPr>
            <w:tcW w:w="1574" w:type="dxa"/>
            <w:shd w:val="clear" w:color="auto" w:fill="auto"/>
          </w:tcPr>
          <w:p w:rsidR="00655B4D" w:rsidRPr="00731299" w:rsidRDefault="00655B4D" w:rsidP="00743ABE">
            <w:pPr>
              <w:pStyle w:val="ae"/>
              <w:spacing w:before="5"/>
              <w:rPr>
                <w:b/>
                <w:sz w:val="16"/>
                <w:szCs w:val="16"/>
                <w:lang w:val="en-GB"/>
                <w:rPrChange w:id="376" w:author="Daniel Jvirblis" w:date="2021-10-21T06:07:00Z">
                  <w:rPr>
                    <w:b/>
                    <w:lang w:val="en-GB"/>
                  </w:rPr>
                </w:rPrChange>
              </w:rPr>
            </w:pPr>
            <w:r w:rsidRPr="00731299">
              <w:rPr>
                <w:b/>
                <w:sz w:val="16"/>
                <w:szCs w:val="16"/>
                <w:lang w:val="en-GB"/>
                <w:rPrChange w:id="377" w:author="Daniel Jvirblis" w:date="2021-10-21T06:07:00Z">
                  <w:rPr>
                    <w:b/>
                    <w:lang w:val="en-GB"/>
                  </w:rPr>
                </w:rPrChange>
              </w:rPr>
              <w:t>UZ</w:t>
            </w:r>
          </w:p>
        </w:tc>
        <w:tc>
          <w:tcPr>
            <w:tcW w:w="1001" w:type="dxa"/>
            <w:shd w:val="clear" w:color="auto" w:fill="auto"/>
            <w:vAlign w:val="bottom"/>
          </w:tcPr>
          <w:p w:rsidR="00655B4D" w:rsidRPr="00731299" w:rsidRDefault="00655B4D" w:rsidP="00743ABE">
            <w:pPr>
              <w:pStyle w:val="ae"/>
              <w:spacing w:before="5"/>
              <w:rPr>
                <w:sz w:val="16"/>
                <w:szCs w:val="16"/>
                <w:lang w:val="en-GB"/>
                <w:rPrChange w:id="378" w:author="Daniel Jvirblis" w:date="2021-10-21T06:07:00Z">
                  <w:rPr>
                    <w:lang w:val="en-GB"/>
                  </w:rPr>
                </w:rPrChange>
              </w:rPr>
            </w:pPr>
            <w:r w:rsidRPr="00731299">
              <w:rPr>
                <w:sz w:val="16"/>
                <w:szCs w:val="16"/>
                <w:rPrChange w:id="379" w:author="Daniel Jvirblis" w:date="2021-10-21T06:07:00Z">
                  <w:rPr/>
                </w:rPrChange>
              </w:rPr>
              <w:t>4 года</w:t>
            </w:r>
          </w:p>
        </w:tc>
        <w:tc>
          <w:tcPr>
            <w:tcW w:w="1123" w:type="dxa"/>
            <w:shd w:val="clear" w:color="auto" w:fill="auto"/>
            <w:vAlign w:val="bottom"/>
          </w:tcPr>
          <w:p w:rsidR="00655B4D" w:rsidRPr="00731299" w:rsidRDefault="00655B4D" w:rsidP="00743ABE">
            <w:pPr>
              <w:pStyle w:val="ae"/>
              <w:spacing w:before="5"/>
              <w:rPr>
                <w:sz w:val="16"/>
                <w:szCs w:val="16"/>
                <w:lang w:val="en-GB"/>
                <w:rPrChange w:id="380" w:author="Daniel Jvirblis" w:date="2021-10-21T06:07:00Z">
                  <w:rPr>
                    <w:lang w:val="en-GB"/>
                  </w:rPr>
                </w:rPrChange>
              </w:rPr>
            </w:pPr>
            <w:r w:rsidRPr="00731299">
              <w:rPr>
                <w:sz w:val="16"/>
                <w:szCs w:val="16"/>
                <w:rPrChange w:id="381" w:author="Daniel Jvirblis" w:date="2021-10-21T06:07:00Z">
                  <w:rPr/>
                </w:rPrChange>
              </w:rPr>
              <w:t>12 лет</w:t>
            </w:r>
          </w:p>
        </w:tc>
        <w:tc>
          <w:tcPr>
            <w:tcW w:w="1478" w:type="dxa"/>
            <w:shd w:val="clear" w:color="auto" w:fill="auto"/>
            <w:vAlign w:val="bottom"/>
          </w:tcPr>
          <w:p w:rsidR="00655B4D" w:rsidRPr="00731299" w:rsidRDefault="00655B4D" w:rsidP="00743ABE">
            <w:pPr>
              <w:pStyle w:val="ae"/>
              <w:spacing w:before="5"/>
              <w:rPr>
                <w:sz w:val="16"/>
                <w:szCs w:val="16"/>
                <w:lang w:val="en-GB"/>
                <w:rPrChange w:id="382" w:author="Daniel Jvirblis" w:date="2021-10-21T06:07:00Z">
                  <w:rPr>
                    <w:lang w:val="en-GB"/>
                  </w:rPr>
                </w:rPrChange>
              </w:rPr>
            </w:pPr>
            <w:r w:rsidRPr="00731299">
              <w:rPr>
                <w:sz w:val="16"/>
                <w:szCs w:val="16"/>
                <w:rPrChange w:id="383" w:author="Daniel Jvirblis" w:date="2021-10-21T06:07:00Z">
                  <w:rPr/>
                </w:rPrChange>
              </w:rPr>
              <w:t>14 лет</w:t>
            </w:r>
          </w:p>
        </w:tc>
        <w:tc>
          <w:tcPr>
            <w:tcW w:w="1206" w:type="dxa"/>
            <w:shd w:val="clear" w:color="auto" w:fill="auto"/>
            <w:vAlign w:val="bottom"/>
          </w:tcPr>
          <w:p w:rsidR="00655B4D" w:rsidRPr="00731299" w:rsidRDefault="00655B4D" w:rsidP="00743ABE">
            <w:pPr>
              <w:pStyle w:val="ae"/>
              <w:spacing w:before="5"/>
              <w:rPr>
                <w:sz w:val="16"/>
                <w:szCs w:val="16"/>
                <w:lang w:val="en-GB"/>
                <w:rPrChange w:id="384" w:author="Daniel Jvirblis" w:date="2021-10-21T06:07:00Z">
                  <w:rPr>
                    <w:lang w:val="en-GB"/>
                  </w:rPr>
                </w:rPrChange>
              </w:rPr>
            </w:pPr>
            <w:r w:rsidRPr="00731299">
              <w:rPr>
                <w:sz w:val="16"/>
                <w:szCs w:val="16"/>
                <w:rPrChange w:id="385" w:author="Daniel Jvirblis" w:date="2021-10-21T06:07:00Z">
                  <w:rPr/>
                </w:rPrChange>
              </w:rPr>
              <w:t>18 лет</w:t>
            </w:r>
          </w:p>
        </w:tc>
        <w:tc>
          <w:tcPr>
            <w:tcW w:w="1879" w:type="dxa"/>
            <w:shd w:val="clear" w:color="auto" w:fill="auto"/>
          </w:tcPr>
          <w:p w:rsidR="00655B4D" w:rsidRPr="00731299" w:rsidRDefault="00655B4D" w:rsidP="00743ABE">
            <w:pPr>
              <w:pStyle w:val="ae"/>
              <w:spacing w:before="5"/>
              <w:rPr>
                <w:sz w:val="16"/>
                <w:szCs w:val="16"/>
                <w:lang w:val="en-GB"/>
                <w:rPrChange w:id="386" w:author="Daniel Jvirblis" w:date="2021-10-21T06:07:00Z">
                  <w:rPr>
                    <w:lang w:val="en-GB"/>
                  </w:rPr>
                </w:rPrChange>
              </w:rPr>
            </w:pPr>
          </w:p>
        </w:tc>
        <w:tc>
          <w:tcPr>
            <w:tcW w:w="1510" w:type="dxa"/>
          </w:tcPr>
          <w:p w:rsidR="00655B4D" w:rsidRPr="00731299" w:rsidRDefault="00655B4D" w:rsidP="00743ABE">
            <w:pPr>
              <w:pStyle w:val="ae"/>
              <w:spacing w:before="5"/>
              <w:rPr>
                <w:sz w:val="16"/>
                <w:szCs w:val="16"/>
                <w:lang w:val="en-GB"/>
              </w:rPr>
            </w:pPr>
            <w:r w:rsidRPr="00731299">
              <w:rPr>
                <w:sz w:val="16"/>
                <w:szCs w:val="16"/>
                <w:lang w:val="ru-RU"/>
              </w:rPr>
              <w:t xml:space="preserve">Неприменимо </w:t>
            </w:r>
          </w:p>
          <w:p w:rsidR="00655B4D" w:rsidRPr="00731299" w:rsidRDefault="00655B4D" w:rsidP="00743ABE">
            <w:pPr>
              <w:pStyle w:val="ae"/>
              <w:spacing w:before="5"/>
              <w:rPr>
                <w:sz w:val="16"/>
                <w:szCs w:val="16"/>
                <w:lang w:val="ru-RU"/>
                <w:rPrChange w:id="387" w:author="Daniel Jvirblis" w:date="2021-10-21T06:07:00Z">
                  <w:rPr>
                    <w:lang w:val="en-GB"/>
                  </w:rPr>
                </w:rPrChange>
              </w:rPr>
            </w:pPr>
            <w:r w:rsidRPr="00731299">
              <w:rPr>
                <w:sz w:val="16"/>
                <w:szCs w:val="16"/>
                <w:lang w:val="en-GB"/>
              </w:rPr>
              <w:t>(</w:t>
            </w:r>
            <w:r w:rsidRPr="00731299">
              <w:rPr>
                <w:sz w:val="16"/>
                <w:szCs w:val="16"/>
                <w:lang w:val="ru-RU"/>
              </w:rPr>
              <w:t>требуется детский билет</w:t>
            </w:r>
            <w:r w:rsidRPr="00731299">
              <w:rPr>
                <w:sz w:val="16"/>
                <w:szCs w:val="16"/>
                <w:lang w:val="en-GB"/>
              </w:rPr>
              <w:t>)</w:t>
            </w:r>
          </w:p>
        </w:tc>
      </w:tr>
      <w:tr w:rsidR="00655B4D" w:rsidRPr="00731299" w:rsidTr="00743ABE">
        <w:tc>
          <w:tcPr>
            <w:tcW w:w="1574" w:type="dxa"/>
            <w:shd w:val="clear" w:color="auto" w:fill="auto"/>
          </w:tcPr>
          <w:p w:rsidR="00655B4D" w:rsidRPr="00731299" w:rsidRDefault="00655B4D" w:rsidP="00743ABE">
            <w:pPr>
              <w:pStyle w:val="ae"/>
              <w:spacing w:before="5"/>
              <w:rPr>
                <w:sz w:val="16"/>
                <w:szCs w:val="16"/>
                <w:lang w:val="en-GB"/>
                <w:rPrChange w:id="388" w:author="Daniel Jvirblis" w:date="2021-10-21T05:55:00Z">
                  <w:rPr>
                    <w:lang w:val="en-GB"/>
                  </w:rPr>
                </w:rPrChange>
              </w:rPr>
            </w:pPr>
            <w:r w:rsidRPr="00731299">
              <w:rPr>
                <w:b/>
                <w:sz w:val="16"/>
                <w:szCs w:val="16"/>
                <w:lang w:val="en-GB"/>
                <w:rPrChange w:id="389" w:author="Daniel Jvirblis" w:date="2021-10-21T05:55:00Z">
                  <w:rPr>
                    <w:b/>
                    <w:lang w:val="en-GB"/>
                  </w:rPr>
                </w:rPrChange>
              </w:rPr>
              <w:t>VR</w:t>
            </w:r>
          </w:p>
        </w:tc>
        <w:tc>
          <w:tcPr>
            <w:tcW w:w="1001" w:type="dxa"/>
            <w:shd w:val="clear" w:color="auto" w:fill="auto"/>
            <w:vAlign w:val="bottom"/>
          </w:tcPr>
          <w:p w:rsidR="00655B4D" w:rsidRPr="00731299" w:rsidRDefault="00655B4D" w:rsidP="00743ABE">
            <w:pPr>
              <w:pStyle w:val="ae"/>
              <w:spacing w:before="5"/>
              <w:rPr>
                <w:sz w:val="16"/>
                <w:szCs w:val="16"/>
                <w:lang w:val="en-GB"/>
                <w:rPrChange w:id="390" w:author="Daniel Jvirblis" w:date="2021-10-21T06:08:00Z">
                  <w:rPr>
                    <w:lang w:val="en-GB"/>
                  </w:rPr>
                </w:rPrChange>
              </w:rPr>
            </w:pPr>
            <w:r w:rsidRPr="00731299">
              <w:rPr>
                <w:sz w:val="16"/>
                <w:szCs w:val="16"/>
                <w:rPrChange w:id="391" w:author="Daniel Jvirblis" w:date="2021-10-21T06:08:00Z">
                  <w:rPr/>
                </w:rPrChange>
              </w:rPr>
              <w:t>6 лет</w:t>
            </w:r>
          </w:p>
        </w:tc>
        <w:tc>
          <w:tcPr>
            <w:tcW w:w="1123" w:type="dxa"/>
            <w:shd w:val="clear" w:color="auto" w:fill="auto"/>
            <w:vAlign w:val="bottom"/>
          </w:tcPr>
          <w:p w:rsidR="00655B4D" w:rsidRPr="00731299" w:rsidRDefault="00655B4D" w:rsidP="00743ABE">
            <w:pPr>
              <w:pStyle w:val="ae"/>
              <w:spacing w:before="5"/>
              <w:rPr>
                <w:sz w:val="16"/>
                <w:szCs w:val="16"/>
                <w:lang w:val="en-GB"/>
                <w:rPrChange w:id="392" w:author="Daniel Jvirblis" w:date="2021-10-21T06:08:00Z">
                  <w:rPr>
                    <w:lang w:val="en-GB"/>
                  </w:rPr>
                </w:rPrChange>
              </w:rPr>
            </w:pPr>
            <w:r w:rsidRPr="00731299">
              <w:rPr>
                <w:sz w:val="16"/>
                <w:szCs w:val="16"/>
                <w:rPrChange w:id="393" w:author="Daniel Jvirblis" w:date="2021-10-21T06:08:00Z">
                  <w:rPr/>
                </w:rPrChange>
              </w:rPr>
              <w:t>17 лет</w:t>
            </w:r>
          </w:p>
        </w:tc>
        <w:tc>
          <w:tcPr>
            <w:tcW w:w="1478" w:type="dxa"/>
            <w:shd w:val="clear" w:color="auto" w:fill="auto"/>
            <w:vAlign w:val="bottom"/>
          </w:tcPr>
          <w:p w:rsidR="00655B4D" w:rsidRPr="00731299" w:rsidRDefault="00655B4D" w:rsidP="00743ABE">
            <w:pPr>
              <w:pStyle w:val="ae"/>
              <w:spacing w:before="5"/>
              <w:rPr>
                <w:sz w:val="16"/>
                <w:szCs w:val="16"/>
                <w:lang w:val="en-GB"/>
                <w:rPrChange w:id="394" w:author="Daniel Jvirblis" w:date="2021-10-21T06:08:00Z">
                  <w:rPr>
                    <w:lang w:val="en-GB"/>
                  </w:rPr>
                </w:rPrChange>
              </w:rPr>
            </w:pPr>
            <w:r w:rsidRPr="00731299">
              <w:rPr>
                <w:sz w:val="16"/>
                <w:szCs w:val="16"/>
                <w:rPrChange w:id="395" w:author="Daniel Jvirblis" w:date="2021-10-21T06:08:00Z">
                  <w:rPr/>
                </w:rPrChange>
              </w:rPr>
              <w:t>6 лет</w:t>
            </w:r>
          </w:p>
        </w:tc>
        <w:tc>
          <w:tcPr>
            <w:tcW w:w="1206" w:type="dxa"/>
            <w:shd w:val="clear" w:color="auto" w:fill="auto"/>
          </w:tcPr>
          <w:p w:rsidR="00655B4D" w:rsidRPr="00731299" w:rsidRDefault="00655B4D" w:rsidP="00743ABE">
            <w:pPr>
              <w:pStyle w:val="ae"/>
              <w:spacing w:before="5"/>
              <w:rPr>
                <w:sz w:val="16"/>
                <w:szCs w:val="16"/>
                <w:lang w:val="en-GB"/>
                <w:rPrChange w:id="396" w:author="Daniel Jvirblis" w:date="2021-10-21T05:55:00Z">
                  <w:rPr>
                    <w:lang w:val="en-GB"/>
                  </w:rPr>
                </w:rPrChange>
              </w:rPr>
            </w:pPr>
          </w:p>
        </w:tc>
        <w:tc>
          <w:tcPr>
            <w:tcW w:w="1879" w:type="dxa"/>
            <w:shd w:val="clear" w:color="auto" w:fill="auto"/>
          </w:tcPr>
          <w:p w:rsidR="00655B4D" w:rsidRPr="00731299" w:rsidRDefault="00655B4D" w:rsidP="00743ABE">
            <w:pPr>
              <w:pStyle w:val="ae"/>
              <w:spacing w:before="5"/>
              <w:rPr>
                <w:sz w:val="16"/>
                <w:szCs w:val="16"/>
                <w:lang w:val="en-GB"/>
                <w:rPrChange w:id="397" w:author="Daniel Jvirblis" w:date="2021-10-21T05:55:00Z">
                  <w:rPr>
                    <w:lang w:val="en-GB"/>
                  </w:rPr>
                </w:rPrChange>
              </w:rPr>
            </w:pPr>
          </w:p>
        </w:tc>
        <w:tc>
          <w:tcPr>
            <w:tcW w:w="1510" w:type="dxa"/>
          </w:tcPr>
          <w:p w:rsidR="00655B4D" w:rsidRPr="00731299" w:rsidRDefault="00655B4D" w:rsidP="00743ABE">
            <w:pPr>
              <w:pStyle w:val="ae"/>
              <w:spacing w:before="5"/>
              <w:rPr>
                <w:sz w:val="16"/>
                <w:szCs w:val="16"/>
                <w:lang w:val="en-GB"/>
                <w:rPrChange w:id="398" w:author="Daniel Jvirblis" w:date="2021-10-21T05:55:00Z">
                  <w:rPr>
                    <w:lang w:val="en-GB"/>
                  </w:rPr>
                </w:rPrChange>
              </w:rPr>
            </w:pPr>
          </w:p>
        </w:tc>
      </w:tr>
      <w:tr w:rsidR="00655B4D" w:rsidRPr="00731299" w:rsidTr="00743ABE">
        <w:tc>
          <w:tcPr>
            <w:tcW w:w="1574" w:type="dxa"/>
            <w:shd w:val="clear" w:color="auto" w:fill="auto"/>
          </w:tcPr>
          <w:p w:rsidR="00655B4D" w:rsidRPr="00731299" w:rsidRDefault="00655B4D" w:rsidP="00743ABE">
            <w:pPr>
              <w:pStyle w:val="ae"/>
              <w:spacing w:before="5"/>
              <w:rPr>
                <w:b/>
                <w:sz w:val="16"/>
                <w:szCs w:val="16"/>
                <w:lang w:val="en-GB"/>
                <w:rPrChange w:id="399" w:author="Daniel Jvirblis" w:date="2021-10-21T05:55:00Z">
                  <w:rPr>
                    <w:b/>
                    <w:lang w:val="en-GB"/>
                  </w:rPr>
                </w:rPrChange>
              </w:rPr>
            </w:pPr>
            <w:r w:rsidRPr="00731299">
              <w:rPr>
                <w:b/>
                <w:sz w:val="16"/>
                <w:szCs w:val="16"/>
                <w:lang w:val="en-GB"/>
                <w:rPrChange w:id="400" w:author="Daniel Jvirblis" w:date="2021-10-21T05:55:00Z">
                  <w:rPr>
                    <w:b/>
                    <w:lang w:val="en-GB"/>
                  </w:rPr>
                </w:rPrChange>
              </w:rPr>
              <w:t>ZFBH</w:t>
            </w:r>
          </w:p>
        </w:tc>
        <w:tc>
          <w:tcPr>
            <w:tcW w:w="1001" w:type="dxa"/>
            <w:shd w:val="clear" w:color="auto" w:fill="auto"/>
            <w:vAlign w:val="bottom"/>
          </w:tcPr>
          <w:p w:rsidR="00655B4D" w:rsidRPr="00731299" w:rsidRDefault="00655B4D" w:rsidP="00743ABE">
            <w:pPr>
              <w:pStyle w:val="ae"/>
              <w:spacing w:before="5"/>
              <w:rPr>
                <w:sz w:val="16"/>
                <w:szCs w:val="16"/>
                <w:lang w:val="en-GB"/>
                <w:rPrChange w:id="401" w:author="Daniel Jvirblis" w:date="2021-10-21T06:10:00Z">
                  <w:rPr>
                    <w:lang w:val="en-GB"/>
                  </w:rPr>
                </w:rPrChange>
              </w:rPr>
            </w:pPr>
            <w:r w:rsidRPr="00731299">
              <w:rPr>
                <w:sz w:val="16"/>
                <w:szCs w:val="16"/>
                <w:rPrChange w:id="402" w:author="Daniel Jvirblis" w:date="2021-10-21T06:10:00Z">
                  <w:rPr/>
                </w:rPrChange>
              </w:rPr>
              <w:t>4 года</w:t>
            </w:r>
          </w:p>
        </w:tc>
        <w:tc>
          <w:tcPr>
            <w:tcW w:w="1123" w:type="dxa"/>
            <w:shd w:val="clear" w:color="auto" w:fill="auto"/>
            <w:vAlign w:val="bottom"/>
          </w:tcPr>
          <w:p w:rsidR="00655B4D" w:rsidRPr="00731299" w:rsidRDefault="00655B4D" w:rsidP="00743ABE">
            <w:pPr>
              <w:pStyle w:val="ae"/>
              <w:spacing w:before="5"/>
              <w:rPr>
                <w:sz w:val="16"/>
                <w:szCs w:val="16"/>
                <w:lang w:val="en-GB"/>
                <w:rPrChange w:id="403" w:author="Daniel Jvirblis" w:date="2021-10-21T06:10:00Z">
                  <w:rPr>
                    <w:lang w:val="en-GB"/>
                  </w:rPr>
                </w:rPrChange>
              </w:rPr>
            </w:pPr>
            <w:r w:rsidRPr="00731299">
              <w:rPr>
                <w:sz w:val="16"/>
                <w:szCs w:val="16"/>
                <w:rPrChange w:id="404" w:author="Daniel Jvirblis" w:date="2021-10-21T06:10:00Z">
                  <w:rPr/>
                </w:rPrChange>
              </w:rPr>
              <w:t>12 лет</w:t>
            </w:r>
          </w:p>
        </w:tc>
        <w:tc>
          <w:tcPr>
            <w:tcW w:w="1478" w:type="dxa"/>
            <w:shd w:val="clear" w:color="auto" w:fill="auto"/>
            <w:vAlign w:val="bottom"/>
          </w:tcPr>
          <w:p w:rsidR="00655B4D" w:rsidRPr="00731299" w:rsidRDefault="00655B4D" w:rsidP="00743ABE">
            <w:pPr>
              <w:pStyle w:val="ae"/>
              <w:spacing w:before="5"/>
              <w:rPr>
                <w:sz w:val="16"/>
                <w:szCs w:val="16"/>
                <w:lang w:val="en-GB"/>
                <w:rPrChange w:id="405" w:author="Daniel Jvirblis" w:date="2021-10-21T06:10:00Z">
                  <w:rPr>
                    <w:lang w:val="en-GB"/>
                  </w:rPr>
                </w:rPrChange>
              </w:rPr>
            </w:pPr>
            <w:r w:rsidRPr="00731299">
              <w:rPr>
                <w:sz w:val="16"/>
                <w:szCs w:val="16"/>
                <w:rPrChange w:id="406" w:author="Daniel Jvirblis" w:date="2021-10-21T06:10:00Z">
                  <w:rPr/>
                </w:rPrChange>
              </w:rPr>
              <w:t>4 года</w:t>
            </w:r>
          </w:p>
        </w:tc>
        <w:tc>
          <w:tcPr>
            <w:tcW w:w="1206" w:type="dxa"/>
            <w:shd w:val="clear" w:color="auto" w:fill="auto"/>
          </w:tcPr>
          <w:p w:rsidR="00655B4D" w:rsidRPr="00731299" w:rsidRDefault="00655B4D" w:rsidP="00743ABE">
            <w:pPr>
              <w:pStyle w:val="ae"/>
              <w:spacing w:before="5"/>
              <w:rPr>
                <w:sz w:val="16"/>
                <w:szCs w:val="16"/>
                <w:lang w:val="en-GB"/>
                <w:rPrChange w:id="407" w:author="Daniel Jvirblis" w:date="2021-10-21T05:55:00Z">
                  <w:rPr>
                    <w:lang w:val="en-GB"/>
                  </w:rPr>
                </w:rPrChange>
              </w:rPr>
            </w:pPr>
          </w:p>
        </w:tc>
        <w:tc>
          <w:tcPr>
            <w:tcW w:w="1879" w:type="dxa"/>
            <w:shd w:val="clear" w:color="auto" w:fill="auto"/>
          </w:tcPr>
          <w:p w:rsidR="00655B4D" w:rsidRPr="00731299" w:rsidRDefault="00655B4D" w:rsidP="00743ABE">
            <w:pPr>
              <w:pStyle w:val="ae"/>
              <w:spacing w:before="5"/>
              <w:rPr>
                <w:sz w:val="16"/>
                <w:szCs w:val="16"/>
                <w:lang w:val="en-GB"/>
                <w:rPrChange w:id="408" w:author="Daniel Jvirblis" w:date="2021-10-21T05:55:00Z">
                  <w:rPr>
                    <w:lang w:val="en-GB"/>
                  </w:rPr>
                </w:rPrChange>
              </w:rPr>
            </w:pPr>
          </w:p>
        </w:tc>
        <w:tc>
          <w:tcPr>
            <w:tcW w:w="1510" w:type="dxa"/>
          </w:tcPr>
          <w:p w:rsidR="00655B4D" w:rsidRPr="00731299" w:rsidRDefault="00655B4D" w:rsidP="00743ABE">
            <w:pPr>
              <w:pStyle w:val="ae"/>
              <w:spacing w:before="5"/>
              <w:rPr>
                <w:sz w:val="16"/>
                <w:szCs w:val="16"/>
                <w:lang w:val="en-GB"/>
                <w:rPrChange w:id="409" w:author="Daniel Jvirblis" w:date="2021-10-21T05:55:00Z">
                  <w:rPr>
                    <w:lang w:val="en-GB"/>
                  </w:rPr>
                </w:rPrChange>
              </w:rPr>
            </w:pPr>
          </w:p>
        </w:tc>
      </w:tr>
      <w:tr w:rsidR="00655B4D" w:rsidRPr="00731299" w:rsidTr="00743ABE">
        <w:tc>
          <w:tcPr>
            <w:tcW w:w="1574" w:type="dxa"/>
            <w:shd w:val="clear" w:color="auto" w:fill="auto"/>
          </w:tcPr>
          <w:p w:rsidR="00655B4D" w:rsidRPr="00731299" w:rsidRDefault="00655B4D" w:rsidP="00743ABE">
            <w:pPr>
              <w:pStyle w:val="ae"/>
              <w:spacing w:before="5"/>
              <w:rPr>
                <w:b/>
                <w:sz w:val="16"/>
                <w:szCs w:val="16"/>
                <w:lang w:val="en-GB"/>
                <w:rPrChange w:id="410" w:author="Daniel Jvirblis" w:date="2021-10-21T05:55:00Z">
                  <w:rPr>
                    <w:b/>
                    <w:lang w:val="en-GB"/>
                  </w:rPr>
                </w:rPrChange>
              </w:rPr>
            </w:pPr>
            <w:r w:rsidRPr="00731299">
              <w:rPr>
                <w:b/>
                <w:sz w:val="16"/>
                <w:szCs w:val="16"/>
                <w:lang w:val="en-GB"/>
                <w:rPrChange w:id="411" w:author="Daniel Jvirblis" w:date="2021-10-21T05:55:00Z">
                  <w:rPr>
                    <w:b/>
                    <w:lang w:val="en-GB"/>
                  </w:rPr>
                </w:rPrChange>
              </w:rPr>
              <w:t>VY (NSB)</w:t>
            </w:r>
          </w:p>
        </w:tc>
        <w:tc>
          <w:tcPr>
            <w:tcW w:w="1001" w:type="dxa"/>
            <w:shd w:val="clear" w:color="auto" w:fill="auto"/>
            <w:vAlign w:val="bottom"/>
          </w:tcPr>
          <w:p w:rsidR="00655B4D" w:rsidRPr="00731299" w:rsidRDefault="00655B4D" w:rsidP="00743ABE">
            <w:pPr>
              <w:pStyle w:val="ae"/>
              <w:spacing w:before="5"/>
              <w:rPr>
                <w:sz w:val="16"/>
                <w:szCs w:val="16"/>
                <w:lang w:val="en-GB"/>
                <w:rPrChange w:id="412" w:author="Daniel Jvirblis" w:date="2021-10-21T06:10:00Z">
                  <w:rPr>
                    <w:lang w:val="en-GB"/>
                  </w:rPr>
                </w:rPrChange>
              </w:rPr>
            </w:pPr>
            <w:r w:rsidRPr="00731299">
              <w:rPr>
                <w:sz w:val="16"/>
                <w:szCs w:val="16"/>
                <w:rPrChange w:id="413" w:author="Daniel Jvirblis" w:date="2021-10-21T06:10:00Z">
                  <w:rPr/>
                </w:rPrChange>
              </w:rPr>
              <w:t xml:space="preserve">6 </w:t>
            </w:r>
            <w:r w:rsidRPr="00731299">
              <w:rPr>
                <w:sz w:val="16"/>
                <w:szCs w:val="16"/>
              </w:rPr>
              <w:t>лет</w:t>
            </w:r>
          </w:p>
        </w:tc>
        <w:tc>
          <w:tcPr>
            <w:tcW w:w="1123" w:type="dxa"/>
            <w:shd w:val="clear" w:color="auto" w:fill="auto"/>
            <w:vAlign w:val="bottom"/>
          </w:tcPr>
          <w:p w:rsidR="00655B4D" w:rsidRPr="00731299" w:rsidRDefault="00655B4D" w:rsidP="00743ABE">
            <w:pPr>
              <w:pStyle w:val="ae"/>
              <w:spacing w:before="5"/>
              <w:rPr>
                <w:sz w:val="16"/>
                <w:szCs w:val="16"/>
                <w:lang w:val="en-GB"/>
                <w:rPrChange w:id="414" w:author="Daniel Jvirblis" w:date="2021-10-21T06:10:00Z">
                  <w:rPr>
                    <w:lang w:val="en-GB"/>
                  </w:rPr>
                </w:rPrChange>
              </w:rPr>
            </w:pPr>
            <w:r w:rsidRPr="00731299">
              <w:rPr>
                <w:sz w:val="16"/>
                <w:szCs w:val="16"/>
                <w:rPrChange w:id="415" w:author="Daniel Jvirblis" w:date="2021-10-21T06:10:00Z">
                  <w:rPr/>
                </w:rPrChange>
              </w:rPr>
              <w:t>18 лет</w:t>
            </w:r>
          </w:p>
        </w:tc>
        <w:tc>
          <w:tcPr>
            <w:tcW w:w="1478" w:type="dxa"/>
            <w:shd w:val="clear" w:color="auto" w:fill="auto"/>
            <w:vAlign w:val="bottom"/>
          </w:tcPr>
          <w:p w:rsidR="00655B4D" w:rsidRPr="00731299" w:rsidRDefault="00655B4D" w:rsidP="00743ABE">
            <w:pPr>
              <w:pStyle w:val="ae"/>
              <w:spacing w:before="5"/>
              <w:rPr>
                <w:sz w:val="16"/>
                <w:szCs w:val="16"/>
                <w:lang w:val="en-GB"/>
                <w:rPrChange w:id="416" w:author="Daniel Jvirblis" w:date="2021-10-21T06:10:00Z">
                  <w:rPr>
                    <w:lang w:val="en-GB"/>
                  </w:rPr>
                </w:rPrChange>
              </w:rPr>
            </w:pPr>
            <w:r w:rsidRPr="00731299">
              <w:rPr>
                <w:sz w:val="16"/>
                <w:szCs w:val="16"/>
                <w:rPrChange w:id="417" w:author="Daniel Jvirblis" w:date="2021-10-21T06:10:00Z">
                  <w:rPr/>
                </w:rPrChange>
              </w:rPr>
              <w:t>6 года</w:t>
            </w:r>
          </w:p>
        </w:tc>
        <w:tc>
          <w:tcPr>
            <w:tcW w:w="1206" w:type="dxa"/>
            <w:shd w:val="clear" w:color="auto" w:fill="auto"/>
          </w:tcPr>
          <w:p w:rsidR="00655B4D" w:rsidRPr="00731299" w:rsidRDefault="00655B4D" w:rsidP="00743ABE">
            <w:pPr>
              <w:pStyle w:val="ae"/>
              <w:spacing w:before="5"/>
              <w:rPr>
                <w:sz w:val="16"/>
                <w:szCs w:val="16"/>
                <w:lang w:val="en-GB"/>
                <w:rPrChange w:id="418" w:author="Daniel Jvirblis" w:date="2021-10-21T05:55:00Z">
                  <w:rPr>
                    <w:lang w:val="en-GB"/>
                  </w:rPr>
                </w:rPrChange>
              </w:rPr>
            </w:pPr>
          </w:p>
        </w:tc>
        <w:tc>
          <w:tcPr>
            <w:tcW w:w="1879" w:type="dxa"/>
            <w:shd w:val="clear" w:color="auto" w:fill="auto"/>
          </w:tcPr>
          <w:p w:rsidR="00655B4D" w:rsidRPr="00731299" w:rsidRDefault="00655B4D" w:rsidP="00743ABE">
            <w:pPr>
              <w:pStyle w:val="ae"/>
              <w:spacing w:before="5"/>
              <w:rPr>
                <w:sz w:val="16"/>
                <w:szCs w:val="16"/>
                <w:lang w:val="ru-RU"/>
                <w:rPrChange w:id="419" w:author="HOPPE Birgit" w:date="2021-10-22T16:40:00Z">
                  <w:rPr>
                    <w:lang w:val="en-GB"/>
                  </w:rPr>
                </w:rPrChange>
              </w:rPr>
            </w:pPr>
            <w:r w:rsidRPr="00731299">
              <w:rPr>
                <w:w w:val="99"/>
                <w:sz w:val="16"/>
                <w:szCs w:val="16"/>
                <w:rPrChange w:id="420" w:author="Daniel Jvirblis" w:date="2021-10-21T06:13:00Z">
                  <w:rPr>
                    <w:w w:val="99"/>
                  </w:rPr>
                </w:rPrChange>
              </w:rPr>
              <w:t xml:space="preserve">Дети без </w:t>
            </w:r>
            <w:r w:rsidRPr="00731299">
              <w:rPr>
                <w:sz w:val="16"/>
                <w:szCs w:val="16"/>
                <w:rPrChange w:id="421" w:author="Daniel Jvirblis" w:date="2021-10-21T06:13:00Z">
                  <w:rPr/>
                </w:rPrChange>
              </w:rPr>
              <w:t>сопровождения имеют скидку только во 2-м классе</w:t>
            </w:r>
            <w:r w:rsidRPr="00731299">
              <w:rPr>
                <w:sz w:val="16"/>
                <w:szCs w:val="16"/>
                <w:lang w:val="ru-RU"/>
                <w:rPrChange w:id="422" w:author="Daniel Jvirblis" w:date="2021-10-21T06:13:00Z">
                  <w:rPr>
                    <w:lang w:val="ru-RU"/>
                  </w:rPr>
                </w:rPrChange>
              </w:rPr>
              <w:t xml:space="preserve"> и а поездах перевозчиков</w:t>
            </w:r>
            <w:r w:rsidRPr="00731299">
              <w:rPr>
                <w:sz w:val="16"/>
                <w:szCs w:val="16"/>
                <w:lang w:val="ru-RU"/>
              </w:rPr>
              <w:t xml:space="preserve"> Норвегии,</w:t>
            </w:r>
            <w:r w:rsidRPr="00731299">
              <w:rPr>
                <w:sz w:val="16"/>
                <w:szCs w:val="16"/>
                <w:lang w:val="ru-RU"/>
                <w:rPrChange w:id="423" w:author="Daniel Jvirblis" w:date="2021-10-21T06:13:00Z">
                  <w:rPr>
                    <w:lang w:val="ru-RU"/>
                  </w:rPr>
                </w:rPrChange>
              </w:rPr>
              <w:t xml:space="preserve"> принимающих международные билеты </w:t>
            </w:r>
            <w:r w:rsidRPr="00731299">
              <w:rPr>
                <w:sz w:val="16"/>
                <w:szCs w:val="16"/>
                <w:lang w:val="ru-RU"/>
                <w:rPrChange w:id="424" w:author="HOPPE Birgit" w:date="2021-10-22T16:40:00Z">
                  <w:rPr>
                    <w:lang w:val="en-GB"/>
                  </w:rPr>
                </w:rPrChange>
              </w:rPr>
              <w:t>.</w:t>
            </w:r>
          </w:p>
        </w:tc>
        <w:tc>
          <w:tcPr>
            <w:tcW w:w="1510" w:type="dxa"/>
          </w:tcPr>
          <w:p w:rsidR="00655B4D" w:rsidRPr="00731299" w:rsidRDefault="00655B4D" w:rsidP="00743ABE">
            <w:pPr>
              <w:pStyle w:val="ae"/>
              <w:spacing w:before="5"/>
              <w:rPr>
                <w:sz w:val="16"/>
                <w:szCs w:val="16"/>
                <w:lang w:val="ru-RU"/>
                <w:rPrChange w:id="425" w:author="HOPPE Birgit" w:date="2021-10-22T16:40:00Z">
                  <w:rPr>
                    <w:lang w:val="en-GB"/>
                  </w:rPr>
                </w:rPrChange>
              </w:rPr>
            </w:pPr>
          </w:p>
        </w:tc>
      </w:tr>
      <w:tr w:rsidR="00655B4D" w:rsidRPr="00731299" w:rsidTr="00743ABE">
        <w:tc>
          <w:tcPr>
            <w:tcW w:w="1574" w:type="dxa"/>
            <w:shd w:val="clear" w:color="auto" w:fill="auto"/>
          </w:tcPr>
          <w:p w:rsidR="00655B4D" w:rsidRPr="00731299" w:rsidRDefault="00655B4D" w:rsidP="00743ABE">
            <w:pPr>
              <w:pStyle w:val="ae"/>
              <w:spacing w:before="5"/>
              <w:rPr>
                <w:b/>
                <w:sz w:val="16"/>
                <w:szCs w:val="16"/>
                <w:highlight w:val="yellow"/>
                <w:lang w:val="en-GB"/>
                <w:rPrChange w:id="426" w:author="Daniel Jvirblis" w:date="2021-10-21T05:55:00Z">
                  <w:rPr>
                    <w:b/>
                    <w:color w:val="FF0000"/>
                    <w:highlight w:val="yellow"/>
                    <w:lang w:val="en-GB"/>
                  </w:rPr>
                </w:rPrChange>
              </w:rPr>
            </w:pPr>
            <w:r w:rsidRPr="00731299">
              <w:rPr>
                <w:b/>
                <w:sz w:val="16"/>
                <w:szCs w:val="16"/>
                <w:lang w:val="en-GB"/>
                <w:rPrChange w:id="427" w:author="Daniel Jvirblis" w:date="2021-10-21T05:55:00Z">
                  <w:rPr>
                    <w:b/>
                    <w:lang w:val="en-GB"/>
                  </w:rPr>
                </w:rPrChange>
              </w:rPr>
              <w:t>ZPCG</w:t>
            </w:r>
          </w:p>
        </w:tc>
        <w:tc>
          <w:tcPr>
            <w:tcW w:w="1001" w:type="dxa"/>
            <w:shd w:val="clear" w:color="auto" w:fill="auto"/>
            <w:vAlign w:val="bottom"/>
          </w:tcPr>
          <w:p w:rsidR="00655B4D" w:rsidRPr="00731299" w:rsidRDefault="00655B4D" w:rsidP="00743ABE">
            <w:pPr>
              <w:pStyle w:val="ae"/>
              <w:spacing w:before="5"/>
              <w:rPr>
                <w:sz w:val="16"/>
                <w:szCs w:val="16"/>
                <w:lang w:val="en-GB"/>
                <w:rPrChange w:id="428" w:author="Daniel Jvirblis" w:date="2021-10-21T06:14:00Z">
                  <w:rPr>
                    <w:lang w:val="en-GB"/>
                  </w:rPr>
                </w:rPrChange>
              </w:rPr>
            </w:pPr>
            <w:r w:rsidRPr="00731299">
              <w:rPr>
                <w:sz w:val="16"/>
                <w:szCs w:val="16"/>
                <w:rPrChange w:id="429" w:author="Daniel Jvirblis" w:date="2021-10-21T06:14:00Z">
                  <w:rPr/>
                </w:rPrChange>
              </w:rPr>
              <w:t>6 лет</w:t>
            </w:r>
          </w:p>
        </w:tc>
        <w:tc>
          <w:tcPr>
            <w:tcW w:w="1123" w:type="dxa"/>
            <w:shd w:val="clear" w:color="auto" w:fill="auto"/>
            <w:vAlign w:val="bottom"/>
          </w:tcPr>
          <w:p w:rsidR="00655B4D" w:rsidRPr="00731299" w:rsidRDefault="00655B4D" w:rsidP="00743ABE">
            <w:pPr>
              <w:pStyle w:val="ae"/>
              <w:spacing w:before="5"/>
              <w:rPr>
                <w:sz w:val="16"/>
                <w:szCs w:val="16"/>
                <w:lang w:val="en-GB"/>
                <w:rPrChange w:id="430" w:author="Daniel Jvirblis" w:date="2021-10-21T06:14:00Z">
                  <w:rPr>
                    <w:lang w:val="en-GB"/>
                  </w:rPr>
                </w:rPrChange>
              </w:rPr>
            </w:pPr>
            <w:r w:rsidRPr="00731299">
              <w:rPr>
                <w:sz w:val="16"/>
                <w:szCs w:val="16"/>
                <w:rPrChange w:id="431" w:author="Daniel Jvirblis" w:date="2021-10-21T06:14:00Z">
                  <w:rPr/>
                </w:rPrChange>
              </w:rPr>
              <w:t>14 лет</w:t>
            </w:r>
          </w:p>
        </w:tc>
        <w:tc>
          <w:tcPr>
            <w:tcW w:w="1478" w:type="dxa"/>
            <w:shd w:val="clear" w:color="auto" w:fill="auto"/>
            <w:vAlign w:val="bottom"/>
          </w:tcPr>
          <w:p w:rsidR="00655B4D" w:rsidRPr="00731299" w:rsidRDefault="00655B4D" w:rsidP="00743ABE">
            <w:pPr>
              <w:pStyle w:val="ae"/>
              <w:spacing w:before="5"/>
              <w:rPr>
                <w:sz w:val="16"/>
                <w:szCs w:val="16"/>
                <w:lang w:val="en-GB"/>
                <w:rPrChange w:id="432" w:author="Daniel Jvirblis" w:date="2021-10-21T06:14:00Z">
                  <w:rPr>
                    <w:lang w:val="en-GB"/>
                  </w:rPr>
                </w:rPrChange>
              </w:rPr>
            </w:pPr>
            <w:r w:rsidRPr="00731299">
              <w:rPr>
                <w:sz w:val="16"/>
                <w:szCs w:val="16"/>
                <w:rPrChange w:id="433" w:author="Daniel Jvirblis" w:date="2021-10-21T06:14:00Z">
                  <w:rPr/>
                </w:rPrChange>
              </w:rPr>
              <w:t>6 лет</w:t>
            </w:r>
          </w:p>
        </w:tc>
        <w:tc>
          <w:tcPr>
            <w:tcW w:w="1206" w:type="dxa"/>
            <w:shd w:val="clear" w:color="auto" w:fill="auto"/>
          </w:tcPr>
          <w:p w:rsidR="00655B4D" w:rsidRPr="00731299" w:rsidRDefault="00655B4D" w:rsidP="00743ABE">
            <w:pPr>
              <w:pStyle w:val="ae"/>
              <w:spacing w:before="5"/>
              <w:rPr>
                <w:sz w:val="16"/>
                <w:szCs w:val="16"/>
                <w:lang w:val="en-GB"/>
                <w:rPrChange w:id="434" w:author="Daniel Jvirblis" w:date="2021-10-21T05:55:00Z">
                  <w:rPr>
                    <w:lang w:val="en-GB"/>
                  </w:rPr>
                </w:rPrChange>
              </w:rPr>
            </w:pPr>
          </w:p>
        </w:tc>
        <w:tc>
          <w:tcPr>
            <w:tcW w:w="1879" w:type="dxa"/>
            <w:shd w:val="clear" w:color="auto" w:fill="auto"/>
          </w:tcPr>
          <w:p w:rsidR="00655B4D" w:rsidRPr="00731299" w:rsidRDefault="00655B4D" w:rsidP="00743ABE">
            <w:pPr>
              <w:pStyle w:val="ae"/>
              <w:spacing w:before="5"/>
              <w:rPr>
                <w:b/>
                <w:sz w:val="16"/>
                <w:szCs w:val="16"/>
                <w:highlight w:val="yellow"/>
                <w:lang w:val="en-GB"/>
                <w:rPrChange w:id="435" w:author="Daniel Jvirblis" w:date="2021-10-21T05:55:00Z">
                  <w:rPr>
                    <w:b/>
                    <w:color w:val="FF0000"/>
                    <w:highlight w:val="yellow"/>
                    <w:lang w:val="en-GB"/>
                  </w:rPr>
                </w:rPrChange>
              </w:rPr>
            </w:pPr>
          </w:p>
        </w:tc>
        <w:tc>
          <w:tcPr>
            <w:tcW w:w="1510" w:type="dxa"/>
          </w:tcPr>
          <w:p w:rsidR="00655B4D" w:rsidRPr="00731299" w:rsidRDefault="00655B4D" w:rsidP="00743ABE">
            <w:pPr>
              <w:pStyle w:val="ae"/>
              <w:spacing w:before="5"/>
              <w:rPr>
                <w:sz w:val="16"/>
                <w:szCs w:val="16"/>
                <w:lang w:val="en-GB"/>
                <w:rPrChange w:id="436" w:author="Daniel Jvirblis" w:date="2021-10-21T05:55:00Z">
                  <w:rPr>
                    <w:lang w:val="en-GB"/>
                  </w:rPr>
                </w:rPrChange>
              </w:rPr>
            </w:pPr>
          </w:p>
        </w:tc>
      </w:tr>
      <w:tr w:rsidR="00655B4D" w:rsidRPr="00731299" w:rsidTr="00743ABE">
        <w:tc>
          <w:tcPr>
            <w:tcW w:w="1574" w:type="dxa"/>
            <w:shd w:val="clear" w:color="auto" w:fill="auto"/>
          </w:tcPr>
          <w:p w:rsidR="00655B4D" w:rsidRPr="00731299" w:rsidRDefault="00655B4D" w:rsidP="00743ABE">
            <w:pPr>
              <w:pStyle w:val="ae"/>
              <w:spacing w:before="5"/>
              <w:rPr>
                <w:b/>
                <w:sz w:val="16"/>
                <w:szCs w:val="16"/>
                <w:lang w:val="en-GB"/>
                <w:rPrChange w:id="437" w:author="Daniel Jvirblis" w:date="2021-10-21T05:55:00Z">
                  <w:rPr>
                    <w:b/>
                    <w:lang w:val="en-GB"/>
                  </w:rPr>
                </w:rPrChange>
              </w:rPr>
            </w:pPr>
            <w:r w:rsidRPr="00731299">
              <w:rPr>
                <w:b/>
                <w:sz w:val="16"/>
                <w:szCs w:val="16"/>
                <w:lang w:val="en-GB"/>
                <w:rPrChange w:id="438" w:author="Daniel Jvirblis" w:date="2021-10-21T05:55:00Z">
                  <w:rPr>
                    <w:b/>
                    <w:lang w:val="en-GB"/>
                  </w:rPr>
                </w:rPrChange>
              </w:rPr>
              <w:t>ZRS</w:t>
            </w:r>
          </w:p>
        </w:tc>
        <w:tc>
          <w:tcPr>
            <w:tcW w:w="1001" w:type="dxa"/>
            <w:shd w:val="clear" w:color="auto" w:fill="auto"/>
          </w:tcPr>
          <w:p w:rsidR="00655B4D" w:rsidRPr="00731299" w:rsidRDefault="00655B4D" w:rsidP="00743ABE">
            <w:pPr>
              <w:pStyle w:val="ae"/>
              <w:spacing w:before="5"/>
              <w:rPr>
                <w:sz w:val="16"/>
                <w:szCs w:val="16"/>
                <w:lang w:val="en-GB"/>
                <w:rPrChange w:id="439" w:author="Daniel Jvirblis" w:date="2021-10-21T05:55:00Z">
                  <w:rPr>
                    <w:lang w:val="en-GB"/>
                  </w:rPr>
                </w:rPrChange>
              </w:rPr>
            </w:pPr>
            <w:r w:rsidRPr="00731299">
              <w:rPr>
                <w:sz w:val="16"/>
                <w:szCs w:val="16"/>
                <w:lang w:val="en-GB"/>
                <w:rPrChange w:id="440" w:author="Daniel Jvirblis" w:date="2021-10-21T05:55:00Z">
                  <w:rPr>
                    <w:lang w:val="en-GB"/>
                  </w:rPr>
                </w:rPrChange>
              </w:rPr>
              <w:t xml:space="preserve">4 </w:t>
            </w:r>
            <w:r w:rsidRPr="00731299">
              <w:rPr>
                <w:sz w:val="16"/>
                <w:szCs w:val="16"/>
              </w:rPr>
              <w:t>года</w:t>
            </w:r>
          </w:p>
        </w:tc>
        <w:tc>
          <w:tcPr>
            <w:tcW w:w="1123" w:type="dxa"/>
            <w:shd w:val="clear" w:color="auto" w:fill="auto"/>
          </w:tcPr>
          <w:p w:rsidR="00655B4D" w:rsidRPr="00731299" w:rsidRDefault="00655B4D" w:rsidP="00743ABE">
            <w:pPr>
              <w:pStyle w:val="ae"/>
              <w:spacing w:before="5"/>
              <w:rPr>
                <w:sz w:val="16"/>
                <w:szCs w:val="16"/>
                <w:lang w:val="en-GB"/>
                <w:rPrChange w:id="441" w:author="Daniel Jvirblis" w:date="2021-10-21T05:55:00Z">
                  <w:rPr>
                    <w:lang w:val="en-GB"/>
                  </w:rPr>
                </w:rPrChange>
              </w:rPr>
            </w:pPr>
            <w:r w:rsidRPr="00731299">
              <w:rPr>
                <w:sz w:val="16"/>
                <w:szCs w:val="16"/>
                <w:lang w:val="en-GB"/>
                <w:rPrChange w:id="442" w:author="Daniel Jvirblis" w:date="2021-10-21T05:55:00Z">
                  <w:rPr>
                    <w:lang w:val="en-GB"/>
                  </w:rPr>
                </w:rPrChange>
              </w:rPr>
              <w:t>12 years</w:t>
            </w:r>
          </w:p>
        </w:tc>
        <w:tc>
          <w:tcPr>
            <w:tcW w:w="1478" w:type="dxa"/>
            <w:shd w:val="clear" w:color="auto" w:fill="auto"/>
          </w:tcPr>
          <w:p w:rsidR="00655B4D" w:rsidRPr="00731299" w:rsidRDefault="00655B4D" w:rsidP="00743ABE">
            <w:pPr>
              <w:pStyle w:val="ae"/>
              <w:spacing w:before="5"/>
              <w:rPr>
                <w:sz w:val="16"/>
                <w:szCs w:val="16"/>
                <w:lang w:val="en-GB"/>
                <w:rPrChange w:id="443" w:author="Daniel Jvirblis" w:date="2021-10-21T05:55:00Z">
                  <w:rPr>
                    <w:lang w:val="en-GB"/>
                  </w:rPr>
                </w:rPrChange>
              </w:rPr>
            </w:pPr>
            <w:r w:rsidRPr="00731299">
              <w:rPr>
                <w:sz w:val="16"/>
                <w:szCs w:val="16"/>
                <w:lang w:val="en-GB"/>
                <w:rPrChange w:id="444" w:author="Daniel Jvirblis" w:date="2021-10-21T05:55:00Z">
                  <w:rPr>
                    <w:lang w:val="en-GB"/>
                  </w:rPr>
                </w:rPrChange>
              </w:rPr>
              <w:t xml:space="preserve">4 </w:t>
            </w:r>
            <w:r w:rsidRPr="00731299">
              <w:rPr>
                <w:sz w:val="16"/>
                <w:szCs w:val="16"/>
              </w:rPr>
              <w:t>года</w:t>
            </w:r>
          </w:p>
        </w:tc>
        <w:tc>
          <w:tcPr>
            <w:tcW w:w="1206" w:type="dxa"/>
            <w:shd w:val="clear" w:color="auto" w:fill="auto"/>
          </w:tcPr>
          <w:p w:rsidR="00655B4D" w:rsidRPr="00731299" w:rsidRDefault="00655B4D" w:rsidP="00743ABE">
            <w:pPr>
              <w:pStyle w:val="ae"/>
              <w:spacing w:before="5"/>
              <w:rPr>
                <w:sz w:val="16"/>
                <w:szCs w:val="16"/>
                <w:lang w:val="en-GB"/>
                <w:rPrChange w:id="445" w:author="Daniel Jvirblis" w:date="2021-10-21T05:55:00Z">
                  <w:rPr>
                    <w:lang w:val="en-GB"/>
                  </w:rPr>
                </w:rPrChange>
              </w:rPr>
            </w:pPr>
          </w:p>
        </w:tc>
        <w:tc>
          <w:tcPr>
            <w:tcW w:w="1879" w:type="dxa"/>
            <w:shd w:val="clear" w:color="auto" w:fill="auto"/>
          </w:tcPr>
          <w:p w:rsidR="00655B4D" w:rsidRPr="00731299" w:rsidRDefault="00655B4D" w:rsidP="00743ABE">
            <w:pPr>
              <w:pStyle w:val="ae"/>
              <w:spacing w:before="5"/>
              <w:rPr>
                <w:sz w:val="16"/>
                <w:szCs w:val="16"/>
                <w:lang w:val="en-GB"/>
                <w:rPrChange w:id="446" w:author="Daniel Jvirblis" w:date="2021-10-21T05:55:00Z">
                  <w:rPr>
                    <w:lang w:val="en-GB"/>
                  </w:rPr>
                </w:rPrChange>
              </w:rPr>
            </w:pPr>
          </w:p>
        </w:tc>
        <w:tc>
          <w:tcPr>
            <w:tcW w:w="1510" w:type="dxa"/>
          </w:tcPr>
          <w:p w:rsidR="00655B4D" w:rsidRPr="00731299" w:rsidRDefault="00655B4D" w:rsidP="00743ABE">
            <w:pPr>
              <w:pStyle w:val="ae"/>
              <w:spacing w:before="5"/>
              <w:rPr>
                <w:sz w:val="16"/>
                <w:szCs w:val="16"/>
                <w:lang w:val="en-GB"/>
                <w:rPrChange w:id="447" w:author="Daniel Jvirblis" w:date="2021-10-21T05:55:00Z">
                  <w:rPr>
                    <w:lang w:val="en-GB"/>
                  </w:rPr>
                </w:rPrChange>
              </w:rPr>
            </w:pPr>
          </w:p>
        </w:tc>
      </w:tr>
      <w:tr w:rsidR="00655B4D" w:rsidRPr="00731299" w:rsidTr="00743ABE">
        <w:tc>
          <w:tcPr>
            <w:tcW w:w="1574" w:type="dxa"/>
            <w:shd w:val="clear" w:color="auto" w:fill="auto"/>
          </w:tcPr>
          <w:p w:rsidR="00655B4D" w:rsidRPr="00731299" w:rsidRDefault="00655B4D" w:rsidP="00743ABE">
            <w:pPr>
              <w:pStyle w:val="ae"/>
              <w:spacing w:before="5"/>
              <w:rPr>
                <w:b/>
                <w:sz w:val="16"/>
                <w:szCs w:val="16"/>
                <w:highlight w:val="yellow"/>
                <w:lang w:val="en-GB"/>
                <w:rPrChange w:id="448" w:author="Daniel Jvirblis" w:date="2021-10-21T05:55:00Z">
                  <w:rPr>
                    <w:b/>
                    <w:color w:val="FF0000"/>
                    <w:highlight w:val="yellow"/>
                    <w:lang w:val="en-GB"/>
                  </w:rPr>
                </w:rPrChange>
              </w:rPr>
            </w:pPr>
            <w:r w:rsidRPr="00731299">
              <w:rPr>
                <w:b/>
                <w:sz w:val="16"/>
                <w:szCs w:val="16"/>
                <w:lang w:val="en-GB"/>
                <w:rPrChange w:id="449" w:author="Daniel Jvirblis" w:date="2021-10-21T05:55:00Z">
                  <w:rPr>
                    <w:b/>
                    <w:lang w:val="en-GB"/>
                  </w:rPr>
                </w:rPrChange>
              </w:rPr>
              <w:t>ZRSM (MZ)</w:t>
            </w:r>
          </w:p>
        </w:tc>
        <w:tc>
          <w:tcPr>
            <w:tcW w:w="1001" w:type="dxa"/>
            <w:shd w:val="clear" w:color="auto" w:fill="auto"/>
            <w:vAlign w:val="bottom"/>
          </w:tcPr>
          <w:p w:rsidR="00655B4D" w:rsidRPr="00731299" w:rsidRDefault="00655B4D" w:rsidP="00743ABE">
            <w:pPr>
              <w:pStyle w:val="ae"/>
              <w:spacing w:before="5"/>
              <w:rPr>
                <w:sz w:val="16"/>
                <w:szCs w:val="16"/>
                <w:lang w:val="en-GB"/>
                <w:rPrChange w:id="450" w:author="Daniel Jvirblis" w:date="2021-10-21T06:15:00Z">
                  <w:rPr>
                    <w:lang w:val="en-GB"/>
                  </w:rPr>
                </w:rPrChange>
              </w:rPr>
            </w:pPr>
            <w:r w:rsidRPr="00731299">
              <w:rPr>
                <w:sz w:val="16"/>
                <w:szCs w:val="16"/>
                <w:rPrChange w:id="451" w:author="Daniel Jvirblis" w:date="2021-10-21T06:15:00Z">
                  <w:rPr/>
                </w:rPrChange>
              </w:rPr>
              <w:t>4 года</w:t>
            </w:r>
          </w:p>
        </w:tc>
        <w:tc>
          <w:tcPr>
            <w:tcW w:w="1123" w:type="dxa"/>
            <w:shd w:val="clear" w:color="auto" w:fill="auto"/>
            <w:vAlign w:val="bottom"/>
          </w:tcPr>
          <w:p w:rsidR="00655B4D" w:rsidRPr="00731299" w:rsidRDefault="00655B4D" w:rsidP="00743ABE">
            <w:pPr>
              <w:pStyle w:val="ae"/>
              <w:spacing w:before="5"/>
              <w:rPr>
                <w:sz w:val="16"/>
                <w:szCs w:val="16"/>
                <w:lang w:val="en-GB"/>
                <w:rPrChange w:id="452" w:author="Daniel Jvirblis" w:date="2021-10-21T06:15:00Z">
                  <w:rPr>
                    <w:lang w:val="en-GB"/>
                  </w:rPr>
                </w:rPrChange>
              </w:rPr>
            </w:pPr>
            <w:r w:rsidRPr="00731299">
              <w:rPr>
                <w:sz w:val="16"/>
                <w:szCs w:val="16"/>
                <w:rPrChange w:id="453" w:author="Daniel Jvirblis" w:date="2021-10-21T06:15:00Z">
                  <w:rPr/>
                </w:rPrChange>
              </w:rPr>
              <w:t>12 лет</w:t>
            </w:r>
          </w:p>
        </w:tc>
        <w:tc>
          <w:tcPr>
            <w:tcW w:w="1478" w:type="dxa"/>
            <w:shd w:val="clear" w:color="auto" w:fill="auto"/>
            <w:vAlign w:val="bottom"/>
          </w:tcPr>
          <w:p w:rsidR="00655B4D" w:rsidRPr="00731299" w:rsidRDefault="00655B4D" w:rsidP="00743ABE">
            <w:pPr>
              <w:pStyle w:val="ae"/>
              <w:spacing w:before="5"/>
              <w:rPr>
                <w:sz w:val="16"/>
                <w:szCs w:val="16"/>
                <w:lang w:val="en-GB"/>
                <w:rPrChange w:id="454" w:author="Daniel Jvirblis" w:date="2021-10-21T06:15:00Z">
                  <w:rPr>
                    <w:lang w:val="en-GB"/>
                  </w:rPr>
                </w:rPrChange>
              </w:rPr>
            </w:pPr>
            <w:r w:rsidRPr="00731299">
              <w:rPr>
                <w:sz w:val="16"/>
                <w:szCs w:val="16"/>
                <w:rPrChange w:id="455" w:author="Daniel Jvirblis" w:date="2021-10-21T06:15:00Z">
                  <w:rPr/>
                </w:rPrChange>
              </w:rPr>
              <w:t>4 года</w:t>
            </w:r>
          </w:p>
        </w:tc>
        <w:tc>
          <w:tcPr>
            <w:tcW w:w="1206" w:type="dxa"/>
            <w:shd w:val="clear" w:color="auto" w:fill="auto"/>
          </w:tcPr>
          <w:p w:rsidR="00655B4D" w:rsidRPr="00731299" w:rsidRDefault="00655B4D" w:rsidP="00743ABE">
            <w:pPr>
              <w:pStyle w:val="ae"/>
              <w:spacing w:before="5"/>
              <w:rPr>
                <w:sz w:val="16"/>
                <w:szCs w:val="16"/>
                <w:lang w:val="en-GB"/>
                <w:rPrChange w:id="456" w:author="Daniel Jvirblis" w:date="2021-10-21T05:55:00Z">
                  <w:rPr>
                    <w:lang w:val="en-GB"/>
                  </w:rPr>
                </w:rPrChange>
              </w:rPr>
            </w:pPr>
            <w:r w:rsidRPr="00731299">
              <w:rPr>
                <w:sz w:val="16"/>
                <w:szCs w:val="16"/>
                <w:lang w:val="en-GB"/>
                <w:rPrChange w:id="457" w:author="Daniel Jvirblis" w:date="2021-10-21T05:55:00Z">
                  <w:rPr>
                    <w:lang w:val="en-GB"/>
                  </w:rPr>
                </w:rPrChange>
              </w:rPr>
              <w:t xml:space="preserve">16 </w:t>
            </w:r>
            <w:r w:rsidRPr="00731299">
              <w:rPr>
                <w:sz w:val="16"/>
                <w:szCs w:val="16"/>
              </w:rPr>
              <w:t>лет</w:t>
            </w:r>
          </w:p>
        </w:tc>
        <w:tc>
          <w:tcPr>
            <w:tcW w:w="1879" w:type="dxa"/>
            <w:shd w:val="clear" w:color="auto" w:fill="auto"/>
          </w:tcPr>
          <w:p w:rsidR="00655B4D" w:rsidRPr="00731299" w:rsidRDefault="00655B4D" w:rsidP="00743ABE">
            <w:pPr>
              <w:pStyle w:val="ae"/>
              <w:spacing w:before="5"/>
              <w:rPr>
                <w:sz w:val="16"/>
                <w:szCs w:val="16"/>
                <w:lang w:val="en-GB"/>
                <w:rPrChange w:id="458" w:author="Daniel Jvirblis" w:date="2021-10-21T05:55:00Z">
                  <w:rPr>
                    <w:lang w:val="en-GB"/>
                  </w:rPr>
                </w:rPrChange>
              </w:rPr>
            </w:pPr>
          </w:p>
        </w:tc>
        <w:tc>
          <w:tcPr>
            <w:tcW w:w="1510" w:type="dxa"/>
          </w:tcPr>
          <w:p w:rsidR="00655B4D" w:rsidRPr="00731299" w:rsidRDefault="00655B4D" w:rsidP="00743ABE">
            <w:pPr>
              <w:pStyle w:val="ae"/>
              <w:spacing w:before="5"/>
              <w:rPr>
                <w:sz w:val="16"/>
                <w:szCs w:val="16"/>
                <w:lang w:val="en-GB"/>
                <w:rPrChange w:id="459" w:author="Daniel Jvirblis" w:date="2021-10-21T05:55:00Z">
                  <w:rPr>
                    <w:lang w:val="en-GB"/>
                  </w:rPr>
                </w:rPrChange>
              </w:rPr>
            </w:pPr>
          </w:p>
        </w:tc>
      </w:tr>
      <w:tr w:rsidR="00655B4D" w:rsidRPr="00731299" w:rsidTr="00743ABE"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5B4D" w:rsidRPr="00731299" w:rsidRDefault="00655B4D" w:rsidP="00743ABE">
            <w:pPr>
              <w:pStyle w:val="ae"/>
              <w:spacing w:before="5"/>
              <w:rPr>
                <w:b/>
                <w:sz w:val="16"/>
                <w:szCs w:val="16"/>
                <w:lang w:val="en-GB"/>
                <w:rPrChange w:id="460" w:author="Daniel Jvirblis" w:date="2021-10-21T05:55:00Z">
                  <w:rPr>
                    <w:b/>
                    <w:lang w:val="en-GB"/>
                  </w:rPr>
                </w:rPrChange>
              </w:rPr>
            </w:pPr>
            <w:r w:rsidRPr="00731299">
              <w:rPr>
                <w:b/>
                <w:sz w:val="16"/>
                <w:szCs w:val="16"/>
                <w:lang w:val="en-GB"/>
                <w:rPrChange w:id="461" w:author="Daniel Jvirblis" w:date="2021-10-21T05:55:00Z">
                  <w:rPr>
                    <w:b/>
                    <w:lang w:val="en-GB"/>
                  </w:rPr>
                </w:rPrChange>
              </w:rPr>
              <w:t>ZSSK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5B4D" w:rsidRPr="00731299" w:rsidRDefault="00655B4D" w:rsidP="00743ABE">
            <w:pPr>
              <w:pStyle w:val="ae"/>
              <w:spacing w:before="5"/>
              <w:rPr>
                <w:sz w:val="16"/>
                <w:szCs w:val="16"/>
                <w:lang w:val="en-GB"/>
                <w:rPrChange w:id="462" w:author="Daniel Jvirblis" w:date="2021-10-21T05:55:00Z">
                  <w:rPr>
                    <w:lang w:val="en-GB"/>
                  </w:rPr>
                </w:rPrChange>
              </w:rPr>
            </w:pPr>
            <w:r w:rsidRPr="00731299">
              <w:rPr>
                <w:sz w:val="16"/>
                <w:szCs w:val="16"/>
                <w:lang w:val="en-GB"/>
                <w:rPrChange w:id="463" w:author="Daniel Jvirblis" w:date="2021-10-21T05:55:00Z">
                  <w:rPr>
                    <w:lang w:val="en-GB"/>
                  </w:rPr>
                </w:rPrChange>
              </w:rPr>
              <w:t xml:space="preserve">6 </w:t>
            </w:r>
            <w:r w:rsidRPr="00731299">
              <w:rPr>
                <w:sz w:val="16"/>
                <w:szCs w:val="16"/>
              </w:rPr>
              <w:t>лет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5B4D" w:rsidRPr="00731299" w:rsidRDefault="00655B4D" w:rsidP="00743ABE">
            <w:pPr>
              <w:pStyle w:val="ae"/>
              <w:spacing w:before="5"/>
              <w:rPr>
                <w:sz w:val="16"/>
                <w:szCs w:val="16"/>
                <w:lang w:val="en-GB"/>
                <w:rPrChange w:id="464" w:author="Daniel Jvirblis" w:date="2021-10-21T05:55:00Z">
                  <w:rPr>
                    <w:lang w:val="en-GB"/>
                  </w:rPr>
                </w:rPrChange>
              </w:rPr>
            </w:pPr>
            <w:r w:rsidRPr="00731299">
              <w:rPr>
                <w:sz w:val="16"/>
                <w:szCs w:val="16"/>
                <w:lang w:val="en-GB"/>
                <w:rPrChange w:id="465" w:author="Daniel Jvirblis" w:date="2021-10-21T05:55:00Z">
                  <w:rPr>
                    <w:lang w:val="en-GB"/>
                  </w:rPr>
                </w:rPrChange>
              </w:rPr>
              <w:t xml:space="preserve">16 </w:t>
            </w:r>
            <w:r w:rsidRPr="00731299">
              <w:rPr>
                <w:sz w:val="16"/>
                <w:szCs w:val="16"/>
              </w:rPr>
              <w:t>лет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5B4D" w:rsidRPr="00731299" w:rsidRDefault="00655B4D" w:rsidP="00743ABE">
            <w:pPr>
              <w:pStyle w:val="ae"/>
              <w:spacing w:before="5"/>
              <w:rPr>
                <w:sz w:val="16"/>
                <w:szCs w:val="16"/>
                <w:lang w:val="en-GB"/>
                <w:rPrChange w:id="466" w:author="Daniel Jvirblis" w:date="2021-10-21T05:55:00Z">
                  <w:rPr>
                    <w:lang w:val="en-GB"/>
                  </w:rPr>
                </w:rPrChange>
              </w:rPr>
            </w:pPr>
            <w:r w:rsidRPr="00731299">
              <w:rPr>
                <w:sz w:val="16"/>
                <w:szCs w:val="16"/>
                <w:lang w:val="en-GB"/>
                <w:rPrChange w:id="467" w:author="Daniel Jvirblis" w:date="2021-10-21T05:55:00Z">
                  <w:rPr>
                    <w:lang w:val="en-GB"/>
                  </w:rPr>
                </w:rPrChange>
              </w:rPr>
              <w:t xml:space="preserve">6 </w:t>
            </w:r>
            <w:r w:rsidRPr="00731299">
              <w:rPr>
                <w:sz w:val="16"/>
                <w:szCs w:val="16"/>
              </w:rPr>
              <w:t>лет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5B4D" w:rsidRPr="00731299" w:rsidRDefault="00655B4D" w:rsidP="00743ABE">
            <w:pPr>
              <w:pStyle w:val="ae"/>
              <w:spacing w:before="5"/>
              <w:rPr>
                <w:sz w:val="16"/>
                <w:szCs w:val="16"/>
                <w:lang w:val="en-GB"/>
                <w:rPrChange w:id="468" w:author="Daniel Jvirblis" w:date="2021-10-21T05:55:00Z">
                  <w:rPr>
                    <w:lang w:val="en-GB"/>
                  </w:rPr>
                </w:rPrChange>
              </w:rPr>
            </w:pPr>
            <w:r w:rsidRPr="00731299">
              <w:rPr>
                <w:sz w:val="16"/>
                <w:szCs w:val="16"/>
                <w:lang w:val="en-GB"/>
                <w:rPrChange w:id="469" w:author="Daniel Jvirblis" w:date="2021-10-21T05:55:00Z">
                  <w:rPr>
                    <w:lang w:val="en-GB"/>
                  </w:rPr>
                </w:rPrChange>
              </w:rPr>
              <w:t xml:space="preserve">16 </w:t>
            </w:r>
            <w:r w:rsidRPr="00731299">
              <w:rPr>
                <w:sz w:val="16"/>
                <w:szCs w:val="16"/>
              </w:rPr>
              <w:t>лет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5B4D" w:rsidRPr="00731299" w:rsidRDefault="00655B4D" w:rsidP="00743ABE">
            <w:pPr>
              <w:pStyle w:val="ae"/>
              <w:spacing w:before="5"/>
              <w:rPr>
                <w:sz w:val="16"/>
                <w:szCs w:val="16"/>
                <w:lang w:val="en-GB"/>
                <w:rPrChange w:id="470" w:author="Daniel Jvirblis" w:date="2021-10-21T05:55:00Z">
                  <w:rPr>
                    <w:lang w:val="en-GB"/>
                  </w:rPr>
                </w:rPrChange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B4D" w:rsidRPr="00731299" w:rsidRDefault="00655B4D" w:rsidP="00743ABE">
            <w:pPr>
              <w:pStyle w:val="ae"/>
              <w:spacing w:before="5"/>
              <w:rPr>
                <w:sz w:val="16"/>
                <w:szCs w:val="16"/>
                <w:lang w:val="en-GB"/>
                <w:rPrChange w:id="471" w:author="Daniel Jvirblis" w:date="2021-10-21T05:55:00Z">
                  <w:rPr>
                    <w:lang w:val="en-GB"/>
                  </w:rPr>
                </w:rPrChange>
              </w:rPr>
            </w:pPr>
          </w:p>
        </w:tc>
      </w:tr>
    </w:tbl>
    <w:p w:rsidR="00655B4D" w:rsidRDefault="00655B4D" w:rsidP="00655B4D">
      <w:pPr>
        <w:ind w:right="212"/>
        <w:rPr>
          <w:rFonts w:ascii="Arial" w:eastAsia="Arial" w:hAnsi="Arial"/>
          <w:sz w:val="18"/>
        </w:rPr>
      </w:pPr>
    </w:p>
    <w:p w:rsidR="00655B4D" w:rsidRPr="006F5AA1" w:rsidRDefault="00655B4D" w:rsidP="00655B4D">
      <w:pPr>
        <w:ind w:right="212"/>
        <w:rPr>
          <w:rFonts w:ascii="Arial" w:eastAsia="Times New Roman" w:hAnsi="Arial"/>
        </w:rPr>
      </w:pPr>
      <w:r>
        <w:rPr>
          <w:rFonts w:ascii="Arial" w:eastAsia="Arial" w:hAnsi="Arial"/>
          <w:sz w:val="18"/>
        </w:rPr>
        <w:br w:type="page"/>
      </w:r>
      <w:bookmarkStart w:id="472" w:name="page24"/>
      <w:bookmarkStart w:id="473" w:name="page25"/>
      <w:bookmarkEnd w:id="472"/>
      <w:bookmarkEnd w:id="473"/>
    </w:p>
    <w:p w:rsidR="00655B4D" w:rsidRPr="006F5AA1" w:rsidRDefault="00655B4D" w:rsidP="00653258">
      <w:pPr>
        <w:numPr>
          <w:ilvl w:val="0"/>
          <w:numId w:val="19"/>
        </w:numPr>
        <w:tabs>
          <w:tab w:val="left" w:pos="568"/>
        </w:tabs>
        <w:ind w:left="568" w:hanging="568"/>
        <w:rPr>
          <w:rFonts w:ascii="Arial" w:eastAsia="Arial" w:hAnsi="Arial"/>
          <w:b/>
          <w:sz w:val="22"/>
          <w:szCs w:val="22"/>
        </w:rPr>
      </w:pPr>
      <w:r w:rsidRPr="006F5AA1">
        <w:rPr>
          <w:rFonts w:ascii="Arial" w:eastAsia="Arial" w:hAnsi="Arial"/>
          <w:b/>
          <w:sz w:val="22"/>
          <w:szCs w:val="22"/>
        </w:rPr>
        <w:lastRenderedPageBreak/>
        <w:t>Специальные скидки</w:t>
      </w:r>
    </w:p>
    <w:p w:rsidR="00655B4D" w:rsidRPr="006F5AA1" w:rsidRDefault="00655B4D" w:rsidP="00655B4D">
      <w:pPr>
        <w:rPr>
          <w:rFonts w:ascii="Arial" w:eastAsia="Arial" w:hAnsi="Arial"/>
          <w:b/>
          <w:sz w:val="22"/>
          <w:szCs w:val="22"/>
        </w:rPr>
      </w:pPr>
    </w:p>
    <w:p w:rsidR="00655B4D" w:rsidRPr="006F5AA1" w:rsidRDefault="00655B4D" w:rsidP="00655B4D">
      <w:pPr>
        <w:ind w:left="568" w:right="340"/>
        <w:rPr>
          <w:rFonts w:ascii="Arial" w:eastAsia="Arial" w:hAnsi="Arial"/>
          <w:sz w:val="22"/>
          <w:szCs w:val="22"/>
        </w:rPr>
      </w:pPr>
      <w:r w:rsidRPr="006F5AA1">
        <w:rPr>
          <w:rFonts w:ascii="Arial" w:eastAsia="Arial" w:hAnsi="Arial"/>
          <w:sz w:val="22"/>
          <w:szCs w:val="22"/>
        </w:rPr>
        <w:t>Специальные скидки для определенных</w:t>
      </w:r>
      <w:r w:rsidRPr="006F5AA1">
        <w:rPr>
          <w:rFonts w:ascii="Arial" w:eastAsia="Arial" w:hAnsi="Arial"/>
          <w:sz w:val="22"/>
          <w:szCs w:val="22"/>
          <w:lang w:val="ru-RU"/>
        </w:rPr>
        <w:t xml:space="preserve"> категорий</w:t>
      </w:r>
      <w:r w:rsidRPr="006F5AA1">
        <w:rPr>
          <w:rFonts w:ascii="Arial" w:eastAsia="Arial" w:hAnsi="Arial"/>
          <w:sz w:val="22"/>
          <w:szCs w:val="22"/>
        </w:rPr>
        <w:t xml:space="preserve"> пассажиров перечислены в Специальных приложениях к определенным предложениям и в других опубликованных документах с указанием размера скидок и условий применения этих скидок.</w:t>
      </w:r>
    </w:p>
    <w:p w:rsidR="00655B4D" w:rsidRPr="006F5AA1" w:rsidRDefault="00655B4D" w:rsidP="00655B4D">
      <w:pPr>
        <w:rPr>
          <w:rFonts w:ascii="Arial" w:eastAsia="Arial" w:hAnsi="Arial"/>
          <w:b/>
          <w:sz w:val="22"/>
          <w:szCs w:val="22"/>
        </w:rPr>
      </w:pPr>
    </w:p>
    <w:p w:rsidR="00655B4D" w:rsidRPr="006F5AA1" w:rsidRDefault="00655B4D" w:rsidP="00653258">
      <w:pPr>
        <w:numPr>
          <w:ilvl w:val="0"/>
          <w:numId w:val="19"/>
        </w:numPr>
        <w:tabs>
          <w:tab w:val="left" w:pos="308"/>
        </w:tabs>
        <w:ind w:left="308" w:hanging="308"/>
        <w:rPr>
          <w:rFonts w:ascii="Arial" w:eastAsia="Arial" w:hAnsi="Arial"/>
          <w:b/>
          <w:sz w:val="22"/>
          <w:szCs w:val="22"/>
        </w:rPr>
      </w:pPr>
      <w:r w:rsidRPr="006F5AA1">
        <w:rPr>
          <w:rFonts w:ascii="Arial" w:eastAsia="Arial" w:hAnsi="Arial"/>
          <w:b/>
          <w:sz w:val="22"/>
          <w:szCs w:val="22"/>
        </w:rPr>
        <w:t>– 35</w:t>
      </w:r>
      <w:r w:rsidRPr="006F5AA1">
        <w:rPr>
          <w:rFonts w:ascii="Arial" w:eastAsia="Arial" w:hAnsi="Arial"/>
          <w:sz w:val="22"/>
          <w:szCs w:val="22"/>
        </w:rPr>
        <w:t>(пока открыты)</w:t>
      </w:r>
    </w:p>
    <w:p w:rsidR="00655B4D" w:rsidRPr="006F5AA1" w:rsidRDefault="00655B4D" w:rsidP="00655B4D">
      <w:pPr>
        <w:rPr>
          <w:rFonts w:ascii="Arial" w:eastAsia="Times New Roman" w:hAnsi="Arial"/>
          <w:sz w:val="22"/>
          <w:szCs w:val="22"/>
        </w:rPr>
      </w:pPr>
    </w:p>
    <w:p w:rsidR="00655B4D" w:rsidRPr="006F5AA1" w:rsidRDefault="00655B4D" w:rsidP="00653258">
      <w:pPr>
        <w:numPr>
          <w:ilvl w:val="0"/>
          <w:numId w:val="20"/>
        </w:numPr>
        <w:tabs>
          <w:tab w:val="left" w:pos="568"/>
        </w:tabs>
        <w:ind w:left="568" w:hanging="568"/>
        <w:rPr>
          <w:rFonts w:ascii="Arial" w:eastAsia="Arial" w:hAnsi="Arial"/>
          <w:b/>
          <w:sz w:val="22"/>
          <w:szCs w:val="22"/>
        </w:rPr>
      </w:pPr>
      <w:r w:rsidRPr="006F5AA1">
        <w:rPr>
          <w:rFonts w:ascii="Arial" w:eastAsia="Arial" w:hAnsi="Arial"/>
          <w:b/>
          <w:sz w:val="22"/>
          <w:szCs w:val="22"/>
        </w:rPr>
        <w:t>Расчет стоимости проезда</w:t>
      </w:r>
    </w:p>
    <w:p w:rsidR="00655B4D" w:rsidRPr="006F5AA1" w:rsidRDefault="00655B4D" w:rsidP="00655B4D">
      <w:pPr>
        <w:rPr>
          <w:rFonts w:ascii="Arial" w:eastAsia="Times New Roman" w:hAnsi="Arial"/>
          <w:sz w:val="22"/>
          <w:szCs w:val="22"/>
        </w:rPr>
      </w:pPr>
    </w:p>
    <w:p w:rsidR="00655B4D" w:rsidRPr="006F5AA1" w:rsidRDefault="00655B4D" w:rsidP="00655B4D">
      <w:pPr>
        <w:ind w:left="568" w:right="1140" w:hanging="566"/>
        <w:rPr>
          <w:rFonts w:ascii="Arial" w:eastAsia="Arial" w:hAnsi="Arial"/>
          <w:sz w:val="22"/>
          <w:szCs w:val="22"/>
        </w:rPr>
      </w:pPr>
      <w:r w:rsidRPr="006F5AA1">
        <w:rPr>
          <w:rFonts w:ascii="Arial" w:eastAsia="Arial" w:hAnsi="Arial"/>
          <w:b/>
          <w:sz w:val="22"/>
          <w:szCs w:val="22"/>
        </w:rPr>
        <w:t xml:space="preserve">36.1 </w:t>
      </w:r>
      <w:r w:rsidRPr="006F5AA1">
        <w:rPr>
          <w:rFonts w:ascii="Arial" w:eastAsia="Arial" w:hAnsi="Arial"/>
          <w:sz w:val="22"/>
          <w:szCs w:val="22"/>
        </w:rPr>
        <w:t>Стоимость проезда рассчитывается по тарифу, действующему на день выдачи</w:t>
      </w:r>
      <w:r w:rsidRPr="006F5AA1">
        <w:rPr>
          <w:rFonts w:ascii="Arial" w:eastAsia="Arial" w:hAnsi="Arial"/>
          <w:b/>
          <w:sz w:val="22"/>
          <w:szCs w:val="22"/>
        </w:rPr>
        <w:t xml:space="preserve"> </w:t>
      </w:r>
      <w:r w:rsidRPr="006F5AA1">
        <w:rPr>
          <w:rFonts w:ascii="Arial" w:eastAsia="Arial" w:hAnsi="Arial"/>
          <w:sz w:val="22"/>
          <w:szCs w:val="22"/>
        </w:rPr>
        <w:t xml:space="preserve">проездного </w:t>
      </w:r>
      <w:r>
        <w:rPr>
          <w:rFonts w:ascii="Arial" w:eastAsia="Arial" w:hAnsi="Arial"/>
          <w:sz w:val="22"/>
          <w:szCs w:val="22"/>
          <w:lang w:val="ru-RU"/>
        </w:rPr>
        <w:t>документа</w:t>
      </w:r>
      <w:r w:rsidRPr="006F5AA1">
        <w:rPr>
          <w:rFonts w:ascii="Arial" w:eastAsia="Arial" w:hAnsi="Arial"/>
          <w:sz w:val="22"/>
          <w:szCs w:val="22"/>
        </w:rPr>
        <w:t>.</w:t>
      </w:r>
    </w:p>
    <w:p w:rsidR="00655B4D" w:rsidRPr="006F5AA1" w:rsidRDefault="00655B4D" w:rsidP="00655B4D">
      <w:pPr>
        <w:rPr>
          <w:rFonts w:ascii="Arial" w:eastAsia="Times New Roman" w:hAnsi="Arial"/>
          <w:sz w:val="22"/>
          <w:szCs w:val="22"/>
        </w:rPr>
      </w:pPr>
    </w:p>
    <w:p w:rsidR="00655B4D" w:rsidRPr="006F5AA1" w:rsidRDefault="00655B4D" w:rsidP="00653258">
      <w:pPr>
        <w:numPr>
          <w:ilvl w:val="0"/>
          <w:numId w:val="21"/>
        </w:numPr>
        <w:tabs>
          <w:tab w:val="left" w:pos="777"/>
        </w:tabs>
        <w:ind w:left="568" w:right="80" w:hanging="1"/>
        <w:rPr>
          <w:rFonts w:ascii="Arial" w:eastAsia="Arial" w:hAnsi="Arial"/>
          <w:sz w:val="22"/>
          <w:szCs w:val="22"/>
        </w:rPr>
      </w:pPr>
      <w:r w:rsidRPr="006F5AA1">
        <w:rPr>
          <w:rFonts w:ascii="Arial" w:eastAsia="Arial" w:hAnsi="Arial"/>
          <w:sz w:val="22"/>
          <w:szCs w:val="22"/>
        </w:rPr>
        <w:t xml:space="preserve">Специальных приложениях к определенным предложениям и в других опубликованных документах содержится информация о том, где и в какой форме публикуются цены для взрослых. Цены на проездные </w:t>
      </w:r>
      <w:r>
        <w:rPr>
          <w:rFonts w:ascii="Arial" w:eastAsia="Arial" w:hAnsi="Arial"/>
          <w:sz w:val="22"/>
          <w:szCs w:val="22"/>
          <w:lang w:val="ru-RU"/>
        </w:rPr>
        <w:t>документы</w:t>
      </w:r>
      <w:r w:rsidRPr="006F5AA1">
        <w:rPr>
          <w:rFonts w:ascii="Arial" w:eastAsia="Arial" w:hAnsi="Arial"/>
          <w:sz w:val="22"/>
          <w:szCs w:val="22"/>
        </w:rPr>
        <w:t xml:space="preserve"> рассчитываются в соответствии с пунктами 36.2 и 36.3 для каждого перевозчика и пути сообщения в зависимости от расстояния и класса.</w:t>
      </w:r>
    </w:p>
    <w:p w:rsidR="00655B4D" w:rsidRPr="006F5AA1" w:rsidRDefault="00655B4D" w:rsidP="00655B4D">
      <w:pPr>
        <w:rPr>
          <w:rFonts w:ascii="Arial" w:eastAsia="Times New Roman" w:hAnsi="Arial"/>
          <w:sz w:val="22"/>
          <w:szCs w:val="22"/>
        </w:rPr>
      </w:pPr>
    </w:p>
    <w:p w:rsidR="00655B4D" w:rsidRPr="006F5AA1" w:rsidRDefault="00655B4D" w:rsidP="00655B4D">
      <w:pPr>
        <w:ind w:left="8"/>
        <w:rPr>
          <w:rFonts w:ascii="Arial" w:eastAsia="Arial" w:hAnsi="Arial"/>
          <w:sz w:val="22"/>
          <w:szCs w:val="22"/>
        </w:rPr>
      </w:pPr>
      <w:r w:rsidRPr="006F5AA1">
        <w:rPr>
          <w:rFonts w:ascii="Arial" w:eastAsia="Arial" w:hAnsi="Arial"/>
          <w:b/>
          <w:sz w:val="22"/>
          <w:szCs w:val="22"/>
        </w:rPr>
        <w:t>36.2  Прямые билеты</w:t>
      </w:r>
      <w:r w:rsidRPr="006F5AA1">
        <w:rPr>
          <w:rFonts w:ascii="Arial" w:eastAsia="Arial" w:hAnsi="Arial"/>
          <w:sz w:val="22"/>
          <w:szCs w:val="22"/>
        </w:rPr>
        <w:t>:</w:t>
      </w:r>
    </w:p>
    <w:p w:rsidR="00655B4D" w:rsidRPr="006F5AA1" w:rsidRDefault="00655B4D" w:rsidP="00655B4D">
      <w:pPr>
        <w:rPr>
          <w:rFonts w:ascii="Arial" w:eastAsia="Times New Roman" w:hAnsi="Arial"/>
          <w:sz w:val="22"/>
          <w:szCs w:val="22"/>
        </w:rPr>
      </w:pPr>
    </w:p>
    <w:p w:rsidR="00655B4D" w:rsidRPr="006F5AA1" w:rsidRDefault="00655B4D" w:rsidP="00655B4D">
      <w:pPr>
        <w:tabs>
          <w:tab w:val="left" w:pos="1408"/>
        </w:tabs>
        <w:ind w:left="568"/>
        <w:rPr>
          <w:rFonts w:ascii="Arial" w:eastAsia="Arial" w:hAnsi="Arial"/>
          <w:sz w:val="22"/>
          <w:szCs w:val="22"/>
        </w:rPr>
      </w:pPr>
      <w:r w:rsidRPr="006F5AA1">
        <w:rPr>
          <w:rFonts w:ascii="Arial" w:eastAsia="Arial" w:hAnsi="Arial"/>
          <w:sz w:val="22"/>
          <w:szCs w:val="22"/>
        </w:rPr>
        <w:t>36.2.1</w:t>
      </w:r>
      <w:r w:rsidRPr="006F5AA1">
        <w:rPr>
          <w:rFonts w:ascii="Arial" w:eastAsia="Times New Roman" w:hAnsi="Arial"/>
          <w:sz w:val="22"/>
          <w:szCs w:val="22"/>
        </w:rPr>
        <w:tab/>
      </w:r>
      <w:r w:rsidRPr="006F5AA1">
        <w:rPr>
          <w:rFonts w:ascii="Arial" w:eastAsia="Arial" w:hAnsi="Arial"/>
          <w:sz w:val="22"/>
          <w:szCs w:val="22"/>
        </w:rPr>
        <w:t>Поездка в одном направлении, указанная перевозчиком цена.</w:t>
      </w:r>
    </w:p>
    <w:p w:rsidR="00655B4D" w:rsidRPr="006F5AA1" w:rsidRDefault="00655B4D" w:rsidP="00655B4D">
      <w:pPr>
        <w:rPr>
          <w:rFonts w:ascii="Arial" w:eastAsia="Times New Roman" w:hAnsi="Arial"/>
          <w:sz w:val="22"/>
          <w:szCs w:val="22"/>
        </w:rPr>
      </w:pPr>
    </w:p>
    <w:p w:rsidR="00655B4D" w:rsidRPr="006F5AA1" w:rsidRDefault="00655B4D" w:rsidP="00655B4D">
      <w:pPr>
        <w:tabs>
          <w:tab w:val="left" w:pos="1408"/>
        </w:tabs>
        <w:ind w:left="568"/>
        <w:rPr>
          <w:rFonts w:ascii="Arial" w:eastAsia="Arial" w:hAnsi="Arial"/>
          <w:sz w:val="22"/>
          <w:szCs w:val="22"/>
        </w:rPr>
      </w:pPr>
      <w:r w:rsidRPr="006F5AA1">
        <w:rPr>
          <w:rFonts w:ascii="Arial" w:eastAsia="Arial" w:hAnsi="Arial"/>
          <w:sz w:val="22"/>
          <w:szCs w:val="22"/>
        </w:rPr>
        <w:t>36.2.2</w:t>
      </w:r>
      <w:r w:rsidRPr="006F5AA1">
        <w:rPr>
          <w:rFonts w:ascii="Arial" w:eastAsia="Times New Roman" w:hAnsi="Arial"/>
          <w:sz w:val="22"/>
          <w:szCs w:val="22"/>
        </w:rPr>
        <w:tab/>
      </w:r>
      <w:r w:rsidRPr="006F5AA1">
        <w:rPr>
          <w:rFonts w:ascii="Arial" w:eastAsia="Arial" w:hAnsi="Arial"/>
          <w:sz w:val="22"/>
          <w:szCs w:val="22"/>
        </w:rPr>
        <w:t>Поездка туда и обратно по одному и тому же маршруту:</w:t>
      </w:r>
    </w:p>
    <w:p w:rsidR="00655B4D" w:rsidRPr="006F5AA1" w:rsidRDefault="00655B4D" w:rsidP="00655B4D">
      <w:pPr>
        <w:rPr>
          <w:rFonts w:ascii="Arial" w:eastAsia="Times New Roman" w:hAnsi="Arial"/>
          <w:sz w:val="22"/>
          <w:szCs w:val="22"/>
        </w:rPr>
      </w:pPr>
    </w:p>
    <w:p w:rsidR="00655B4D" w:rsidRPr="006F5AA1" w:rsidRDefault="00655B4D" w:rsidP="00655B4D">
      <w:pPr>
        <w:ind w:left="1428" w:right="280"/>
        <w:rPr>
          <w:rFonts w:ascii="Arial" w:eastAsia="Arial" w:hAnsi="Arial"/>
          <w:sz w:val="22"/>
          <w:szCs w:val="22"/>
        </w:rPr>
      </w:pPr>
      <w:r w:rsidRPr="006F5AA1">
        <w:rPr>
          <w:rFonts w:ascii="Arial" w:eastAsia="Arial" w:hAnsi="Arial"/>
          <w:sz w:val="22"/>
          <w:szCs w:val="22"/>
        </w:rPr>
        <w:t>двойная стоимость поездки в одном направлении или особая цена на поездку туда и обратно.</w:t>
      </w:r>
    </w:p>
    <w:p w:rsidR="00655B4D" w:rsidRPr="006F5AA1" w:rsidRDefault="00655B4D" w:rsidP="00655B4D">
      <w:pPr>
        <w:rPr>
          <w:rFonts w:ascii="Arial" w:eastAsia="Times New Roman" w:hAnsi="Arial"/>
          <w:sz w:val="22"/>
          <w:szCs w:val="22"/>
        </w:rPr>
      </w:pPr>
    </w:p>
    <w:p w:rsidR="00655B4D" w:rsidRPr="006F5AA1" w:rsidRDefault="00655B4D" w:rsidP="00655B4D">
      <w:pPr>
        <w:tabs>
          <w:tab w:val="left" w:pos="1408"/>
        </w:tabs>
        <w:ind w:left="568"/>
        <w:rPr>
          <w:rFonts w:ascii="Arial" w:eastAsia="Arial" w:hAnsi="Arial"/>
          <w:sz w:val="22"/>
          <w:szCs w:val="22"/>
        </w:rPr>
      </w:pPr>
      <w:r w:rsidRPr="006F5AA1">
        <w:rPr>
          <w:rFonts w:ascii="Arial" w:eastAsia="Arial" w:hAnsi="Arial"/>
          <w:sz w:val="22"/>
          <w:szCs w:val="22"/>
        </w:rPr>
        <w:t>36.2.3</w:t>
      </w:r>
      <w:r w:rsidRPr="006F5AA1">
        <w:rPr>
          <w:rFonts w:ascii="Arial" w:eastAsia="Times New Roman" w:hAnsi="Arial"/>
          <w:sz w:val="22"/>
          <w:szCs w:val="22"/>
        </w:rPr>
        <w:tab/>
      </w:r>
      <w:r w:rsidRPr="006F5AA1">
        <w:rPr>
          <w:rFonts w:ascii="Arial" w:eastAsia="Arial" w:hAnsi="Arial"/>
          <w:sz w:val="22"/>
          <w:szCs w:val="22"/>
        </w:rPr>
        <w:t>Поездка туда и обратно по разным маршрутам:</w:t>
      </w:r>
    </w:p>
    <w:p w:rsidR="00655B4D" w:rsidRPr="006F5AA1" w:rsidRDefault="00655B4D" w:rsidP="00653258">
      <w:pPr>
        <w:numPr>
          <w:ilvl w:val="0"/>
          <w:numId w:val="62"/>
        </w:numPr>
        <w:ind w:left="2160" w:right="580" w:hanging="360"/>
        <w:rPr>
          <w:rFonts w:ascii="Arial" w:eastAsia="Symbol" w:hAnsi="Arial"/>
          <w:sz w:val="22"/>
          <w:szCs w:val="22"/>
        </w:rPr>
      </w:pPr>
      <w:r w:rsidRPr="006F5AA1">
        <w:rPr>
          <w:rFonts w:ascii="Arial" w:eastAsia="Arial" w:hAnsi="Arial"/>
          <w:sz w:val="22"/>
          <w:szCs w:val="22"/>
        </w:rPr>
        <w:t>использование одного и того же перевозчика при поездке туда и обратно: цена поездки в одном направлении, указанная соответствующим перевозчиком;</w:t>
      </w:r>
    </w:p>
    <w:p w:rsidR="00655B4D" w:rsidRPr="006F5AA1" w:rsidRDefault="00655B4D" w:rsidP="00653258">
      <w:pPr>
        <w:numPr>
          <w:ilvl w:val="0"/>
          <w:numId w:val="63"/>
        </w:numPr>
        <w:ind w:left="2160" w:hanging="360"/>
        <w:rPr>
          <w:rFonts w:ascii="Arial" w:eastAsia="Symbol" w:hAnsi="Arial"/>
          <w:sz w:val="22"/>
          <w:szCs w:val="22"/>
        </w:rPr>
      </w:pPr>
      <w:r w:rsidRPr="006F5AA1">
        <w:rPr>
          <w:rFonts w:ascii="Arial" w:eastAsia="Arial" w:hAnsi="Arial"/>
          <w:sz w:val="22"/>
          <w:szCs w:val="22"/>
        </w:rPr>
        <w:t>использование одного и того же перевозчика при поездке туда и обратно:</w:t>
      </w:r>
    </w:p>
    <w:p w:rsidR="00655B4D" w:rsidRPr="006F5AA1" w:rsidRDefault="00655B4D" w:rsidP="00653258">
      <w:pPr>
        <w:numPr>
          <w:ilvl w:val="0"/>
          <w:numId w:val="55"/>
        </w:numPr>
        <w:ind w:right="180"/>
        <w:rPr>
          <w:rFonts w:ascii="Arial" w:eastAsia="Symbol" w:hAnsi="Arial"/>
          <w:sz w:val="22"/>
          <w:szCs w:val="22"/>
        </w:rPr>
      </w:pPr>
      <w:r w:rsidRPr="006F5AA1">
        <w:rPr>
          <w:rFonts w:ascii="Arial" w:eastAsia="Arial" w:hAnsi="Arial"/>
          <w:sz w:val="22"/>
          <w:szCs w:val="22"/>
        </w:rPr>
        <w:t>стоимость поездки в одном направлении, или поездки туда, или поездки обратно, если не предусмотрены специальные расценки на поездку туда и обратно;</w:t>
      </w:r>
    </w:p>
    <w:p w:rsidR="00655B4D" w:rsidRPr="006F5AA1" w:rsidRDefault="00655B4D" w:rsidP="00653258">
      <w:pPr>
        <w:numPr>
          <w:ilvl w:val="0"/>
          <w:numId w:val="55"/>
        </w:numPr>
        <w:rPr>
          <w:rFonts w:ascii="Arial" w:eastAsia="Symbol" w:hAnsi="Arial"/>
          <w:sz w:val="22"/>
          <w:szCs w:val="22"/>
        </w:rPr>
      </w:pPr>
      <w:r w:rsidRPr="006F5AA1">
        <w:rPr>
          <w:rFonts w:ascii="Arial" w:eastAsia="Arial" w:hAnsi="Arial"/>
          <w:sz w:val="22"/>
          <w:szCs w:val="22"/>
        </w:rPr>
        <w:t>половина стоимости поездки туда и обратно для поездки туда и для поездки обратно, если существуют расценки на поездку туда и обратно.</w:t>
      </w:r>
    </w:p>
    <w:p w:rsidR="00655B4D" w:rsidRPr="006F5AA1" w:rsidRDefault="00655B4D" w:rsidP="00655B4D">
      <w:pPr>
        <w:rPr>
          <w:rFonts w:ascii="Arial" w:eastAsia="Times New Roman" w:hAnsi="Arial"/>
          <w:sz w:val="22"/>
          <w:szCs w:val="22"/>
        </w:rPr>
      </w:pPr>
    </w:p>
    <w:p w:rsidR="00655B4D" w:rsidRPr="006F5AA1" w:rsidRDefault="00655B4D" w:rsidP="00655B4D">
      <w:pPr>
        <w:tabs>
          <w:tab w:val="left" w:pos="1408"/>
        </w:tabs>
        <w:ind w:left="1428" w:right="240" w:hanging="851"/>
        <w:rPr>
          <w:rFonts w:ascii="Arial" w:eastAsia="Arial" w:hAnsi="Arial"/>
          <w:sz w:val="22"/>
          <w:szCs w:val="22"/>
        </w:rPr>
      </w:pPr>
      <w:r w:rsidRPr="006F5AA1">
        <w:rPr>
          <w:rFonts w:ascii="Arial" w:eastAsia="Arial" w:hAnsi="Arial"/>
          <w:sz w:val="22"/>
          <w:szCs w:val="22"/>
        </w:rPr>
        <w:t>36.2.4</w:t>
      </w:r>
      <w:r w:rsidRPr="006F5AA1">
        <w:rPr>
          <w:rFonts w:ascii="Arial" w:eastAsia="Times New Roman" w:hAnsi="Arial"/>
          <w:sz w:val="22"/>
          <w:szCs w:val="22"/>
        </w:rPr>
        <w:tab/>
      </w:r>
      <w:r w:rsidRPr="006F5AA1">
        <w:rPr>
          <w:rFonts w:ascii="Arial" w:eastAsia="Arial" w:hAnsi="Arial"/>
          <w:sz w:val="22"/>
          <w:szCs w:val="22"/>
        </w:rPr>
        <w:t>Поездка туда и обратно с возвращением из места, отличающегося от места назначения поездки туда или с возвращением в место, отличающееся от места отправки поездки туда:</w:t>
      </w:r>
    </w:p>
    <w:p w:rsidR="00655B4D" w:rsidRPr="006F5AA1" w:rsidRDefault="00655B4D" w:rsidP="00653258">
      <w:pPr>
        <w:numPr>
          <w:ilvl w:val="0"/>
          <w:numId w:val="64"/>
        </w:numPr>
        <w:ind w:left="1788" w:right="100" w:hanging="360"/>
        <w:rPr>
          <w:rFonts w:ascii="Arial" w:eastAsia="Symbol" w:hAnsi="Arial"/>
          <w:sz w:val="22"/>
          <w:szCs w:val="22"/>
        </w:rPr>
      </w:pPr>
      <w:r w:rsidRPr="006F5AA1">
        <w:rPr>
          <w:rFonts w:ascii="Arial" w:eastAsia="Arial" w:hAnsi="Arial"/>
          <w:sz w:val="22"/>
          <w:szCs w:val="22"/>
        </w:rPr>
        <w:t>для перевозчика или перевозчиков, которым принадлежат эти станции, за каждый пройденный участок рассчитывается стоимость одноразовой поездки, если эти станции являются</w:t>
      </w:r>
      <w:r>
        <w:rPr>
          <w:rFonts w:ascii="Arial" w:eastAsia="Arial" w:hAnsi="Arial"/>
          <w:sz w:val="22"/>
          <w:szCs w:val="22"/>
          <w:lang w:val="ru-RU"/>
        </w:rPr>
        <w:t xml:space="preserve"> </w:t>
      </w:r>
      <w:r>
        <w:rPr>
          <w:rFonts w:ascii="Arial" w:eastAsia="Arial" w:hAnsi="Arial"/>
          <w:sz w:val="22"/>
          <w:lang w:val="ru-RU"/>
        </w:rPr>
        <w:t xml:space="preserve">железнодорожными </w:t>
      </w:r>
      <w:r w:rsidRPr="00631876">
        <w:rPr>
          <w:rFonts w:ascii="Arial" w:eastAsia="Arial" w:hAnsi="Arial"/>
          <w:sz w:val="22"/>
        </w:rPr>
        <w:t>пункта</w:t>
      </w:r>
      <w:r>
        <w:rPr>
          <w:rFonts w:ascii="Arial" w:eastAsia="Arial" w:hAnsi="Arial"/>
          <w:sz w:val="22"/>
          <w:lang w:val="ru-RU"/>
        </w:rPr>
        <w:t>ми пропуска</w:t>
      </w:r>
      <w:r w:rsidRPr="006F5AA1">
        <w:rPr>
          <w:rFonts w:ascii="Arial" w:eastAsia="Arial" w:hAnsi="Arial"/>
          <w:sz w:val="22"/>
          <w:szCs w:val="22"/>
        </w:rPr>
        <w:t xml:space="preserve"> или обслуживают одно и тоже место, то стоимость рассчитывается согласно № 36.2.3;</w:t>
      </w:r>
    </w:p>
    <w:p w:rsidR="00655B4D" w:rsidRPr="004231A6" w:rsidRDefault="00655B4D" w:rsidP="00653258">
      <w:pPr>
        <w:numPr>
          <w:ilvl w:val="0"/>
          <w:numId w:val="64"/>
        </w:numPr>
        <w:ind w:left="1788" w:right="100" w:hanging="360"/>
        <w:rPr>
          <w:rFonts w:ascii="Arial" w:eastAsia="Arial" w:hAnsi="Arial"/>
          <w:sz w:val="22"/>
          <w:szCs w:val="22"/>
        </w:rPr>
      </w:pPr>
      <w:r w:rsidRPr="006F5AA1">
        <w:rPr>
          <w:rFonts w:ascii="Arial" w:eastAsia="Arial" w:hAnsi="Arial"/>
          <w:sz w:val="22"/>
          <w:szCs w:val="22"/>
        </w:rPr>
        <w:t>Для всех остальных перевозчиков: расчет стоимости согласно пунктам 36.2.2 и</w:t>
      </w:r>
      <w:r w:rsidRPr="006F5AA1">
        <w:rPr>
          <w:rFonts w:ascii="Arial" w:eastAsia="Arial" w:hAnsi="Arial"/>
          <w:sz w:val="22"/>
          <w:szCs w:val="22"/>
          <w:lang w:val="ru-RU"/>
        </w:rPr>
        <w:t xml:space="preserve"> </w:t>
      </w:r>
      <w:r w:rsidRPr="006F5AA1">
        <w:rPr>
          <w:rFonts w:ascii="Arial" w:eastAsia="Arial" w:hAnsi="Arial"/>
          <w:sz w:val="22"/>
          <w:szCs w:val="22"/>
        </w:rPr>
        <w:t>36.2.3.</w:t>
      </w:r>
    </w:p>
    <w:p w:rsidR="00655B4D" w:rsidRPr="006F5AA1" w:rsidRDefault="00655B4D" w:rsidP="00655B4D">
      <w:pPr>
        <w:rPr>
          <w:rFonts w:ascii="Arial" w:eastAsia="Times New Roman" w:hAnsi="Arial"/>
          <w:sz w:val="22"/>
          <w:szCs w:val="22"/>
        </w:rPr>
      </w:pPr>
    </w:p>
    <w:p w:rsidR="00655B4D" w:rsidRPr="006F5AA1" w:rsidRDefault="00655B4D" w:rsidP="00655B4D">
      <w:pPr>
        <w:ind w:left="8"/>
        <w:rPr>
          <w:rFonts w:ascii="Arial" w:eastAsia="Arial" w:hAnsi="Arial"/>
          <w:sz w:val="22"/>
          <w:szCs w:val="22"/>
        </w:rPr>
      </w:pPr>
      <w:r w:rsidRPr="006F5AA1">
        <w:rPr>
          <w:rFonts w:ascii="Arial" w:eastAsia="Arial" w:hAnsi="Arial"/>
          <w:b/>
          <w:sz w:val="22"/>
          <w:szCs w:val="22"/>
        </w:rPr>
        <w:t>36.3  Билеты внутреннего сообщения</w:t>
      </w:r>
      <w:r w:rsidRPr="006F5AA1">
        <w:rPr>
          <w:rFonts w:ascii="Arial" w:eastAsia="Arial" w:hAnsi="Arial"/>
          <w:sz w:val="22"/>
          <w:szCs w:val="22"/>
        </w:rPr>
        <w:t>:</w:t>
      </w:r>
    </w:p>
    <w:p w:rsidR="00655B4D" w:rsidRPr="006F5AA1" w:rsidRDefault="00655B4D" w:rsidP="00655B4D">
      <w:pPr>
        <w:rPr>
          <w:rFonts w:ascii="Arial" w:eastAsia="Times New Roman" w:hAnsi="Arial"/>
          <w:sz w:val="22"/>
          <w:szCs w:val="22"/>
        </w:rPr>
      </w:pPr>
    </w:p>
    <w:p w:rsidR="00655B4D" w:rsidRPr="006F5AA1" w:rsidRDefault="00655B4D" w:rsidP="00655B4D">
      <w:pPr>
        <w:ind w:left="548" w:right="40"/>
        <w:rPr>
          <w:rFonts w:ascii="Arial" w:eastAsia="Arial" w:hAnsi="Arial"/>
          <w:sz w:val="22"/>
          <w:szCs w:val="22"/>
        </w:rPr>
      </w:pPr>
      <w:r w:rsidRPr="006F5AA1">
        <w:rPr>
          <w:rFonts w:ascii="Arial" w:eastAsia="Arial" w:hAnsi="Arial"/>
          <w:sz w:val="22"/>
          <w:szCs w:val="22"/>
        </w:rPr>
        <w:t xml:space="preserve">Если для отдельных перевозчиков действуют особые правила расчета билетов внутреннего сообщения, то они приводятся в Специальных приложениях к </w:t>
      </w:r>
      <w:r w:rsidRPr="006F5AA1">
        <w:rPr>
          <w:rFonts w:ascii="Arial" w:eastAsia="Arial" w:hAnsi="Arial"/>
          <w:sz w:val="22"/>
          <w:szCs w:val="22"/>
        </w:rPr>
        <w:lastRenderedPageBreak/>
        <w:t>определенным предложениям и в других опубликованных документах соответствующих перевозчиков, в противном случае действуют положения пункта 36.2.</w:t>
      </w:r>
    </w:p>
    <w:p w:rsidR="00655B4D" w:rsidRPr="006F5AA1" w:rsidRDefault="00655B4D" w:rsidP="00655B4D">
      <w:pPr>
        <w:rPr>
          <w:rFonts w:ascii="Arial" w:eastAsia="Times New Roman" w:hAnsi="Arial"/>
          <w:sz w:val="22"/>
          <w:szCs w:val="22"/>
        </w:rPr>
      </w:pPr>
    </w:p>
    <w:p w:rsidR="00655B4D" w:rsidRPr="006F5AA1" w:rsidRDefault="00655B4D" w:rsidP="00655B4D">
      <w:pPr>
        <w:ind w:left="8"/>
        <w:rPr>
          <w:rFonts w:ascii="Arial" w:eastAsia="Arial" w:hAnsi="Arial"/>
          <w:b/>
          <w:sz w:val="22"/>
          <w:szCs w:val="22"/>
        </w:rPr>
      </w:pPr>
      <w:r w:rsidRPr="006F5AA1">
        <w:rPr>
          <w:rFonts w:ascii="Arial" w:eastAsia="Arial" w:hAnsi="Arial"/>
          <w:b/>
          <w:sz w:val="22"/>
          <w:szCs w:val="22"/>
        </w:rPr>
        <w:t>36.4 Дети</w:t>
      </w:r>
    </w:p>
    <w:p w:rsidR="00655B4D" w:rsidRPr="006F5AA1" w:rsidRDefault="00655B4D" w:rsidP="00655B4D">
      <w:pPr>
        <w:rPr>
          <w:rFonts w:ascii="Arial" w:eastAsia="Times New Roman" w:hAnsi="Arial"/>
          <w:sz w:val="22"/>
          <w:szCs w:val="22"/>
        </w:rPr>
      </w:pPr>
    </w:p>
    <w:p w:rsidR="00655B4D" w:rsidRPr="006F5AA1" w:rsidRDefault="00655B4D" w:rsidP="00655B4D">
      <w:pPr>
        <w:ind w:left="548" w:right="200"/>
        <w:rPr>
          <w:rFonts w:ascii="Arial" w:eastAsia="Arial" w:hAnsi="Arial"/>
          <w:sz w:val="22"/>
          <w:szCs w:val="22"/>
        </w:rPr>
      </w:pPr>
      <w:r w:rsidRPr="006F5AA1">
        <w:rPr>
          <w:rFonts w:ascii="Arial" w:eastAsia="Arial" w:hAnsi="Arial"/>
          <w:sz w:val="22"/>
          <w:szCs w:val="22"/>
        </w:rPr>
        <w:t>Согласно пункту 31 за ребенка оплачивается половина стоимости билета взрослого пассажира. На участках морского или автобусного сообщения, в специальных тарифных предложениях могут при этом действовать особые цены.</w:t>
      </w:r>
    </w:p>
    <w:p w:rsidR="00655B4D" w:rsidRDefault="00655B4D" w:rsidP="00655B4D">
      <w:pPr>
        <w:rPr>
          <w:rFonts w:ascii="Arial" w:eastAsia="Arial" w:hAnsi="Arial"/>
          <w:sz w:val="22"/>
        </w:rPr>
      </w:pPr>
      <w:bookmarkStart w:id="474" w:name="page26"/>
      <w:bookmarkEnd w:id="474"/>
    </w:p>
    <w:p w:rsidR="00655B4D" w:rsidRPr="006F5AA1" w:rsidRDefault="00655B4D" w:rsidP="00655B4D">
      <w:pPr>
        <w:ind w:left="8"/>
        <w:rPr>
          <w:rFonts w:ascii="Arial" w:eastAsia="Arial" w:hAnsi="Arial"/>
          <w:b/>
          <w:sz w:val="22"/>
        </w:rPr>
      </w:pPr>
      <w:r w:rsidRPr="006F5AA1">
        <w:rPr>
          <w:rFonts w:ascii="Arial" w:eastAsia="Arial" w:hAnsi="Arial"/>
          <w:b/>
          <w:sz w:val="22"/>
        </w:rPr>
        <w:t>36.5. Собаки</w:t>
      </w:r>
    </w:p>
    <w:p w:rsidR="00655B4D" w:rsidRPr="006F5AA1" w:rsidRDefault="00655B4D" w:rsidP="00655B4D">
      <w:pPr>
        <w:rPr>
          <w:rFonts w:ascii="Arial" w:eastAsia="Times New Roman" w:hAnsi="Arial"/>
        </w:rPr>
      </w:pPr>
    </w:p>
    <w:p w:rsidR="00655B4D" w:rsidRPr="006F5AA1" w:rsidRDefault="00655B4D" w:rsidP="00655B4D">
      <w:pPr>
        <w:ind w:left="568" w:right="140"/>
        <w:rPr>
          <w:rFonts w:ascii="Arial" w:eastAsia="Arial" w:hAnsi="Arial"/>
          <w:sz w:val="22"/>
        </w:rPr>
      </w:pPr>
      <w:r w:rsidRPr="006F5AA1">
        <w:rPr>
          <w:rFonts w:ascii="Arial" w:eastAsia="Arial" w:hAnsi="Arial"/>
          <w:sz w:val="22"/>
        </w:rPr>
        <w:t xml:space="preserve">Для перевозчиков в сфере CIV на собак выдается проездной </w:t>
      </w:r>
      <w:r>
        <w:rPr>
          <w:rFonts w:ascii="Arial" w:eastAsia="Arial" w:hAnsi="Arial"/>
          <w:sz w:val="22"/>
          <w:lang w:val="ru-RU"/>
        </w:rPr>
        <w:t>документ</w:t>
      </w:r>
      <w:r w:rsidRPr="006F5AA1">
        <w:rPr>
          <w:rFonts w:ascii="Arial" w:eastAsia="Arial" w:hAnsi="Arial"/>
          <w:sz w:val="22"/>
        </w:rPr>
        <w:t xml:space="preserve">. Взимается половина обычной стоимости проезда во втором классе для взрослых за поездку в одном </w:t>
      </w:r>
      <w:r w:rsidRPr="00723F65">
        <w:rPr>
          <w:rFonts w:ascii="Arial" w:eastAsia="Arial" w:hAnsi="Arial"/>
          <w:sz w:val="22"/>
        </w:rPr>
        <w:t xml:space="preserve">направлении или за поездку туда и обратно, независимо от того, в каком классе едет пассажир (1-ый или 2-ой). Особая доплата не взимается. Для перевозчиков в сфере СМПС провоз собак </w:t>
      </w:r>
      <w:r w:rsidRPr="00723F65">
        <w:rPr>
          <w:rFonts w:ascii="Arial" w:eastAsia="Arial" w:hAnsi="Arial"/>
          <w:sz w:val="22"/>
          <w:lang w:val="ru-RU"/>
        </w:rPr>
        <w:t xml:space="preserve">может оплачиваться согласно действующим тарифам. </w:t>
      </w:r>
      <w:r w:rsidRPr="00723F65">
        <w:rPr>
          <w:rFonts w:ascii="Arial" w:eastAsia="Arial" w:hAnsi="Arial"/>
          <w:sz w:val="22"/>
        </w:rPr>
        <w:t>В поездах, для которых предусмотрены глобальные цены, могут действовать особые условия.</w:t>
      </w:r>
    </w:p>
    <w:p w:rsidR="00655B4D" w:rsidRPr="006F5AA1" w:rsidRDefault="00655B4D" w:rsidP="00655B4D">
      <w:pPr>
        <w:rPr>
          <w:rFonts w:ascii="Arial" w:eastAsia="Times New Roman" w:hAnsi="Arial"/>
        </w:rPr>
      </w:pPr>
    </w:p>
    <w:p w:rsidR="00655B4D" w:rsidRPr="004231A6" w:rsidRDefault="00655B4D" w:rsidP="00653258">
      <w:pPr>
        <w:numPr>
          <w:ilvl w:val="1"/>
          <w:numId w:val="45"/>
        </w:numPr>
        <w:rPr>
          <w:rFonts w:ascii="Arial" w:eastAsia="Arial" w:hAnsi="Arial"/>
          <w:b/>
          <w:sz w:val="22"/>
          <w:lang w:val="ru-RU"/>
        </w:rPr>
      </w:pPr>
      <w:r w:rsidRPr="006F5AA1">
        <w:rPr>
          <w:rFonts w:ascii="Arial" w:eastAsia="Arial" w:hAnsi="Arial"/>
          <w:b/>
          <w:sz w:val="22"/>
          <w:lang w:val="ru-RU"/>
        </w:rPr>
        <w:t>Сборы</w:t>
      </w:r>
    </w:p>
    <w:p w:rsidR="00655B4D" w:rsidRPr="006F5AA1" w:rsidRDefault="00655B4D" w:rsidP="00655B4D">
      <w:pPr>
        <w:rPr>
          <w:rFonts w:ascii="Arial" w:eastAsia="Times New Roman" w:hAnsi="Arial"/>
        </w:rPr>
      </w:pPr>
    </w:p>
    <w:p w:rsidR="00655B4D" w:rsidRPr="006F5AA1" w:rsidRDefault="00655B4D" w:rsidP="00655B4D">
      <w:pPr>
        <w:ind w:left="567"/>
        <w:rPr>
          <w:rFonts w:ascii="Arial" w:eastAsia="Arial" w:hAnsi="Arial"/>
          <w:sz w:val="22"/>
        </w:rPr>
      </w:pPr>
      <w:r w:rsidRPr="006F5AA1">
        <w:rPr>
          <w:rFonts w:ascii="Arial" w:eastAsia="Arial" w:hAnsi="Arial"/>
          <w:sz w:val="22"/>
          <w:lang w:val="ru-RU"/>
        </w:rPr>
        <w:t xml:space="preserve">Помимо </w:t>
      </w:r>
      <w:r w:rsidRPr="006F5AA1">
        <w:rPr>
          <w:rFonts w:ascii="Arial" w:eastAsia="Arial" w:hAnsi="Arial"/>
          <w:sz w:val="22"/>
        </w:rPr>
        <w:t>непосредственной стоимости проезда</w:t>
      </w:r>
      <w:r w:rsidRPr="006F5AA1">
        <w:rPr>
          <w:rFonts w:ascii="Arial" w:eastAsia="Arial" w:hAnsi="Arial"/>
          <w:sz w:val="22"/>
          <w:lang w:val="ru-RU"/>
        </w:rPr>
        <w:t xml:space="preserve"> могут взиматься различные сборы</w:t>
      </w:r>
      <w:r w:rsidRPr="00400726">
        <w:rPr>
          <w:rFonts w:ascii="Arial" w:eastAsia="Arial" w:hAnsi="Arial"/>
          <w:sz w:val="22"/>
          <w:lang w:val="ru-RU"/>
        </w:rPr>
        <w:t xml:space="preserve"> </w:t>
      </w:r>
      <w:r w:rsidRPr="006F5AA1">
        <w:rPr>
          <w:rFonts w:ascii="Arial" w:eastAsia="Arial" w:hAnsi="Arial"/>
          <w:sz w:val="22"/>
        </w:rPr>
        <w:t>(местные доплаты, портовые сборы и т. п.), указанные в Специальных приложениях к определенным предложениям и в других опубликованных документах</w:t>
      </w:r>
      <w:r w:rsidRPr="006F5AA1">
        <w:rPr>
          <w:rFonts w:ascii="Arial" w:eastAsia="Arial" w:hAnsi="Arial"/>
          <w:sz w:val="19"/>
        </w:rPr>
        <w:t>.</w:t>
      </w:r>
      <w:r w:rsidRPr="006F5AA1">
        <w:rPr>
          <w:rFonts w:ascii="Arial" w:eastAsia="Arial" w:hAnsi="Arial"/>
          <w:sz w:val="22"/>
        </w:rPr>
        <w:t xml:space="preserve"> Если не указано иное, на дополнительные </w:t>
      </w:r>
      <w:r w:rsidRPr="006F5AA1">
        <w:rPr>
          <w:rFonts w:ascii="Arial" w:eastAsia="Arial" w:hAnsi="Arial"/>
          <w:sz w:val="22"/>
          <w:lang w:val="ru-RU"/>
        </w:rPr>
        <w:t>сборы</w:t>
      </w:r>
      <w:r w:rsidRPr="006F5AA1">
        <w:rPr>
          <w:rFonts w:ascii="Arial" w:eastAsia="Arial" w:hAnsi="Arial"/>
          <w:sz w:val="22"/>
        </w:rPr>
        <w:t xml:space="preserve"> не распространяются скидки, действующие на стоимость проезда (включая скидки для детей).</w:t>
      </w:r>
    </w:p>
    <w:p w:rsidR="00655B4D" w:rsidRPr="006F5AA1" w:rsidRDefault="00655B4D" w:rsidP="00655B4D">
      <w:pPr>
        <w:rPr>
          <w:rFonts w:ascii="Arial" w:eastAsia="Times New Roman" w:hAnsi="Arial"/>
        </w:rPr>
      </w:pPr>
    </w:p>
    <w:p w:rsidR="00655B4D" w:rsidRPr="006F5AA1" w:rsidRDefault="00655B4D" w:rsidP="00653258">
      <w:pPr>
        <w:numPr>
          <w:ilvl w:val="0"/>
          <w:numId w:val="22"/>
        </w:numPr>
        <w:tabs>
          <w:tab w:val="left" w:pos="568"/>
        </w:tabs>
        <w:ind w:left="568" w:hanging="568"/>
        <w:rPr>
          <w:rFonts w:ascii="Arial" w:eastAsia="Arial" w:hAnsi="Arial"/>
          <w:b/>
          <w:sz w:val="22"/>
        </w:rPr>
      </w:pPr>
      <w:r w:rsidRPr="006F5AA1">
        <w:rPr>
          <w:rFonts w:ascii="Arial" w:eastAsia="Arial" w:hAnsi="Arial"/>
          <w:b/>
          <w:sz w:val="22"/>
        </w:rPr>
        <w:t>Исключительное право использования отдельного купе</w:t>
      </w:r>
    </w:p>
    <w:p w:rsidR="00655B4D" w:rsidRPr="006F5AA1" w:rsidRDefault="00655B4D" w:rsidP="00655B4D">
      <w:pPr>
        <w:rPr>
          <w:rFonts w:ascii="Arial" w:eastAsia="Arial" w:hAnsi="Arial"/>
          <w:b/>
          <w:sz w:val="22"/>
        </w:rPr>
      </w:pPr>
    </w:p>
    <w:p w:rsidR="00655B4D" w:rsidRPr="006F5AA1" w:rsidRDefault="00655B4D" w:rsidP="00655B4D">
      <w:pPr>
        <w:ind w:left="568"/>
        <w:rPr>
          <w:rFonts w:ascii="Arial" w:eastAsia="Arial" w:hAnsi="Arial"/>
          <w:sz w:val="22"/>
          <w:szCs w:val="22"/>
        </w:rPr>
      </w:pPr>
      <w:r w:rsidRPr="006F5AA1">
        <w:rPr>
          <w:rFonts w:ascii="Arial" w:eastAsia="Arial" w:hAnsi="Arial"/>
          <w:sz w:val="22"/>
          <w:szCs w:val="22"/>
          <w:lang w:val="ru-RU"/>
        </w:rPr>
        <w:t>Допускается</w:t>
      </w:r>
      <w:r w:rsidRPr="006F5AA1">
        <w:rPr>
          <w:rFonts w:ascii="Arial" w:eastAsia="Arial" w:hAnsi="Arial"/>
          <w:sz w:val="22"/>
          <w:szCs w:val="22"/>
        </w:rPr>
        <w:t xml:space="preserve"> </w:t>
      </w:r>
      <w:r w:rsidRPr="006F5AA1">
        <w:rPr>
          <w:rFonts w:ascii="Arial" w:eastAsia="Arial" w:hAnsi="Arial"/>
          <w:sz w:val="22"/>
          <w:szCs w:val="22"/>
          <w:lang w:val="ru-RU"/>
        </w:rPr>
        <w:t xml:space="preserve">оформление </w:t>
      </w:r>
      <w:r w:rsidRPr="006F5AA1">
        <w:rPr>
          <w:rFonts w:ascii="Arial" w:eastAsia="Arial" w:hAnsi="Arial"/>
          <w:sz w:val="22"/>
          <w:szCs w:val="22"/>
        </w:rPr>
        <w:t xml:space="preserve">исключительного права использования </w:t>
      </w:r>
      <w:r w:rsidRPr="006F5AA1">
        <w:rPr>
          <w:rFonts w:ascii="Arial" w:eastAsia="Arial" w:hAnsi="Arial"/>
          <w:sz w:val="22"/>
          <w:szCs w:val="22"/>
          <w:lang w:val="ru-RU"/>
        </w:rPr>
        <w:t xml:space="preserve">целого </w:t>
      </w:r>
      <w:r w:rsidRPr="006F5AA1">
        <w:rPr>
          <w:rFonts w:ascii="Arial" w:eastAsia="Arial" w:hAnsi="Arial"/>
          <w:sz w:val="22"/>
          <w:szCs w:val="22"/>
        </w:rPr>
        <w:t>купе.</w:t>
      </w:r>
    </w:p>
    <w:p w:rsidR="00655B4D" w:rsidRPr="006F5AA1" w:rsidRDefault="00655B4D" w:rsidP="00655B4D">
      <w:pPr>
        <w:rPr>
          <w:rFonts w:ascii="Arial" w:eastAsia="Arial" w:hAnsi="Arial"/>
          <w:b/>
          <w:sz w:val="22"/>
          <w:szCs w:val="22"/>
        </w:rPr>
      </w:pPr>
    </w:p>
    <w:p w:rsidR="00655B4D" w:rsidRPr="006F5AA1" w:rsidRDefault="00655B4D" w:rsidP="00655B4D">
      <w:pPr>
        <w:ind w:left="568" w:right="560"/>
        <w:rPr>
          <w:rFonts w:ascii="Arial" w:eastAsia="Arial" w:hAnsi="Arial"/>
          <w:sz w:val="22"/>
          <w:szCs w:val="22"/>
        </w:rPr>
      </w:pPr>
      <w:r w:rsidRPr="006F5AA1">
        <w:rPr>
          <w:rFonts w:ascii="Arial" w:eastAsia="Arial" w:hAnsi="Arial"/>
          <w:sz w:val="22"/>
          <w:szCs w:val="22"/>
        </w:rPr>
        <w:t>Тем не менее, перевозчики имеют право ограничить так</w:t>
      </w:r>
      <w:r w:rsidRPr="006F5AA1">
        <w:rPr>
          <w:rFonts w:ascii="Arial" w:eastAsia="Arial" w:hAnsi="Arial"/>
          <w:sz w:val="22"/>
          <w:szCs w:val="22"/>
          <w:lang w:val="ru-RU"/>
        </w:rPr>
        <w:t xml:space="preserve">ую возможность, </w:t>
      </w:r>
      <w:r w:rsidRPr="006F5AA1">
        <w:rPr>
          <w:rFonts w:ascii="Arial" w:eastAsia="Arial" w:hAnsi="Arial"/>
          <w:sz w:val="22"/>
          <w:szCs w:val="22"/>
        </w:rPr>
        <w:t>отклонить заявку или наложить специальные условия. Только фактически следующие пассажиры имеют право на скидк</w:t>
      </w:r>
      <w:r w:rsidRPr="006F5AA1">
        <w:rPr>
          <w:rFonts w:ascii="Arial" w:eastAsia="Arial" w:hAnsi="Arial"/>
          <w:sz w:val="22"/>
          <w:szCs w:val="22"/>
          <w:lang w:val="ru-RU"/>
        </w:rPr>
        <w:t>у</w:t>
      </w:r>
      <w:r w:rsidRPr="006F5AA1">
        <w:rPr>
          <w:rFonts w:ascii="Arial" w:eastAsia="Arial" w:hAnsi="Arial"/>
          <w:sz w:val="22"/>
          <w:szCs w:val="22"/>
        </w:rPr>
        <w:t xml:space="preserve">. За </w:t>
      </w:r>
      <w:r w:rsidRPr="006F5AA1">
        <w:rPr>
          <w:rFonts w:ascii="Arial" w:eastAsia="Arial" w:hAnsi="Arial"/>
          <w:sz w:val="22"/>
          <w:szCs w:val="22"/>
          <w:lang w:val="ru-RU"/>
        </w:rPr>
        <w:t>о</w:t>
      </w:r>
      <w:r w:rsidRPr="006F5AA1">
        <w:rPr>
          <w:rFonts w:ascii="Arial" w:eastAsia="Arial" w:hAnsi="Arial"/>
          <w:sz w:val="22"/>
          <w:szCs w:val="22"/>
        </w:rPr>
        <w:t>стальные места выплачивается полная стоимость проезда.</w:t>
      </w:r>
    </w:p>
    <w:p w:rsidR="00655B4D" w:rsidRPr="006F5AA1" w:rsidRDefault="00655B4D" w:rsidP="00655B4D">
      <w:pPr>
        <w:rPr>
          <w:rFonts w:ascii="Arial" w:eastAsia="Arial" w:hAnsi="Arial"/>
          <w:b/>
          <w:sz w:val="22"/>
        </w:rPr>
      </w:pPr>
    </w:p>
    <w:p w:rsidR="00655B4D" w:rsidRPr="006F5AA1" w:rsidRDefault="00655B4D" w:rsidP="00655B4D">
      <w:pPr>
        <w:tabs>
          <w:tab w:val="left" w:pos="308"/>
        </w:tabs>
        <w:spacing w:line="0" w:lineRule="atLeast"/>
        <w:rPr>
          <w:rFonts w:ascii="Arial" w:eastAsia="Arial" w:hAnsi="Arial"/>
          <w:b/>
          <w:sz w:val="22"/>
        </w:rPr>
      </w:pPr>
      <w:r>
        <w:rPr>
          <w:rFonts w:ascii="Arial" w:eastAsia="Arial" w:hAnsi="Arial"/>
          <w:b/>
          <w:sz w:val="22"/>
        </w:rPr>
        <w:t xml:space="preserve">38 </w:t>
      </w:r>
      <w:r w:rsidRPr="006F5AA1">
        <w:rPr>
          <w:rFonts w:ascii="Arial" w:eastAsia="Arial" w:hAnsi="Arial"/>
          <w:b/>
          <w:sz w:val="22"/>
        </w:rPr>
        <w:t>– 40</w:t>
      </w:r>
      <w:r w:rsidRPr="006F5AA1">
        <w:rPr>
          <w:rFonts w:ascii="Arial" w:eastAsia="Arial" w:hAnsi="Arial"/>
          <w:sz w:val="22"/>
        </w:rPr>
        <w:t>(пока открыты)</w:t>
      </w:r>
    </w:p>
    <w:p w:rsidR="00655B4D" w:rsidRPr="006F5AA1" w:rsidRDefault="00655B4D" w:rsidP="00655B4D">
      <w:pPr>
        <w:spacing w:line="373" w:lineRule="exact"/>
        <w:rPr>
          <w:rFonts w:ascii="Arial" w:eastAsia="Times New Roman" w:hAnsi="Arial"/>
        </w:rPr>
      </w:pPr>
    </w:p>
    <w:p w:rsidR="00655B4D" w:rsidRPr="006F5AA1" w:rsidRDefault="00655B4D" w:rsidP="00653258">
      <w:pPr>
        <w:numPr>
          <w:ilvl w:val="0"/>
          <w:numId w:val="23"/>
        </w:numPr>
        <w:tabs>
          <w:tab w:val="left" w:pos="568"/>
        </w:tabs>
        <w:spacing w:line="0" w:lineRule="atLeast"/>
        <w:ind w:left="568" w:hanging="568"/>
        <w:rPr>
          <w:rFonts w:ascii="Arial" w:eastAsia="Arial" w:hAnsi="Arial"/>
          <w:b/>
          <w:sz w:val="22"/>
        </w:rPr>
      </w:pPr>
      <w:r w:rsidRPr="006F5AA1">
        <w:rPr>
          <w:rFonts w:ascii="Arial" w:eastAsia="Arial" w:hAnsi="Arial"/>
          <w:b/>
          <w:sz w:val="22"/>
        </w:rPr>
        <w:t>Провоз собак и мелких домашних животных</w:t>
      </w:r>
    </w:p>
    <w:p w:rsidR="00655B4D" w:rsidRPr="006F5AA1" w:rsidRDefault="00655B4D" w:rsidP="00655B4D">
      <w:pPr>
        <w:rPr>
          <w:rFonts w:ascii="Arial" w:eastAsia="Arial" w:hAnsi="Arial"/>
          <w:b/>
          <w:sz w:val="22"/>
        </w:rPr>
      </w:pPr>
    </w:p>
    <w:p w:rsidR="00655B4D" w:rsidRPr="00723F65" w:rsidRDefault="00655B4D" w:rsidP="00655B4D">
      <w:pPr>
        <w:ind w:left="567"/>
        <w:jc w:val="both"/>
        <w:rPr>
          <w:rFonts w:ascii="Arial" w:hAnsi="Arial"/>
          <w:sz w:val="22"/>
          <w:szCs w:val="22"/>
          <w:lang w:val="ru-RU"/>
        </w:rPr>
      </w:pPr>
      <w:r w:rsidRPr="00723F65">
        <w:rPr>
          <w:rFonts w:ascii="Arial" w:hAnsi="Arial"/>
          <w:sz w:val="22"/>
          <w:szCs w:val="22"/>
          <w:lang w:val="ru-RU"/>
        </w:rPr>
        <w:t>Собаки и мелкие домашние животные могут быть провезены в спальных, кушетных</w:t>
      </w:r>
      <w:r w:rsidRPr="00723F65">
        <w:rPr>
          <w:rFonts w:ascii="Arial" w:eastAsia="Arial" w:hAnsi="Arial"/>
          <w:sz w:val="22"/>
          <w:lang w:val="ru-RU"/>
        </w:rPr>
        <w:t>/плацкартных</w:t>
      </w:r>
      <w:r w:rsidRPr="00723F65">
        <w:rPr>
          <w:rFonts w:ascii="Arial" w:hAnsi="Arial"/>
          <w:sz w:val="22"/>
          <w:szCs w:val="22"/>
          <w:lang w:val="ru-RU"/>
        </w:rPr>
        <w:t xml:space="preserve"> и сидячих вагонах, если они помещены в подходящее средство перевозки, предотвращающее возможность запачкать вагон или ручную кладь пассажиров. Средства перевозки следует держать на коленях или на полках для ручной клади. В таком случае, животное можно провозить бесплатно в рамках ограничений по размеру и количеству багажа.</w:t>
      </w:r>
    </w:p>
    <w:p w:rsidR="00655B4D" w:rsidRPr="00723F65" w:rsidRDefault="00655B4D" w:rsidP="00655B4D">
      <w:pPr>
        <w:ind w:left="567"/>
        <w:jc w:val="both"/>
        <w:rPr>
          <w:rFonts w:ascii="Arial" w:hAnsi="Arial"/>
          <w:sz w:val="22"/>
          <w:szCs w:val="22"/>
          <w:lang w:val="ru-RU"/>
        </w:rPr>
      </w:pPr>
      <w:r w:rsidRPr="00723F65">
        <w:rPr>
          <w:rFonts w:ascii="Arial" w:hAnsi="Arial"/>
          <w:sz w:val="22"/>
          <w:szCs w:val="22"/>
          <w:lang w:val="ru-RU"/>
        </w:rPr>
        <w:t xml:space="preserve">Если собака не помещена в надлежащий контейнер, то ее можно провозить только на поводке и в наморднике, после уплаты соответствующего сбора (если таковой предусмотрен) согласно действующему тарифу. Животное можно провозить: </w:t>
      </w:r>
    </w:p>
    <w:p w:rsidR="00655B4D" w:rsidRPr="00723F65" w:rsidRDefault="00655B4D" w:rsidP="00655B4D">
      <w:pPr>
        <w:ind w:left="567"/>
        <w:jc w:val="both"/>
        <w:rPr>
          <w:rFonts w:ascii="Arial" w:hAnsi="Arial"/>
          <w:sz w:val="22"/>
          <w:szCs w:val="22"/>
          <w:lang w:val="ru-RU"/>
        </w:rPr>
      </w:pPr>
      <w:r w:rsidRPr="00723F65">
        <w:rPr>
          <w:rFonts w:ascii="Arial" w:hAnsi="Arial"/>
          <w:sz w:val="22"/>
          <w:szCs w:val="22"/>
          <w:lang w:val="ru-RU"/>
        </w:rPr>
        <w:t xml:space="preserve"> - в спальных, кушетных</w:t>
      </w:r>
      <w:r w:rsidRPr="00723F65">
        <w:rPr>
          <w:rFonts w:ascii="Arial" w:eastAsia="Arial" w:hAnsi="Arial"/>
          <w:sz w:val="22"/>
          <w:lang w:val="ru-RU"/>
        </w:rPr>
        <w:t>/плацкартных</w:t>
      </w:r>
      <w:r w:rsidRPr="00723F65">
        <w:rPr>
          <w:rFonts w:ascii="Arial" w:hAnsi="Arial"/>
          <w:sz w:val="22"/>
          <w:szCs w:val="22"/>
          <w:lang w:val="ru-RU"/>
        </w:rPr>
        <w:t xml:space="preserve"> вагонах, если билеты и плацкарты, и ли дополнительные сборы были приобретены для владельца животного и сопровождающих его лиц на все места в купе.</w:t>
      </w:r>
    </w:p>
    <w:p w:rsidR="00655B4D" w:rsidRPr="00723F65" w:rsidRDefault="00655B4D" w:rsidP="00655B4D">
      <w:pPr>
        <w:ind w:left="567"/>
        <w:jc w:val="both"/>
        <w:rPr>
          <w:rFonts w:ascii="Arial" w:hAnsi="Arial"/>
          <w:sz w:val="22"/>
          <w:szCs w:val="22"/>
          <w:lang w:val="ru-RU"/>
        </w:rPr>
      </w:pPr>
      <w:r w:rsidRPr="00723F65">
        <w:rPr>
          <w:rFonts w:ascii="Arial" w:hAnsi="Arial"/>
          <w:sz w:val="22"/>
          <w:szCs w:val="22"/>
          <w:lang w:val="ru-RU"/>
        </w:rPr>
        <w:t xml:space="preserve">- в сидячих вагонах, если животное сидит у пассажира на коленях или в ногах. </w:t>
      </w:r>
    </w:p>
    <w:p w:rsidR="00655B4D" w:rsidRPr="00723F65" w:rsidRDefault="00655B4D" w:rsidP="00655B4D">
      <w:pPr>
        <w:ind w:left="567"/>
        <w:jc w:val="both"/>
        <w:rPr>
          <w:rFonts w:ascii="Arial" w:hAnsi="Arial"/>
          <w:sz w:val="22"/>
          <w:szCs w:val="22"/>
          <w:lang w:val="ru-RU"/>
        </w:rPr>
      </w:pPr>
      <w:r w:rsidRPr="00723F65">
        <w:rPr>
          <w:rFonts w:ascii="Arial" w:hAnsi="Arial"/>
          <w:sz w:val="22"/>
          <w:szCs w:val="22"/>
          <w:lang w:val="ru-RU"/>
        </w:rPr>
        <w:t xml:space="preserve">Провозимое животное должно всегда быть под надзором владельца. Владелец отвечает за любой ущерб, причиненный животным. </w:t>
      </w:r>
    </w:p>
    <w:p w:rsidR="00655B4D" w:rsidRPr="00723F65" w:rsidRDefault="00655B4D" w:rsidP="00655B4D">
      <w:pPr>
        <w:ind w:left="567"/>
        <w:jc w:val="both"/>
        <w:rPr>
          <w:rFonts w:ascii="Arial" w:hAnsi="Arial"/>
          <w:sz w:val="22"/>
          <w:szCs w:val="22"/>
          <w:lang w:val="ru-RU"/>
        </w:rPr>
      </w:pPr>
      <w:r w:rsidRPr="00723F65">
        <w:rPr>
          <w:rFonts w:ascii="Arial" w:hAnsi="Arial"/>
          <w:sz w:val="22"/>
          <w:szCs w:val="22"/>
          <w:lang w:val="ru-RU"/>
        </w:rPr>
        <w:lastRenderedPageBreak/>
        <w:t>Собаки-поводыри могут провозиться без намордника и на коротком поводке, без необходимости выкупа всех мест в купе.</w:t>
      </w:r>
    </w:p>
    <w:p w:rsidR="00655B4D" w:rsidRPr="00723F65" w:rsidRDefault="00655B4D" w:rsidP="00655B4D">
      <w:pPr>
        <w:ind w:left="567"/>
        <w:jc w:val="both"/>
        <w:rPr>
          <w:rFonts w:ascii="Arial" w:hAnsi="Arial"/>
          <w:sz w:val="22"/>
          <w:szCs w:val="22"/>
          <w:lang w:val="ru-RU"/>
        </w:rPr>
      </w:pPr>
      <w:r w:rsidRPr="00723F65">
        <w:rPr>
          <w:rFonts w:ascii="Arial" w:hAnsi="Arial"/>
          <w:sz w:val="22"/>
          <w:szCs w:val="22"/>
          <w:lang w:val="ru-RU"/>
        </w:rPr>
        <w:t xml:space="preserve">Подобный провоз животных (за исключением собак-поводырей) не допускается на маршрутах в/из Норвегии. </w:t>
      </w:r>
    </w:p>
    <w:p w:rsidR="00655B4D" w:rsidRPr="00723F65" w:rsidRDefault="00655B4D" w:rsidP="00655B4D">
      <w:pPr>
        <w:ind w:left="567"/>
        <w:jc w:val="both"/>
        <w:rPr>
          <w:rFonts w:ascii="Arial" w:hAnsi="Arial"/>
          <w:sz w:val="22"/>
          <w:szCs w:val="22"/>
          <w:lang w:val="ru-RU"/>
        </w:rPr>
      </w:pPr>
      <w:r w:rsidRPr="00723F65">
        <w:rPr>
          <w:rFonts w:ascii="Arial" w:hAnsi="Arial"/>
          <w:sz w:val="22"/>
          <w:szCs w:val="22"/>
          <w:lang w:val="ru-RU"/>
        </w:rPr>
        <w:t>В Швеции каждый платный пассажир может провозить не более двух собак или других мелких домашних животных бесплатно, в специально обозначенных купе второго класса (но не в спальных или кушетных</w:t>
      </w:r>
      <w:r w:rsidRPr="00723F65">
        <w:rPr>
          <w:rFonts w:ascii="Arial" w:eastAsia="Arial" w:hAnsi="Arial"/>
          <w:sz w:val="22"/>
          <w:lang w:val="ru-RU"/>
        </w:rPr>
        <w:t>/плацкартных</w:t>
      </w:r>
      <w:r w:rsidRPr="00723F65">
        <w:rPr>
          <w:rFonts w:ascii="Arial" w:hAnsi="Arial"/>
          <w:sz w:val="22"/>
          <w:szCs w:val="22"/>
          <w:lang w:val="ru-RU"/>
        </w:rPr>
        <w:t xml:space="preserve"> вагонах, и не в вагоне-ресторане).</w:t>
      </w:r>
    </w:p>
    <w:p w:rsidR="00655B4D" w:rsidRPr="00723F65" w:rsidRDefault="00655B4D" w:rsidP="00655B4D">
      <w:pPr>
        <w:ind w:left="567"/>
        <w:jc w:val="both"/>
        <w:rPr>
          <w:rFonts w:ascii="Arial" w:hAnsi="Arial"/>
          <w:sz w:val="22"/>
          <w:szCs w:val="22"/>
          <w:lang w:val="ru-RU"/>
        </w:rPr>
      </w:pPr>
      <w:r w:rsidRPr="00723F65">
        <w:rPr>
          <w:rFonts w:ascii="Arial" w:hAnsi="Arial"/>
          <w:sz w:val="22"/>
          <w:szCs w:val="22"/>
          <w:lang w:val="ru-RU"/>
        </w:rPr>
        <w:t xml:space="preserve">В Дании каждый платный пассажир может провозить не более одной собаки. </w:t>
      </w:r>
    </w:p>
    <w:p w:rsidR="00655B4D" w:rsidRPr="00723F65" w:rsidRDefault="00655B4D" w:rsidP="00655B4D">
      <w:pPr>
        <w:ind w:left="567"/>
        <w:jc w:val="both"/>
        <w:rPr>
          <w:rFonts w:ascii="Arial" w:hAnsi="Arial"/>
          <w:sz w:val="22"/>
          <w:szCs w:val="22"/>
          <w:lang w:val="ru-RU"/>
        </w:rPr>
      </w:pPr>
      <w:r w:rsidRPr="00723F65">
        <w:rPr>
          <w:rFonts w:ascii="Arial" w:hAnsi="Arial"/>
          <w:sz w:val="22"/>
          <w:szCs w:val="22"/>
          <w:lang w:val="ru-RU"/>
        </w:rPr>
        <w:t>В Чешской Республике и Словакии, провоз собак и других мелких домашних не допускается в вагонах первого класса и спальных вагонах. В Венгрии провоз собак не допускается в вагонах первого класса и спальных вагонах поездов формирования венгерского оператора. Данное правило не распространяется на собак-поводырей.</w:t>
      </w:r>
    </w:p>
    <w:p w:rsidR="00655B4D" w:rsidRPr="00723F65" w:rsidRDefault="00655B4D" w:rsidP="00655B4D">
      <w:pPr>
        <w:ind w:left="567"/>
        <w:jc w:val="both"/>
        <w:rPr>
          <w:rFonts w:ascii="Arial" w:hAnsi="Arial"/>
          <w:sz w:val="22"/>
          <w:szCs w:val="22"/>
        </w:rPr>
      </w:pPr>
      <w:r w:rsidRPr="00723F65">
        <w:rPr>
          <w:rFonts w:ascii="Arial" w:hAnsi="Arial"/>
          <w:sz w:val="22"/>
          <w:szCs w:val="22"/>
          <w:lang w:val="ru-RU"/>
        </w:rPr>
        <w:t xml:space="preserve">В поездах ФПК и УЗ разрешается провозить не более одной крупной собаки или двух мелких животных, включая собак в купе. </w:t>
      </w:r>
    </w:p>
    <w:p w:rsidR="00655B4D" w:rsidRPr="00723F65" w:rsidRDefault="00655B4D" w:rsidP="00655B4D">
      <w:pPr>
        <w:ind w:left="567"/>
        <w:jc w:val="both"/>
        <w:rPr>
          <w:rFonts w:ascii="Arial" w:hAnsi="Arial"/>
          <w:sz w:val="22"/>
          <w:szCs w:val="22"/>
        </w:rPr>
      </w:pPr>
      <w:r w:rsidRPr="00723F65">
        <w:rPr>
          <w:rFonts w:ascii="Arial" w:hAnsi="Arial"/>
          <w:sz w:val="22"/>
          <w:szCs w:val="22"/>
          <w:lang w:val="ru-RU"/>
        </w:rPr>
        <w:t xml:space="preserve">Для отдельных поездов могут действовать иные условия провоза. </w:t>
      </w:r>
    </w:p>
    <w:p w:rsidR="00655B4D" w:rsidRPr="00723F65" w:rsidRDefault="00655B4D" w:rsidP="00655B4D">
      <w:pPr>
        <w:ind w:left="568" w:right="380"/>
        <w:rPr>
          <w:rFonts w:ascii="Arial" w:eastAsia="Arial" w:hAnsi="Arial"/>
          <w:strike/>
          <w:sz w:val="22"/>
          <w:szCs w:val="22"/>
        </w:rPr>
      </w:pPr>
    </w:p>
    <w:p w:rsidR="00655B4D" w:rsidRPr="006F5AA1" w:rsidRDefault="00655B4D" w:rsidP="00655B4D">
      <w:pPr>
        <w:spacing w:line="240" w:lineRule="exact"/>
        <w:rPr>
          <w:rFonts w:ascii="Arial" w:eastAsia="Times New Roman" w:hAnsi="Arial"/>
        </w:rPr>
      </w:pPr>
    </w:p>
    <w:p w:rsidR="00655B4D" w:rsidRPr="006F5AA1" w:rsidRDefault="00655B4D" w:rsidP="00653258">
      <w:pPr>
        <w:numPr>
          <w:ilvl w:val="0"/>
          <w:numId w:val="24"/>
        </w:numPr>
        <w:tabs>
          <w:tab w:val="left" w:pos="568"/>
        </w:tabs>
        <w:ind w:left="568" w:hanging="568"/>
        <w:rPr>
          <w:rFonts w:ascii="Arial" w:eastAsia="Arial" w:hAnsi="Arial"/>
          <w:b/>
          <w:sz w:val="22"/>
        </w:rPr>
      </w:pPr>
      <w:r w:rsidRPr="006F5AA1">
        <w:rPr>
          <w:rFonts w:ascii="Arial" w:eastAsia="Arial" w:hAnsi="Arial"/>
          <w:b/>
          <w:sz w:val="22"/>
        </w:rPr>
        <w:t>Ручная кладь</w:t>
      </w:r>
    </w:p>
    <w:p w:rsidR="00655B4D" w:rsidRPr="006F5AA1" w:rsidRDefault="00655B4D" w:rsidP="00655B4D">
      <w:pPr>
        <w:rPr>
          <w:rFonts w:ascii="Arial" w:eastAsia="Arial" w:hAnsi="Arial"/>
          <w:b/>
          <w:sz w:val="22"/>
        </w:rPr>
      </w:pPr>
    </w:p>
    <w:p w:rsidR="00655B4D" w:rsidRPr="006F5AA1" w:rsidRDefault="00655B4D" w:rsidP="00655B4D">
      <w:pPr>
        <w:ind w:left="568" w:right="820"/>
        <w:rPr>
          <w:rFonts w:ascii="Arial" w:eastAsia="Arial" w:hAnsi="Arial"/>
          <w:sz w:val="22"/>
        </w:rPr>
      </w:pPr>
      <w:r w:rsidRPr="006F5AA1">
        <w:rPr>
          <w:rFonts w:ascii="Arial" w:eastAsia="Arial" w:hAnsi="Arial"/>
          <w:sz w:val="22"/>
          <w:lang w:val="ru-RU"/>
        </w:rPr>
        <w:t xml:space="preserve">Как правило, </w:t>
      </w:r>
      <w:r w:rsidRPr="006F5AA1">
        <w:rPr>
          <w:rFonts w:ascii="Arial" w:eastAsia="Arial" w:hAnsi="Arial"/>
          <w:sz w:val="22"/>
        </w:rPr>
        <w:t>пассажир может взять с собой в качестве ручной клади личные вещи или предметы, необходимые для путешествия.</w:t>
      </w:r>
    </w:p>
    <w:p w:rsidR="00655B4D" w:rsidRPr="006F5AA1" w:rsidRDefault="00655B4D" w:rsidP="00655B4D">
      <w:pPr>
        <w:ind w:left="568" w:right="820"/>
        <w:rPr>
          <w:rFonts w:ascii="Arial" w:eastAsia="Arial" w:hAnsi="Arial"/>
          <w:sz w:val="22"/>
        </w:rPr>
      </w:pPr>
    </w:p>
    <w:p w:rsidR="00655B4D" w:rsidRPr="006F5AA1" w:rsidRDefault="00655B4D" w:rsidP="00655B4D">
      <w:pPr>
        <w:rPr>
          <w:rFonts w:ascii="Arial" w:eastAsia="Arial" w:hAnsi="Arial"/>
          <w:b/>
          <w:sz w:val="22"/>
        </w:rPr>
      </w:pPr>
    </w:p>
    <w:p w:rsidR="00655B4D" w:rsidRPr="006F5AA1" w:rsidRDefault="00655B4D" w:rsidP="00655B4D">
      <w:pPr>
        <w:ind w:left="568" w:right="340"/>
        <w:rPr>
          <w:rFonts w:ascii="Arial" w:eastAsia="Arial" w:hAnsi="Arial"/>
          <w:sz w:val="22"/>
        </w:rPr>
      </w:pPr>
      <w:r w:rsidRPr="006F5AA1">
        <w:rPr>
          <w:rFonts w:ascii="Arial" w:eastAsia="Arial" w:hAnsi="Arial"/>
          <w:sz w:val="22"/>
        </w:rPr>
        <w:t xml:space="preserve">Пассажир может провозить с собой бесплатно легко переносимые предметы (ручную кладь), если это не противоречит таможенным или </w:t>
      </w:r>
      <w:r w:rsidRPr="006F5AA1">
        <w:rPr>
          <w:rFonts w:ascii="Arial" w:eastAsia="Arial" w:hAnsi="Arial"/>
          <w:sz w:val="22"/>
          <w:lang w:val="ru-RU"/>
        </w:rPr>
        <w:t xml:space="preserve">иным </w:t>
      </w:r>
      <w:r w:rsidRPr="006F5AA1">
        <w:rPr>
          <w:rFonts w:ascii="Arial" w:eastAsia="Arial" w:hAnsi="Arial"/>
          <w:sz w:val="22"/>
        </w:rPr>
        <w:t>административным правилам. Общий вес ручной клади, которая может бесплатно перевозиться в вагоне, не долж</w:t>
      </w:r>
      <w:r w:rsidRPr="006F5AA1">
        <w:rPr>
          <w:rFonts w:ascii="Arial" w:eastAsia="Arial" w:hAnsi="Arial"/>
          <w:sz w:val="22"/>
          <w:lang w:val="ru-RU"/>
        </w:rPr>
        <w:t>е</w:t>
      </w:r>
      <w:r w:rsidRPr="006F5AA1">
        <w:rPr>
          <w:rFonts w:ascii="Arial" w:eastAsia="Arial" w:hAnsi="Arial"/>
          <w:sz w:val="22"/>
        </w:rPr>
        <w:t>н превышать</w:t>
      </w:r>
    </w:p>
    <w:p w:rsidR="00655B4D" w:rsidRPr="006F5AA1" w:rsidRDefault="00655B4D" w:rsidP="00655B4D">
      <w:pPr>
        <w:rPr>
          <w:rFonts w:ascii="Arial" w:eastAsia="Arial" w:hAnsi="Arial"/>
          <w:b/>
          <w:sz w:val="22"/>
        </w:rPr>
      </w:pPr>
    </w:p>
    <w:p w:rsidR="00655B4D" w:rsidRPr="006F5AA1" w:rsidRDefault="00655B4D" w:rsidP="00653258">
      <w:pPr>
        <w:numPr>
          <w:ilvl w:val="0"/>
          <w:numId w:val="56"/>
        </w:numPr>
        <w:ind w:left="1080"/>
        <w:rPr>
          <w:rFonts w:ascii="Arial" w:eastAsia="Arial" w:hAnsi="Arial"/>
          <w:sz w:val="22"/>
        </w:rPr>
      </w:pPr>
      <w:r w:rsidRPr="006F5AA1">
        <w:rPr>
          <w:rFonts w:ascii="Arial" w:eastAsia="Arial" w:hAnsi="Arial"/>
          <w:sz w:val="22"/>
        </w:rPr>
        <w:t>36 кг для взрослого пассажира или на каждый билет и</w:t>
      </w:r>
    </w:p>
    <w:p w:rsidR="00655B4D" w:rsidRPr="00844BAF" w:rsidRDefault="00655B4D" w:rsidP="00653258">
      <w:pPr>
        <w:numPr>
          <w:ilvl w:val="0"/>
          <w:numId w:val="56"/>
        </w:numPr>
        <w:ind w:left="1080"/>
        <w:rPr>
          <w:rFonts w:ascii="Arial" w:eastAsia="Times New Roman" w:hAnsi="Arial"/>
        </w:rPr>
      </w:pPr>
      <w:r w:rsidRPr="00844BAF">
        <w:rPr>
          <w:rFonts w:ascii="Arial" w:eastAsia="Arial" w:hAnsi="Arial"/>
          <w:sz w:val="22"/>
          <w:lang w:val="ru-RU"/>
        </w:rPr>
        <w:t>15 кг</w:t>
      </w:r>
      <w:r w:rsidRPr="00844BAF">
        <w:rPr>
          <w:rFonts w:ascii="Arial" w:eastAsia="Arial" w:hAnsi="Arial"/>
          <w:sz w:val="22"/>
        </w:rPr>
        <w:t xml:space="preserve"> для детей до 12 лет.</w:t>
      </w:r>
    </w:p>
    <w:p w:rsidR="00655B4D" w:rsidRPr="00EB40EF" w:rsidRDefault="00655B4D" w:rsidP="00655B4D">
      <w:pPr>
        <w:ind w:left="-884"/>
        <w:rPr>
          <w:rFonts w:ascii="Arial" w:eastAsia="Times New Roman" w:hAnsi="Arial"/>
        </w:rPr>
      </w:pPr>
    </w:p>
    <w:p w:rsidR="00655B4D" w:rsidRPr="006F5AA1" w:rsidRDefault="00655B4D" w:rsidP="00655B4D">
      <w:pPr>
        <w:ind w:left="568"/>
        <w:rPr>
          <w:rFonts w:ascii="Arial" w:eastAsia="Arial" w:hAnsi="Arial"/>
          <w:sz w:val="22"/>
        </w:rPr>
      </w:pPr>
      <w:r w:rsidRPr="004C0899">
        <w:rPr>
          <w:rFonts w:ascii="Arial" w:eastAsia="Arial" w:hAnsi="Arial"/>
          <w:sz w:val="22"/>
          <w:lang w:val="ru-RU"/>
        </w:rPr>
        <w:t xml:space="preserve">Суммарные габариты </w:t>
      </w:r>
      <w:r w:rsidRPr="004C0899">
        <w:rPr>
          <w:rFonts w:ascii="Arial" w:eastAsia="Arial" w:hAnsi="Arial"/>
          <w:sz w:val="22"/>
        </w:rPr>
        <w:t>одного предмета ручной клади не должн</w:t>
      </w:r>
      <w:r w:rsidRPr="004C0899">
        <w:rPr>
          <w:rFonts w:ascii="Arial" w:eastAsia="Arial" w:hAnsi="Arial"/>
          <w:sz w:val="22"/>
          <w:lang w:val="ru-RU"/>
        </w:rPr>
        <w:t xml:space="preserve">а </w:t>
      </w:r>
      <w:r w:rsidRPr="004C0899">
        <w:rPr>
          <w:rFonts w:ascii="Arial" w:eastAsia="Arial" w:hAnsi="Arial"/>
          <w:sz w:val="22"/>
        </w:rPr>
        <w:t>превышать 200 см (например, 100x40x60 см).</w:t>
      </w:r>
    </w:p>
    <w:p w:rsidR="00655B4D" w:rsidRPr="006F5AA1" w:rsidRDefault="00655B4D" w:rsidP="00655B4D">
      <w:pPr>
        <w:rPr>
          <w:rFonts w:ascii="Arial" w:eastAsia="Times New Roman" w:hAnsi="Arial"/>
        </w:rPr>
      </w:pPr>
    </w:p>
    <w:p w:rsidR="00655B4D" w:rsidRPr="006F5AA1" w:rsidRDefault="00655B4D" w:rsidP="00655B4D">
      <w:pPr>
        <w:ind w:left="568" w:right="340"/>
        <w:rPr>
          <w:rFonts w:ascii="Arial" w:eastAsia="Arial" w:hAnsi="Arial"/>
          <w:sz w:val="22"/>
        </w:rPr>
      </w:pPr>
      <w:r w:rsidRPr="006F5AA1">
        <w:rPr>
          <w:rFonts w:ascii="Arial" w:eastAsia="Arial" w:hAnsi="Arial"/>
          <w:sz w:val="22"/>
        </w:rPr>
        <w:t xml:space="preserve">Пассажир должен </w:t>
      </w:r>
      <w:r w:rsidRPr="006F5AA1">
        <w:rPr>
          <w:rFonts w:ascii="Arial" w:eastAsia="Arial" w:hAnsi="Arial"/>
          <w:sz w:val="22"/>
          <w:lang w:val="ru-RU"/>
        </w:rPr>
        <w:t xml:space="preserve">самостоятельно </w:t>
      </w:r>
      <w:r w:rsidRPr="006F5AA1">
        <w:rPr>
          <w:rFonts w:ascii="Arial" w:eastAsia="Arial" w:hAnsi="Arial"/>
          <w:sz w:val="22"/>
        </w:rPr>
        <w:t>следить за провозимыми им вещами. Пассажир несет ответственность за ущерб, возникший в результате провоза ручной клади, если он не может доказать, что ущерб возник по вине отвечающей за перевозку железной дороги или судоходной компании.</w:t>
      </w:r>
    </w:p>
    <w:p w:rsidR="00655B4D" w:rsidRPr="006F5AA1" w:rsidRDefault="00655B4D" w:rsidP="00655B4D">
      <w:pPr>
        <w:rPr>
          <w:rFonts w:ascii="Arial" w:eastAsia="Times New Roman" w:hAnsi="Arial"/>
        </w:rPr>
      </w:pPr>
    </w:p>
    <w:p w:rsidR="00655B4D" w:rsidRPr="006F5AA1" w:rsidRDefault="00655B4D" w:rsidP="00655B4D">
      <w:pPr>
        <w:ind w:left="568"/>
        <w:rPr>
          <w:rFonts w:ascii="Arial" w:eastAsia="Arial" w:hAnsi="Arial"/>
          <w:sz w:val="22"/>
        </w:rPr>
      </w:pPr>
      <w:r w:rsidRPr="006F5AA1">
        <w:rPr>
          <w:rFonts w:ascii="Arial" w:eastAsia="Arial" w:hAnsi="Arial"/>
          <w:sz w:val="22"/>
        </w:rPr>
        <w:t>Запрещается провозить следующие предметы:</w:t>
      </w:r>
    </w:p>
    <w:p w:rsidR="00655B4D" w:rsidRPr="006F5AA1" w:rsidRDefault="00655B4D" w:rsidP="00653258">
      <w:pPr>
        <w:numPr>
          <w:ilvl w:val="0"/>
          <w:numId w:val="57"/>
        </w:numPr>
        <w:ind w:left="1080"/>
        <w:rPr>
          <w:rFonts w:ascii="Arial" w:eastAsia="Arial" w:hAnsi="Arial"/>
          <w:sz w:val="22"/>
        </w:rPr>
      </w:pPr>
      <w:r w:rsidRPr="006F5AA1">
        <w:rPr>
          <w:rFonts w:ascii="Arial" w:eastAsia="Arial" w:hAnsi="Arial"/>
          <w:sz w:val="22"/>
        </w:rPr>
        <w:t>предметы, которые могут повредить или испачкать вагон, пассажиров или их вещи,</w:t>
      </w:r>
    </w:p>
    <w:p w:rsidR="00655B4D" w:rsidRPr="006F5AA1" w:rsidRDefault="00655B4D" w:rsidP="00653258">
      <w:pPr>
        <w:numPr>
          <w:ilvl w:val="0"/>
          <w:numId w:val="57"/>
        </w:numPr>
        <w:tabs>
          <w:tab w:val="left" w:pos="833"/>
        </w:tabs>
        <w:ind w:left="1080" w:right="420"/>
        <w:rPr>
          <w:rFonts w:ascii="Arial" w:eastAsia="Arial" w:hAnsi="Arial"/>
          <w:sz w:val="22"/>
        </w:rPr>
      </w:pPr>
      <w:r w:rsidRPr="006F5AA1">
        <w:rPr>
          <w:rFonts w:ascii="Arial" w:eastAsia="Arial" w:hAnsi="Arial"/>
          <w:sz w:val="22"/>
        </w:rPr>
        <w:t>огнеопасные, легко воспламеняющиеся, самовоспламеняющиеся, взрывоопасные, едкие, радиоактивные и ядовитые вещества,</w:t>
      </w:r>
    </w:p>
    <w:p w:rsidR="00655B4D" w:rsidRPr="006F5AA1" w:rsidRDefault="00655B4D" w:rsidP="00653258">
      <w:pPr>
        <w:numPr>
          <w:ilvl w:val="0"/>
          <w:numId w:val="57"/>
        </w:numPr>
        <w:ind w:left="1080"/>
        <w:rPr>
          <w:rFonts w:ascii="Arial" w:eastAsia="Arial" w:hAnsi="Arial"/>
          <w:sz w:val="22"/>
        </w:rPr>
      </w:pPr>
      <w:r w:rsidRPr="006F5AA1">
        <w:rPr>
          <w:rFonts w:ascii="Arial" w:eastAsia="Arial" w:hAnsi="Arial"/>
          <w:sz w:val="22"/>
        </w:rPr>
        <w:t>заряженное огнестрельное оружие,</w:t>
      </w:r>
    </w:p>
    <w:p w:rsidR="00655B4D" w:rsidRPr="006F5AA1" w:rsidRDefault="00655B4D" w:rsidP="00653258">
      <w:pPr>
        <w:numPr>
          <w:ilvl w:val="0"/>
          <w:numId w:val="57"/>
        </w:numPr>
        <w:tabs>
          <w:tab w:val="left" w:pos="828"/>
        </w:tabs>
        <w:ind w:left="1080"/>
        <w:rPr>
          <w:rFonts w:ascii="Arial" w:eastAsia="Arial" w:hAnsi="Arial"/>
          <w:sz w:val="22"/>
        </w:rPr>
      </w:pPr>
      <w:r w:rsidRPr="006F5AA1">
        <w:rPr>
          <w:rFonts w:ascii="Arial" w:eastAsia="Arial" w:hAnsi="Arial"/>
          <w:sz w:val="22"/>
        </w:rPr>
        <w:t>вредные для здоровья или плохо пахнущие предметы,</w:t>
      </w:r>
    </w:p>
    <w:p w:rsidR="00655B4D" w:rsidRPr="006F5AA1" w:rsidRDefault="00655B4D" w:rsidP="00653258">
      <w:pPr>
        <w:numPr>
          <w:ilvl w:val="0"/>
          <w:numId w:val="57"/>
        </w:numPr>
        <w:tabs>
          <w:tab w:val="left" w:pos="828"/>
        </w:tabs>
        <w:ind w:left="1080"/>
        <w:rPr>
          <w:rFonts w:ascii="Arial" w:eastAsia="Arial" w:hAnsi="Arial"/>
          <w:sz w:val="22"/>
        </w:rPr>
      </w:pPr>
      <w:r w:rsidRPr="006F5AA1">
        <w:rPr>
          <w:rFonts w:ascii="Arial" w:eastAsia="Arial" w:hAnsi="Arial"/>
          <w:sz w:val="22"/>
        </w:rPr>
        <w:t>предметы, перевозка которых запрещена таможней и другими предписаниями,</w:t>
      </w:r>
    </w:p>
    <w:p w:rsidR="00655B4D" w:rsidRPr="006F5AA1" w:rsidRDefault="00655B4D" w:rsidP="00653258">
      <w:pPr>
        <w:numPr>
          <w:ilvl w:val="0"/>
          <w:numId w:val="57"/>
        </w:numPr>
        <w:ind w:left="1080"/>
        <w:rPr>
          <w:rFonts w:ascii="Arial" w:eastAsia="Arial" w:hAnsi="Arial"/>
          <w:sz w:val="22"/>
        </w:rPr>
      </w:pPr>
      <w:r w:rsidRPr="006F5AA1">
        <w:rPr>
          <w:rFonts w:ascii="Arial" w:eastAsia="Arial" w:hAnsi="Arial"/>
          <w:sz w:val="22"/>
        </w:rPr>
        <w:t>животных, за исключением собак и мелких домашних животных (см. пункт 41).</w:t>
      </w:r>
    </w:p>
    <w:p w:rsidR="00655B4D" w:rsidRPr="006F5AA1" w:rsidRDefault="00655B4D" w:rsidP="00655B4D">
      <w:pPr>
        <w:ind w:left="928" w:right="660"/>
        <w:rPr>
          <w:rFonts w:ascii="Arial" w:eastAsia="Arial" w:hAnsi="Arial"/>
          <w:sz w:val="22"/>
        </w:rPr>
      </w:pPr>
      <w:r w:rsidRPr="006F5AA1">
        <w:rPr>
          <w:rFonts w:ascii="Arial" w:eastAsia="Arial" w:hAnsi="Arial"/>
          <w:sz w:val="22"/>
        </w:rPr>
        <w:t>Пассажир несет ответственность за любые нарушения правил и обязан возмещать нанесенный железнодорожному предприятию ущерб.</w:t>
      </w:r>
    </w:p>
    <w:p w:rsidR="00655B4D" w:rsidRPr="006F5AA1" w:rsidRDefault="00655B4D" w:rsidP="00655B4D">
      <w:pPr>
        <w:ind w:right="660"/>
        <w:rPr>
          <w:rFonts w:ascii="Arial" w:eastAsia="Arial" w:hAnsi="Arial"/>
          <w:strike/>
          <w:sz w:val="22"/>
          <w:szCs w:val="22"/>
        </w:rPr>
      </w:pPr>
    </w:p>
    <w:p w:rsidR="00655B4D" w:rsidRPr="006F5AA1" w:rsidRDefault="00655B4D" w:rsidP="00655B4D">
      <w:pPr>
        <w:rPr>
          <w:rFonts w:ascii="Arial" w:eastAsia="Times New Roman" w:hAnsi="Arial"/>
          <w:sz w:val="22"/>
          <w:szCs w:val="22"/>
        </w:rPr>
      </w:pPr>
    </w:p>
    <w:p w:rsidR="00655B4D" w:rsidRPr="006F5AA1" w:rsidRDefault="00655B4D" w:rsidP="00653258">
      <w:pPr>
        <w:numPr>
          <w:ilvl w:val="0"/>
          <w:numId w:val="25"/>
        </w:numPr>
        <w:tabs>
          <w:tab w:val="left" w:pos="568"/>
        </w:tabs>
        <w:ind w:left="568" w:hanging="568"/>
        <w:rPr>
          <w:rFonts w:ascii="Arial" w:eastAsia="Arial" w:hAnsi="Arial"/>
          <w:b/>
          <w:sz w:val="22"/>
        </w:rPr>
      </w:pPr>
      <w:r w:rsidRPr="006F5AA1">
        <w:rPr>
          <w:rFonts w:ascii="Arial" w:eastAsia="Arial" w:hAnsi="Arial"/>
          <w:b/>
          <w:sz w:val="22"/>
        </w:rPr>
        <w:t>Велосипеды</w:t>
      </w:r>
    </w:p>
    <w:p w:rsidR="00655B4D" w:rsidRPr="006F5AA1" w:rsidRDefault="00655B4D" w:rsidP="00655B4D">
      <w:pPr>
        <w:rPr>
          <w:rFonts w:ascii="Arial" w:eastAsia="Arial" w:hAnsi="Arial"/>
          <w:b/>
          <w:sz w:val="22"/>
        </w:rPr>
      </w:pPr>
    </w:p>
    <w:p w:rsidR="00655B4D" w:rsidRPr="006F5AA1" w:rsidRDefault="00655B4D" w:rsidP="00653258">
      <w:pPr>
        <w:numPr>
          <w:ilvl w:val="1"/>
          <w:numId w:val="25"/>
        </w:numPr>
        <w:tabs>
          <w:tab w:val="left" w:pos="777"/>
        </w:tabs>
        <w:ind w:left="568" w:right="140" w:hanging="1"/>
        <w:rPr>
          <w:rFonts w:ascii="Arial" w:eastAsia="Arial" w:hAnsi="Arial"/>
          <w:sz w:val="22"/>
        </w:rPr>
      </w:pPr>
      <w:r w:rsidRPr="006F5AA1">
        <w:rPr>
          <w:rFonts w:ascii="Arial" w:eastAsia="Arial" w:hAnsi="Arial"/>
          <w:sz w:val="22"/>
        </w:rPr>
        <w:lastRenderedPageBreak/>
        <w:t xml:space="preserve">счет общего количества мест ручной клади пассажир может провозить при себе велосипед в разобранном и упакованном виде, если он может быть помещен на местах, предназначенных для размещения ручной клади. </w:t>
      </w:r>
    </w:p>
    <w:p w:rsidR="00655B4D" w:rsidRPr="006F5AA1" w:rsidRDefault="00655B4D" w:rsidP="00655B4D">
      <w:pPr>
        <w:tabs>
          <w:tab w:val="left" w:pos="777"/>
        </w:tabs>
        <w:ind w:left="568" w:right="140"/>
        <w:rPr>
          <w:rFonts w:ascii="Arial" w:eastAsia="Arial" w:hAnsi="Arial"/>
          <w:sz w:val="22"/>
        </w:rPr>
      </w:pPr>
    </w:p>
    <w:p w:rsidR="00655B4D" w:rsidRPr="006F5AA1" w:rsidRDefault="00655B4D" w:rsidP="00655B4D">
      <w:pPr>
        <w:tabs>
          <w:tab w:val="left" w:pos="777"/>
        </w:tabs>
        <w:ind w:left="568" w:right="140"/>
        <w:rPr>
          <w:rFonts w:ascii="Arial" w:hAnsi="Arial"/>
          <w:sz w:val="22"/>
          <w:szCs w:val="22"/>
        </w:rPr>
      </w:pPr>
      <w:r w:rsidRPr="006F5AA1">
        <w:rPr>
          <w:rFonts w:ascii="Arial" w:hAnsi="Arial"/>
          <w:sz w:val="22"/>
          <w:szCs w:val="22"/>
          <w:lang w:val="ru-RU"/>
        </w:rPr>
        <w:t>Особые условия перевозчика распространяются на велосипеды, перевозимые при себе пассажирами</w:t>
      </w:r>
      <w:r w:rsidRPr="006F5AA1">
        <w:rPr>
          <w:rFonts w:ascii="Arial" w:hAnsi="Arial"/>
          <w:sz w:val="22"/>
          <w:szCs w:val="22"/>
        </w:rPr>
        <w:t>.</w:t>
      </w:r>
    </w:p>
    <w:p w:rsidR="00655B4D" w:rsidRPr="006F5AA1" w:rsidRDefault="00655B4D" w:rsidP="00655B4D">
      <w:pPr>
        <w:tabs>
          <w:tab w:val="left" w:pos="777"/>
        </w:tabs>
        <w:ind w:left="568" w:right="140"/>
        <w:rPr>
          <w:rFonts w:ascii="Arial" w:hAnsi="Arial"/>
          <w:sz w:val="22"/>
          <w:szCs w:val="22"/>
        </w:rPr>
      </w:pPr>
    </w:p>
    <w:p w:rsidR="00655B4D" w:rsidRDefault="00655B4D" w:rsidP="00655B4D">
      <w:pPr>
        <w:tabs>
          <w:tab w:val="left" w:pos="777"/>
        </w:tabs>
        <w:ind w:left="568" w:right="140"/>
        <w:rPr>
          <w:rFonts w:ascii="Arial" w:eastAsia="Arial" w:hAnsi="Arial"/>
          <w:sz w:val="22"/>
          <w:szCs w:val="22"/>
          <w:lang w:val="ru-RU"/>
        </w:rPr>
      </w:pPr>
      <w:r w:rsidRPr="006F5AA1">
        <w:rPr>
          <w:rFonts w:ascii="Arial" w:hAnsi="Arial"/>
          <w:sz w:val="22"/>
          <w:szCs w:val="22"/>
          <w:lang w:val="ru-RU"/>
        </w:rPr>
        <w:t xml:space="preserve">При перевозке велосипедов в сообщении ЧД, ПКП </w:t>
      </w:r>
      <w:r w:rsidRPr="002A0D64">
        <w:rPr>
          <w:rFonts w:ascii="Arial" w:hAnsi="Arial"/>
          <w:sz w:val="22"/>
          <w:szCs w:val="22"/>
          <w:rPrChange w:id="475" w:author="Winkler Karl (PV)" w:date="2021-12-01T08:13:00Z">
            <w:rPr>
              <w:rFonts w:ascii="Arial" w:hAnsi="Arial"/>
              <w:sz w:val="22"/>
              <w:szCs w:val="22"/>
              <w:lang w:val="en-GB"/>
            </w:rPr>
          </w:rPrChange>
        </w:rPr>
        <w:t>IC</w:t>
      </w:r>
      <w:r w:rsidRPr="006F5AA1">
        <w:rPr>
          <w:rFonts w:ascii="Arial" w:hAnsi="Arial"/>
          <w:sz w:val="22"/>
          <w:szCs w:val="22"/>
          <w:lang w:val="ru-RU"/>
        </w:rPr>
        <w:t xml:space="preserve"> должен быть оплачен международный велосипедный билет с обязательной плацкартой для велосипеда. </w:t>
      </w:r>
      <w:r w:rsidRPr="006F5AA1">
        <w:rPr>
          <w:rFonts w:ascii="Arial" w:eastAsia="Arial" w:hAnsi="Arial"/>
          <w:sz w:val="22"/>
          <w:szCs w:val="22"/>
          <w:lang w:val="ru-RU"/>
        </w:rPr>
        <w:t>В сообщении БЧ велосипеды перевозятся на договорной основе.</w:t>
      </w:r>
    </w:p>
    <w:p w:rsidR="00655B4D" w:rsidRPr="006F5AA1" w:rsidRDefault="00655B4D" w:rsidP="00655B4D">
      <w:pPr>
        <w:tabs>
          <w:tab w:val="left" w:pos="777"/>
        </w:tabs>
        <w:ind w:left="568" w:right="140"/>
        <w:rPr>
          <w:rFonts w:ascii="Arial" w:eastAsia="Arial" w:hAnsi="Arial"/>
          <w:sz w:val="22"/>
          <w:szCs w:val="22"/>
          <w:lang w:val="ru-RU"/>
        </w:rPr>
      </w:pPr>
    </w:p>
    <w:p w:rsidR="00655B4D" w:rsidRPr="006F5AA1" w:rsidRDefault="00655B4D" w:rsidP="00653258">
      <w:pPr>
        <w:numPr>
          <w:ilvl w:val="0"/>
          <w:numId w:val="25"/>
        </w:numPr>
        <w:tabs>
          <w:tab w:val="left" w:pos="568"/>
        </w:tabs>
        <w:ind w:left="568" w:hanging="568"/>
        <w:rPr>
          <w:rFonts w:ascii="Arial" w:eastAsia="Arial" w:hAnsi="Arial"/>
          <w:b/>
          <w:sz w:val="22"/>
        </w:rPr>
      </w:pPr>
      <w:r w:rsidRPr="006F5AA1">
        <w:rPr>
          <w:rFonts w:ascii="Arial" w:eastAsia="Arial" w:hAnsi="Arial"/>
          <w:b/>
          <w:sz w:val="22"/>
        </w:rPr>
        <w:t>Резервирование и занятие места</w:t>
      </w:r>
    </w:p>
    <w:p w:rsidR="00655B4D" w:rsidRPr="00946F46" w:rsidRDefault="00655B4D" w:rsidP="00655B4D">
      <w:pPr>
        <w:rPr>
          <w:rFonts w:ascii="Arial" w:eastAsia="Arial" w:hAnsi="Arial"/>
          <w:bCs/>
          <w:sz w:val="22"/>
        </w:rPr>
      </w:pPr>
    </w:p>
    <w:p w:rsidR="00655B4D" w:rsidRPr="006F5AA1" w:rsidRDefault="00655B4D" w:rsidP="00653258">
      <w:pPr>
        <w:numPr>
          <w:ilvl w:val="1"/>
          <w:numId w:val="25"/>
        </w:numPr>
        <w:tabs>
          <w:tab w:val="left" w:pos="777"/>
        </w:tabs>
        <w:ind w:left="568" w:right="1120" w:hanging="1"/>
        <w:rPr>
          <w:rFonts w:ascii="Arial" w:eastAsia="Arial" w:hAnsi="Arial"/>
          <w:sz w:val="22"/>
        </w:rPr>
      </w:pPr>
      <w:r w:rsidRPr="006F5AA1">
        <w:rPr>
          <w:rFonts w:ascii="Arial" w:eastAsia="Arial" w:hAnsi="Arial"/>
          <w:sz w:val="22"/>
        </w:rPr>
        <w:t>расписании движения поездов должны быть указаны возможность и условия резервирования мест на конкретные поезда.</w:t>
      </w:r>
    </w:p>
    <w:p w:rsidR="00655B4D" w:rsidRPr="006F5AA1" w:rsidRDefault="00655B4D" w:rsidP="00655B4D">
      <w:pPr>
        <w:rPr>
          <w:rFonts w:ascii="Arial" w:eastAsia="Times New Roman" w:hAnsi="Arial"/>
        </w:rPr>
      </w:pPr>
    </w:p>
    <w:p w:rsidR="00655B4D" w:rsidRPr="006F5AA1" w:rsidRDefault="00655B4D" w:rsidP="00655B4D">
      <w:pPr>
        <w:ind w:left="568"/>
        <w:rPr>
          <w:rFonts w:ascii="Arial" w:eastAsia="Arial" w:hAnsi="Arial"/>
          <w:sz w:val="22"/>
        </w:rPr>
      </w:pPr>
      <w:r w:rsidRPr="006F5AA1">
        <w:rPr>
          <w:rFonts w:ascii="Arial" w:eastAsia="Arial" w:hAnsi="Arial"/>
          <w:sz w:val="22"/>
        </w:rPr>
        <w:t>Вопрос выделения мест регулируется правилами перевозчика.</w:t>
      </w:r>
    </w:p>
    <w:p w:rsidR="00655B4D" w:rsidRPr="006F5AA1" w:rsidRDefault="00655B4D" w:rsidP="00655B4D">
      <w:pPr>
        <w:rPr>
          <w:rFonts w:ascii="Arial" w:eastAsia="Times New Roman" w:hAnsi="Arial"/>
        </w:rPr>
      </w:pPr>
    </w:p>
    <w:p w:rsidR="00655B4D" w:rsidRPr="006F5AA1" w:rsidRDefault="00655B4D" w:rsidP="00655B4D">
      <w:pPr>
        <w:ind w:left="568"/>
        <w:rPr>
          <w:rFonts w:ascii="Arial" w:eastAsia="Arial" w:hAnsi="Arial"/>
          <w:sz w:val="22"/>
        </w:rPr>
      </w:pPr>
      <w:r w:rsidRPr="006F5AA1">
        <w:rPr>
          <w:rFonts w:ascii="Arial" w:eastAsia="Arial" w:hAnsi="Arial"/>
          <w:sz w:val="22"/>
        </w:rPr>
        <w:t>Пассажир может отметить, что свободное место занято им.</w:t>
      </w:r>
    </w:p>
    <w:p w:rsidR="00655B4D" w:rsidRPr="006F5AA1" w:rsidRDefault="00655B4D" w:rsidP="00655B4D">
      <w:pPr>
        <w:rPr>
          <w:rFonts w:ascii="Arial" w:eastAsia="Times New Roman" w:hAnsi="Arial"/>
        </w:rPr>
      </w:pPr>
    </w:p>
    <w:p w:rsidR="00655B4D" w:rsidRDefault="00655B4D" w:rsidP="00655B4D">
      <w:pPr>
        <w:ind w:left="568" w:right="440"/>
        <w:rPr>
          <w:rFonts w:ascii="Arial" w:eastAsia="Arial" w:hAnsi="Arial"/>
          <w:sz w:val="22"/>
        </w:rPr>
      </w:pPr>
      <w:r w:rsidRPr="006F5AA1">
        <w:rPr>
          <w:rFonts w:ascii="Arial" w:eastAsia="Arial" w:hAnsi="Arial"/>
          <w:sz w:val="22"/>
        </w:rPr>
        <w:t>Если он покинет место, не отметив его явным образом как занятое, он теряет на него право.</w:t>
      </w:r>
    </w:p>
    <w:p w:rsidR="00655B4D" w:rsidRPr="006F5AA1" w:rsidRDefault="00655B4D" w:rsidP="00655B4D">
      <w:pPr>
        <w:ind w:right="440"/>
        <w:rPr>
          <w:rFonts w:ascii="Arial" w:eastAsia="Arial" w:hAnsi="Arial"/>
          <w:sz w:val="22"/>
        </w:rPr>
      </w:pPr>
    </w:p>
    <w:p w:rsidR="00655B4D" w:rsidRPr="006F5AA1" w:rsidRDefault="00655B4D" w:rsidP="00653258">
      <w:pPr>
        <w:numPr>
          <w:ilvl w:val="0"/>
          <w:numId w:val="26"/>
        </w:numPr>
        <w:tabs>
          <w:tab w:val="left" w:pos="568"/>
        </w:tabs>
        <w:ind w:left="568" w:hanging="568"/>
        <w:rPr>
          <w:rFonts w:ascii="Arial" w:eastAsia="Arial" w:hAnsi="Arial"/>
          <w:b/>
          <w:sz w:val="22"/>
        </w:rPr>
      </w:pPr>
      <w:r w:rsidRPr="006F5AA1">
        <w:rPr>
          <w:rFonts w:ascii="Arial" w:eastAsia="Arial" w:hAnsi="Arial"/>
          <w:b/>
          <w:sz w:val="22"/>
        </w:rPr>
        <w:t>Возмещение</w:t>
      </w:r>
    </w:p>
    <w:p w:rsidR="00655B4D" w:rsidRPr="006F5AA1" w:rsidRDefault="00655B4D" w:rsidP="00655B4D">
      <w:pPr>
        <w:rPr>
          <w:rFonts w:ascii="Arial" w:eastAsia="Times New Roman" w:hAnsi="Arial"/>
        </w:rPr>
      </w:pPr>
    </w:p>
    <w:p w:rsidR="00655B4D" w:rsidRPr="006F5AA1" w:rsidRDefault="00655B4D" w:rsidP="00655B4D">
      <w:pPr>
        <w:ind w:left="568" w:right="440" w:hanging="566"/>
        <w:rPr>
          <w:rFonts w:ascii="Arial" w:eastAsia="Arial" w:hAnsi="Arial"/>
          <w:sz w:val="22"/>
        </w:rPr>
      </w:pPr>
      <w:r w:rsidRPr="006F5AA1">
        <w:rPr>
          <w:rFonts w:ascii="Arial" w:eastAsia="Arial" w:hAnsi="Arial"/>
          <w:b/>
          <w:sz w:val="22"/>
        </w:rPr>
        <w:t xml:space="preserve">45.1 </w:t>
      </w:r>
      <w:r w:rsidRPr="006F5AA1">
        <w:rPr>
          <w:rFonts w:ascii="Arial" w:eastAsia="Arial" w:hAnsi="Arial"/>
          <w:sz w:val="22"/>
        </w:rPr>
        <w:t>Стоимость билета возмещается полностью или частично,</w:t>
      </w:r>
      <w:r w:rsidRPr="006F5AA1">
        <w:rPr>
          <w:rFonts w:ascii="Arial" w:eastAsia="Arial" w:hAnsi="Arial"/>
          <w:b/>
          <w:sz w:val="22"/>
        </w:rPr>
        <w:t xml:space="preserve"> </w:t>
      </w:r>
      <w:r w:rsidRPr="006F5AA1">
        <w:rPr>
          <w:rFonts w:ascii="Arial" w:eastAsia="Arial" w:hAnsi="Arial"/>
          <w:sz w:val="22"/>
        </w:rPr>
        <w:t>если он не был</w:t>
      </w:r>
      <w:r w:rsidRPr="006F5AA1">
        <w:rPr>
          <w:rFonts w:ascii="Arial" w:eastAsia="Arial" w:hAnsi="Arial"/>
          <w:b/>
          <w:sz w:val="22"/>
        </w:rPr>
        <w:t xml:space="preserve"> </w:t>
      </w:r>
      <w:r w:rsidRPr="006F5AA1">
        <w:rPr>
          <w:rFonts w:ascii="Arial" w:eastAsia="Arial" w:hAnsi="Arial"/>
          <w:sz w:val="22"/>
        </w:rPr>
        <w:t>использован или был использован только частично.</w:t>
      </w:r>
    </w:p>
    <w:p w:rsidR="00655B4D" w:rsidRPr="006F5AA1" w:rsidRDefault="00655B4D" w:rsidP="00655B4D">
      <w:pPr>
        <w:rPr>
          <w:rFonts w:ascii="Arial" w:eastAsia="Times New Roman" w:hAnsi="Arial"/>
        </w:rPr>
      </w:pPr>
      <w:bookmarkStart w:id="476" w:name="page28"/>
      <w:bookmarkEnd w:id="476"/>
    </w:p>
    <w:p w:rsidR="00655B4D" w:rsidRPr="006F5AA1" w:rsidRDefault="00655B4D" w:rsidP="00655B4D">
      <w:pPr>
        <w:ind w:left="568" w:right="260"/>
        <w:jc w:val="both"/>
        <w:rPr>
          <w:rFonts w:ascii="Arial" w:eastAsia="Arial" w:hAnsi="Arial"/>
          <w:sz w:val="22"/>
        </w:rPr>
      </w:pPr>
      <w:r w:rsidRPr="006F5AA1">
        <w:rPr>
          <w:rFonts w:ascii="Arial" w:eastAsia="Arial" w:hAnsi="Arial"/>
          <w:sz w:val="22"/>
        </w:rPr>
        <w:t>Специальные приложения к определенным предложениям или другие опубликованные документы могут исключать возмещение стоимости проезда или возмещение доплат за спальные или кушетные</w:t>
      </w:r>
      <w:r>
        <w:rPr>
          <w:rFonts w:ascii="Arial" w:eastAsia="Arial" w:hAnsi="Arial"/>
          <w:sz w:val="22"/>
          <w:lang w:val="ru-RU"/>
        </w:rPr>
        <w:t>/плацкартные</w:t>
      </w:r>
      <w:r w:rsidRPr="006F5AA1">
        <w:rPr>
          <w:rFonts w:ascii="Arial" w:eastAsia="Arial" w:hAnsi="Arial"/>
          <w:sz w:val="22"/>
        </w:rPr>
        <w:t xml:space="preserve"> места или устанавливать их особые условия.</w:t>
      </w:r>
    </w:p>
    <w:p w:rsidR="00655B4D" w:rsidRPr="006F5AA1" w:rsidRDefault="00655B4D" w:rsidP="00655B4D">
      <w:pPr>
        <w:rPr>
          <w:rFonts w:ascii="Arial" w:eastAsia="Times New Roman" w:hAnsi="Arial"/>
        </w:rPr>
      </w:pPr>
    </w:p>
    <w:p w:rsidR="00655B4D" w:rsidRPr="006F5AA1" w:rsidRDefault="00655B4D" w:rsidP="00655B4D">
      <w:pPr>
        <w:ind w:left="568" w:right="240" w:hanging="566"/>
        <w:rPr>
          <w:rFonts w:ascii="Arial" w:eastAsia="Arial" w:hAnsi="Arial"/>
          <w:sz w:val="22"/>
        </w:rPr>
      </w:pPr>
      <w:r w:rsidRPr="006F5AA1">
        <w:rPr>
          <w:rFonts w:ascii="Arial" w:eastAsia="Arial" w:hAnsi="Arial"/>
          <w:b/>
          <w:sz w:val="22"/>
        </w:rPr>
        <w:t xml:space="preserve">45.2 </w:t>
      </w:r>
      <w:r w:rsidRPr="006F5AA1">
        <w:rPr>
          <w:rFonts w:ascii="Arial" w:eastAsia="Arial" w:hAnsi="Arial"/>
          <w:sz w:val="22"/>
        </w:rPr>
        <w:t>Для глобальных цен недопустимо возмещение частично неиспользованных билетов, за исключением случаев прерывания поездки пассажиром по причине болезни или несчастного случая.</w:t>
      </w:r>
    </w:p>
    <w:p w:rsidR="00655B4D" w:rsidRPr="006F5AA1" w:rsidRDefault="00655B4D" w:rsidP="00655B4D">
      <w:pPr>
        <w:rPr>
          <w:rFonts w:ascii="Arial" w:eastAsia="Times New Roman" w:hAnsi="Arial"/>
        </w:rPr>
      </w:pPr>
    </w:p>
    <w:p w:rsidR="00655B4D" w:rsidRPr="006F5AA1" w:rsidRDefault="00655B4D" w:rsidP="00655B4D">
      <w:pPr>
        <w:ind w:left="568" w:right="420" w:hanging="566"/>
        <w:rPr>
          <w:rFonts w:ascii="Arial" w:eastAsia="Arial" w:hAnsi="Arial"/>
          <w:sz w:val="22"/>
        </w:rPr>
      </w:pPr>
      <w:r w:rsidRPr="006F5AA1">
        <w:rPr>
          <w:rFonts w:ascii="Arial" w:eastAsia="Arial" w:hAnsi="Arial"/>
          <w:b/>
          <w:sz w:val="22"/>
        </w:rPr>
        <w:t xml:space="preserve">45.3 </w:t>
      </w:r>
      <w:r w:rsidRPr="006F5AA1">
        <w:rPr>
          <w:rFonts w:ascii="Arial" w:eastAsia="Arial" w:hAnsi="Arial"/>
          <w:sz w:val="22"/>
        </w:rPr>
        <w:t>Заявки на возмещение стоимости билета рассматриваются перевозчиком,</w:t>
      </w:r>
      <w:r w:rsidRPr="006F5AA1">
        <w:rPr>
          <w:rFonts w:ascii="Arial" w:eastAsia="Arial" w:hAnsi="Arial"/>
          <w:b/>
          <w:sz w:val="22"/>
        </w:rPr>
        <w:t xml:space="preserve"> </w:t>
      </w:r>
      <w:r w:rsidRPr="006F5AA1">
        <w:rPr>
          <w:rFonts w:ascii="Arial" w:eastAsia="Arial" w:hAnsi="Arial"/>
          <w:sz w:val="22"/>
        </w:rPr>
        <w:t>выдавшим проездной билет, или перевозчиком, для которого было выдан проездной билет.</w:t>
      </w:r>
    </w:p>
    <w:p w:rsidR="00655B4D" w:rsidRPr="006F5AA1" w:rsidRDefault="00655B4D" w:rsidP="00655B4D">
      <w:pPr>
        <w:rPr>
          <w:rFonts w:ascii="Arial" w:eastAsia="Times New Roman" w:hAnsi="Arial"/>
        </w:rPr>
      </w:pPr>
    </w:p>
    <w:p w:rsidR="00655B4D" w:rsidRPr="006F5AA1" w:rsidRDefault="00655B4D" w:rsidP="00655B4D">
      <w:pPr>
        <w:ind w:left="568" w:right="100"/>
        <w:rPr>
          <w:rFonts w:ascii="Arial" w:eastAsia="Arial" w:hAnsi="Arial"/>
          <w:sz w:val="22"/>
        </w:rPr>
      </w:pPr>
      <w:r w:rsidRPr="006F5AA1">
        <w:rPr>
          <w:rFonts w:ascii="Arial" w:eastAsia="Arial" w:hAnsi="Arial"/>
          <w:sz w:val="22"/>
        </w:rPr>
        <w:t>Каждый перевозчик должен перечислить в Приложении V к Особым условиям для клиентов адреса других перевозчиков, по которым при необходимости можно направлять заявки о возмещении, или передавать эти заявки соответствующим перевозчикам.</w:t>
      </w:r>
    </w:p>
    <w:p w:rsidR="00655B4D" w:rsidRPr="006F5AA1" w:rsidRDefault="00655B4D" w:rsidP="00655B4D">
      <w:pPr>
        <w:rPr>
          <w:rFonts w:ascii="Arial" w:eastAsia="Times New Roman" w:hAnsi="Arial"/>
        </w:rPr>
      </w:pPr>
    </w:p>
    <w:p w:rsidR="00655B4D" w:rsidRPr="006F5AA1" w:rsidRDefault="00655B4D" w:rsidP="00655B4D">
      <w:pPr>
        <w:ind w:left="568" w:right="100" w:hanging="566"/>
        <w:rPr>
          <w:rFonts w:ascii="Arial" w:eastAsia="Arial" w:hAnsi="Arial"/>
          <w:sz w:val="22"/>
        </w:rPr>
      </w:pPr>
      <w:r w:rsidRPr="006F5AA1">
        <w:rPr>
          <w:rFonts w:ascii="Arial" w:eastAsia="Arial" w:hAnsi="Arial"/>
          <w:b/>
          <w:sz w:val="22"/>
        </w:rPr>
        <w:t xml:space="preserve">45.4 </w:t>
      </w:r>
      <w:r w:rsidRPr="006F5AA1">
        <w:rPr>
          <w:rFonts w:ascii="Arial" w:eastAsia="Arial" w:hAnsi="Arial"/>
          <w:sz w:val="22"/>
        </w:rPr>
        <w:t xml:space="preserve">К заявлению о возмещении следует приложить оригиналы проездных </w:t>
      </w:r>
      <w:r>
        <w:rPr>
          <w:rFonts w:ascii="Arial" w:eastAsia="Arial" w:hAnsi="Arial"/>
          <w:sz w:val="22"/>
          <w:lang w:val="ru-RU"/>
        </w:rPr>
        <w:t>документов</w:t>
      </w:r>
      <w:r w:rsidRPr="006F5AA1">
        <w:rPr>
          <w:rFonts w:ascii="Arial" w:eastAsia="Arial" w:hAnsi="Arial"/>
          <w:sz w:val="22"/>
        </w:rPr>
        <w:t>,</w:t>
      </w:r>
      <w:r w:rsidRPr="006F5AA1">
        <w:rPr>
          <w:rFonts w:ascii="Arial" w:eastAsia="Arial" w:hAnsi="Arial"/>
          <w:b/>
          <w:sz w:val="22"/>
        </w:rPr>
        <w:t xml:space="preserve"> </w:t>
      </w:r>
      <w:r w:rsidRPr="006F5AA1">
        <w:rPr>
          <w:rFonts w:ascii="Arial" w:eastAsia="Arial" w:hAnsi="Arial"/>
          <w:sz w:val="22"/>
        </w:rPr>
        <w:t>при</w:t>
      </w:r>
      <w:r w:rsidRPr="006F5AA1">
        <w:rPr>
          <w:rFonts w:ascii="Arial" w:eastAsia="Arial" w:hAnsi="Arial"/>
          <w:b/>
          <w:sz w:val="22"/>
        </w:rPr>
        <w:t xml:space="preserve"> </w:t>
      </w:r>
      <w:r w:rsidRPr="006F5AA1">
        <w:rPr>
          <w:rFonts w:ascii="Arial" w:eastAsia="Arial" w:hAnsi="Arial"/>
          <w:sz w:val="22"/>
        </w:rPr>
        <w:t>необходимости вместе с обложкой. К заявлению о возмещении, согласно пункту 45.2., необходимо приложить проездные документы с отметкой о причине прерывания поездки, акт в произвольной формe, составленный перевозчиком, и справку из медицинского учреждения.</w:t>
      </w:r>
    </w:p>
    <w:p w:rsidR="00655B4D" w:rsidRPr="006F5AA1" w:rsidRDefault="00655B4D" w:rsidP="00655B4D">
      <w:pPr>
        <w:rPr>
          <w:rFonts w:ascii="Arial" w:eastAsia="Times New Roman" w:hAnsi="Arial"/>
        </w:rPr>
      </w:pPr>
    </w:p>
    <w:p w:rsidR="00655B4D" w:rsidRPr="006F5AA1" w:rsidRDefault="00655B4D" w:rsidP="00655B4D">
      <w:pPr>
        <w:ind w:right="1232"/>
        <w:jc w:val="center"/>
        <w:rPr>
          <w:rFonts w:ascii="Arial" w:eastAsia="Arial" w:hAnsi="Arial"/>
          <w:sz w:val="22"/>
        </w:rPr>
      </w:pPr>
      <w:r w:rsidRPr="006F5AA1">
        <w:rPr>
          <w:rFonts w:ascii="Arial" w:eastAsia="Arial" w:hAnsi="Arial"/>
          <w:b/>
          <w:sz w:val="22"/>
        </w:rPr>
        <w:t xml:space="preserve">45.5  </w:t>
      </w:r>
      <w:r w:rsidRPr="006F5AA1">
        <w:rPr>
          <w:rFonts w:ascii="Arial" w:eastAsia="Arial" w:hAnsi="Arial"/>
          <w:sz w:val="22"/>
        </w:rPr>
        <w:t>В возмещении может быть отказано,</w:t>
      </w:r>
      <w:r w:rsidRPr="006F5AA1">
        <w:rPr>
          <w:rFonts w:ascii="Arial" w:eastAsia="Arial" w:hAnsi="Arial"/>
          <w:b/>
          <w:sz w:val="22"/>
        </w:rPr>
        <w:t xml:space="preserve"> </w:t>
      </w:r>
      <w:r w:rsidRPr="006F5AA1">
        <w:rPr>
          <w:rFonts w:ascii="Arial" w:eastAsia="Arial" w:hAnsi="Arial"/>
          <w:sz w:val="22"/>
        </w:rPr>
        <w:t xml:space="preserve">если проездные </w:t>
      </w:r>
      <w:r>
        <w:rPr>
          <w:rFonts w:ascii="Arial" w:eastAsia="Arial" w:hAnsi="Arial"/>
          <w:sz w:val="22"/>
          <w:lang w:val="ru-RU"/>
        </w:rPr>
        <w:t>документы</w:t>
      </w:r>
      <w:r w:rsidRPr="006F5AA1">
        <w:rPr>
          <w:rFonts w:ascii="Arial" w:eastAsia="Arial" w:hAnsi="Arial"/>
          <w:sz w:val="22"/>
        </w:rPr>
        <w:t xml:space="preserve"> повреждены или</w:t>
      </w:r>
      <w:r w:rsidRPr="006F5AA1">
        <w:rPr>
          <w:rFonts w:ascii="Arial" w:eastAsia="Arial" w:hAnsi="Arial"/>
          <w:b/>
          <w:sz w:val="22"/>
        </w:rPr>
        <w:t xml:space="preserve"> </w:t>
      </w:r>
      <w:r w:rsidRPr="006F5AA1">
        <w:rPr>
          <w:rFonts w:ascii="Arial" w:eastAsia="Arial" w:hAnsi="Arial"/>
          <w:sz w:val="22"/>
        </w:rPr>
        <w:t>содержащиеся в них данные стали неразборчивыми или были изменены.</w:t>
      </w:r>
    </w:p>
    <w:p w:rsidR="00655B4D" w:rsidRPr="006F5AA1" w:rsidRDefault="00655B4D" w:rsidP="00655B4D">
      <w:pPr>
        <w:rPr>
          <w:rFonts w:ascii="Arial" w:eastAsia="Times New Roman" w:hAnsi="Arial"/>
        </w:rPr>
      </w:pPr>
    </w:p>
    <w:p w:rsidR="00655B4D" w:rsidRPr="006F5AA1" w:rsidRDefault="00655B4D" w:rsidP="00655B4D">
      <w:pPr>
        <w:ind w:left="568" w:right="280" w:hanging="566"/>
        <w:rPr>
          <w:rFonts w:ascii="Arial" w:eastAsia="Arial" w:hAnsi="Arial"/>
          <w:sz w:val="22"/>
        </w:rPr>
      </w:pPr>
      <w:r w:rsidRPr="006F5AA1">
        <w:rPr>
          <w:rFonts w:ascii="Arial" w:eastAsia="Arial" w:hAnsi="Arial"/>
          <w:b/>
          <w:sz w:val="22"/>
        </w:rPr>
        <w:t xml:space="preserve">45.6 </w:t>
      </w:r>
      <w:r w:rsidRPr="006F5AA1">
        <w:rPr>
          <w:rFonts w:ascii="Arial" w:eastAsia="Arial" w:hAnsi="Arial"/>
          <w:sz w:val="22"/>
        </w:rPr>
        <w:t xml:space="preserve">Соответствующий перевозчик должен проставить в проездном </w:t>
      </w:r>
      <w:r>
        <w:rPr>
          <w:rFonts w:ascii="Arial" w:eastAsia="Arial" w:hAnsi="Arial"/>
          <w:sz w:val="22"/>
          <w:lang w:val="ru-RU"/>
        </w:rPr>
        <w:t>документе</w:t>
      </w:r>
      <w:r w:rsidRPr="006F5AA1">
        <w:rPr>
          <w:rFonts w:ascii="Arial" w:eastAsia="Arial" w:hAnsi="Arial"/>
          <w:sz w:val="22"/>
        </w:rPr>
        <w:t xml:space="preserve"> и на плацкартах</w:t>
      </w:r>
      <w:r w:rsidRPr="006F5AA1">
        <w:rPr>
          <w:rFonts w:ascii="Arial" w:eastAsia="Arial" w:hAnsi="Arial"/>
          <w:b/>
          <w:sz w:val="22"/>
        </w:rPr>
        <w:t xml:space="preserve"> </w:t>
      </w:r>
      <w:r w:rsidRPr="006F5AA1">
        <w:rPr>
          <w:rFonts w:ascii="Arial" w:eastAsia="Arial" w:hAnsi="Arial"/>
          <w:sz w:val="22"/>
        </w:rPr>
        <w:t xml:space="preserve">отметку о том, что они не были использованы или были </w:t>
      </w:r>
      <w:r w:rsidRPr="006F5AA1">
        <w:rPr>
          <w:rFonts w:ascii="Arial" w:eastAsia="Arial" w:hAnsi="Arial"/>
          <w:sz w:val="22"/>
        </w:rPr>
        <w:lastRenderedPageBreak/>
        <w:t>использованы частично. Если в проездных билетах и на плацкартах отсутствует такая отметка, к заявлению о возмещении необходимо приложить соответствующие доказательства (новые проездные билеты, купленные вместо неиспользованных, и т.п.).</w:t>
      </w:r>
    </w:p>
    <w:p w:rsidR="00655B4D" w:rsidRPr="006F5AA1" w:rsidRDefault="00655B4D" w:rsidP="00655B4D">
      <w:pPr>
        <w:rPr>
          <w:rFonts w:ascii="Arial" w:eastAsia="Times New Roman" w:hAnsi="Arial"/>
        </w:rPr>
      </w:pPr>
    </w:p>
    <w:p w:rsidR="00655B4D" w:rsidRPr="006F5AA1" w:rsidRDefault="00655B4D" w:rsidP="00655B4D">
      <w:pPr>
        <w:ind w:left="568" w:right="460" w:hanging="566"/>
        <w:rPr>
          <w:rFonts w:ascii="Arial" w:eastAsia="Arial" w:hAnsi="Arial"/>
          <w:sz w:val="22"/>
        </w:rPr>
      </w:pPr>
      <w:r w:rsidRPr="006F5AA1">
        <w:rPr>
          <w:rFonts w:ascii="Arial" w:eastAsia="Arial" w:hAnsi="Arial"/>
          <w:b/>
          <w:sz w:val="22"/>
        </w:rPr>
        <w:t xml:space="preserve">45.7 </w:t>
      </w:r>
      <w:r w:rsidRPr="006F5AA1">
        <w:rPr>
          <w:rFonts w:ascii="Arial" w:eastAsia="Arial" w:hAnsi="Arial"/>
          <w:sz w:val="22"/>
        </w:rPr>
        <w:t>Расходы,</w:t>
      </w:r>
      <w:r w:rsidRPr="006F5AA1">
        <w:rPr>
          <w:rFonts w:ascii="Arial" w:eastAsia="Arial" w:hAnsi="Arial"/>
          <w:b/>
          <w:sz w:val="22"/>
        </w:rPr>
        <w:t xml:space="preserve"> </w:t>
      </w:r>
      <w:r w:rsidRPr="006F5AA1">
        <w:rPr>
          <w:rFonts w:ascii="Arial" w:eastAsia="Arial" w:hAnsi="Arial"/>
          <w:sz w:val="22"/>
        </w:rPr>
        <w:t>связанные с возмещением удерживаются из возвращаемой суммы.</w:t>
      </w:r>
      <w:r w:rsidRPr="006F5AA1">
        <w:rPr>
          <w:rFonts w:ascii="Arial" w:eastAsia="Arial" w:hAnsi="Arial"/>
          <w:b/>
          <w:sz w:val="22"/>
        </w:rPr>
        <w:t xml:space="preserve"> </w:t>
      </w:r>
      <w:r w:rsidRPr="006F5AA1">
        <w:rPr>
          <w:rFonts w:ascii="Arial" w:eastAsia="Arial" w:hAnsi="Arial"/>
          <w:sz w:val="22"/>
        </w:rPr>
        <w:t>Размер</w:t>
      </w:r>
      <w:r w:rsidRPr="006F5AA1">
        <w:rPr>
          <w:rFonts w:ascii="Arial" w:eastAsia="Arial" w:hAnsi="Arial"/>
          <w:b/>
          <w:sz w:val="22"/>
        </w:rPr>
        <w:t xml:space="preserve"> </w:t>
      </w:r>
      <w:r w:rsidRPr="006F5AA1">
        <w:rPr>
          <w:rFonts w:ascii="Arial" w:eastAsia="Arial" w:hAnsi="Arial"/>
          <w:sz w:val="22"/>
        </w:rPr>
        <w:t>этой суммы определяется перевозчиком, осуществляющим возврат.</w:t>
      </w:r>
    </w:p>
    <w:p w:rsidR="00655B4D" w:rsidRPr="006F5AA1" w:rsidRDefault="00655B4D" w:rsidP="00655B4D">
      <w:pPr>
        <w:rPr>
          <w:rFonts w:ascii="Arial" w:eastAsia="Times New Roman" w:hAnsi="Arial"/>
        </w:rPr>
      </w:pPr>
    </w:p>
    <w:p w:rsidR="00655B4D" w:rsidRPr="006F5AA1" w:rsidRDefault="00655B4D" w:rsidP="00653258">
      <w:pPr>
        <w:numPr>
          <w:ilvl w:val="0"/>
          <w:numId w:val="27"/>
        </w:numPr>
        <w:tabs>
          <w:tab w:val="left" w:pos="568"/>
        </w:tabs>
        <w:ind w:left="568" w:hanging="568"/>
        <w:rPr>
          <w:rFonts w:ascii="Arial" w:eastAsia="Arial" w:hAnsi="Arial"/>
          <w:b/>
          <w:sz w:val="22"/>
        </w:rPr>
      </w:pPr>
      <w:r w:rsidRPr="006F5AA1">
        <w:rPr>
          <w:rFonts w:ascii="Arial" w:eastAsia="Arial" w:hAnsi="Arial"/>
          <w:b/>
          <w:sz w:val="22"/>
        </w:rPr>
        <w:t xml:space="preserve">Обмен и </w:t>
      </w:r>
      <w:r>
        <w:rPr>
          <w:rFonts w:ascii="Arial" w:eastAsia="Arial" w:hAnsi="Arial"/>
          <w:b/>
          <w:sz w:val="22"/>
          <w:lang w:val="ru-RU"/>
        </w:rPr>
        <w:t>возврат</w:t>
      </w:r>
      <w:r w:rsidRPr="006F5AA1">
        <w:rPr>
          <w:rFonts w:ascii="Arial" w:eastAsia="Arial" w:hAnsi="Arial"/>
          <w:b/>
          <w:sz w:val="22"/>
        </w:rPr>
        <w:t xml:space="preserve"> возвращенных проездных </w:t>
      </w:r>
      <w:r>
        <w:rPr>
          <w:rFonts w:ascii="Arial" w:eastAsia="Arial" w:hAnsi="Arial"/>
          <w:b/>
          <w:sz w:val="22"/>
          <w:lang w:val="ru-RU"/>
        </w:rPr>
        <w:t>документов</w:t>
      </w:r>
    </w:p>
    <w:p w:rsidR="00655B4D" w:rsidRPr="006F5AA1" w:rsidRDefault="00655B4D" w:rsidP="00655B4D">
      <w:pPr>
        <w:rPr>
          <w:rFonts w:ascii="Arial" w:eastAsia="Arial" w:hAnsi="Arial"/>
          <w:b/>
          <w:sz w:val="22"/>
        </w:rPr>
      </w:pPr>
    </w:p>
    <w:p w:rsidR="00655B4D" w:rsidRPr="006F5AA1" w:rsidRDefault="00655B4D" w:rsidP="00655B4D">
      <w:pPr>
        <w:ind w:left="568" w:right="60"/>
        <w:rPr>
          <w:rFonts w:ascii="Arial" w:eastAsia="Arial" w:hAnsi="Arial"/>
          <w:sz w:val="22"/>
        </w:rPr>
      </w:pPr>
      <w:r w:rsidRPr="006F5AA1">
        <w:rPr>
          <w:rFonts w:ascii="Arial" w:eastAsia="Arial" w:hAnsi="Arial"/>
          <w:sz w:val="22"/>
        </w:rPr>
        <w:t xml:space="preserve">Специальные приложения к определенным предложениям или другие опубликованные документы могут предусматривать для проездных </w:t>
      </w:r>
      <w:r>
        <w:rPr>
          <w:rFonts w:ascii="Arial" w:eastAsia="Arial" w:hAnsi="Arial"/>
          <w:sz w:val="22"/>
          <w:lang w:val="ru-RU"/>
        </w:rPr>
        <w:t>документов</w:t>
      </w:r>
      <w:r w:rsidRPr="006F5AA1">
        <w:rPr>
          <w:rFonts w:ascii="Arial" w:eastAsia="Arial" w:hAnsi="Arial"/>
          <w:sz w:val="22"/>
        </w:rPr>
        <w:t>, в особенности по глобальным ценам, особые правила возврата и обмен</w:t>
      </w:r>
      <w:r>
        <w:rPr>
          <w:rFonts w:ascii="Arial" w:eastAsia="Arial" w:hAnsi="Arial"/>
          <w:sz w:val="22"/>
          <w:lang w:val="ru-RU"/>
        </w:rPr>
        <w:t>а</w:t>
      </w:r>
      <w:r w:rsidRPr="006F5AA1">
        <w:rPr>
          <w:rFonts w:ascii="Arial" w:eastAsia="Arial" w:hAnsi="Arial"/>
          <w:sz w:val="22"/>
        </w:rPr>
        <w:t>.</w:t>
      </w:r>
    </w:p>
    <w:p w:rsidR="00655B4D" w:rsidRPr="006F5AA1" w:rsidRDefault="00655B4D" w:rsidP="00655B4D">
      <w:pPr>
        <w:rPr>
          <w:rFonts w:ascii="Arial" w:eastAsia="Arial" w:hAnsi="Arial"/>
          <w:b/>
          <w:sz w:val="22"/>
        </w:rPr>
      </w:pPr>
    </w:p>
    <w:p w:rsidR="00655B4D" w:rsidRPr="006F5AA1" w:rsidRDefault="00655B4D" w:rsidP="00655B4D">
      <w:pPr>
        <w:rPr>
          <w:rFonts w:ascii="Arial" w:eastAsia="Arial" w:hAnsi="Arial"/>
          <w:b/>
          <w:sz w:val="22"/>
        </w:rPr>
      </w:pPr>
    </w:p>
    <w:p w:rsidR="00655B4D" w:rsidRPr="006F5AA1" w:rsidRDefault="00655B4D" w:rsidP="00653258">
      <w:pPr>
        <w:numPr>
          <w:ilvl w:val="0"/>
          <w:numId w:val="27"/>
        </w:numPr>
        <w:tabs>
          <w:tab w:val="left" w:pos="308"/>
        </w:tabs>
        <w:ind w:left="308" w:hanging="308"/>
        <w:rPr>
          <w:rFonts w:ascii="Arial" w:eastAsia="Arial" w:hAnsi="Arial"/>
          <w:b/>
          <w:sz w:val="22"/>
        </w:rPr>
      </w:pPr>
      <w:r w:rsidRPr="006F5AA1">
        <w:rPr>
          <w:rFonts w:ascii="Arial" w:eastAsia="Arial" w:hAnsi="Arial"/>
          <w:b/>
          <w:sz w:val="22"/>
        </w:rPr>
        <w:t>– 49</w:t>
      </w:r>
      <w:r w:rsidRPr="006F5AA1">
        <w:rPr>
          <w:rFonts w:ascii="Arial" w:eastAsia="Arial" w:hAnsi="Arial"/>
          <w:sz w:val="22"/>
        </w:rPr>
        <w:t>(пока открыты)</w:t>
      </w:r>
    </w:p>
    <w:p w:rsidR="00655B4D" w:rsidRPr="006F5AA1" w:rsidRDefault="00655B4D" w:rsidP="00655B4D">
      <w:pPr>
        <w:rPr>
          <w:rFonts w:ascii="Arial" w:eastAsia="Times New Roman" w:hAnsi="Arial"/>
        </w:rPr>
      </w:pPr>
    </w:p>
    <w:p w:rsidR="00655B4D" w:rsidRPr="005E3FA7" w:rsidRDefault="00655B4D" w:rsidP="00653258">
      <w:pPr>
        <w:numPr>
          <w:ilvl w:val="0"/>
          <w:numId w:val="28"/>
        </w:numPr>
        <w:tabs>
          <w:tab w:val="left" w:pos="548"/>
        </w:tabs>
        <w:ind w:left="548" w:hanging="548"/>
        <w:jc w:val="both"/>
        <w:rPr>
          <w:rFonts w:ascii="Arial" w:eastAsia="Arial" w:hAnsi="Arial"/>
          <w:sz w:val="22"/>
        </w:rPr>
      </w:pPr>
      <w:r w:rsidRPr="005E3FA7">
        <w:rPr>
          <w:rFonts w:ascii="Arial" w:eastAsia="Arial" w:hAnsi="Arial"/>
          <w:b/>
          <w:sz w:val="22"/>
        </w:rPr>
        <w:t>Использование мест в спальных, кушетных</w:t>
      </w:r>
      <w:r>
        <w:rPr>
          <w:rFonts w:ascii="Arial" w:eastAsia="Arial" w:hAnsi="Arial"/>
          <w:sz w:val="22"/>
          <w:lang w:val="ru-RU"/>
        </w:rPr>
        <w:t>/</w:t>
      </w:r>
      <w:r w:rsidRPr="004C0899">
        <w:rPr>
          <w:rFonts w:ascii="Arial" w:eastAsia="Arial" w:hAnsi="Arial"/>
          <w:b/>
          <w:bCs/>
          <w:sz w:val="22"/>
          <w:lang w:val="ru-RU"/>
        </w:rPr>
        <w:t>плацкартных</w:t>
      </w:r>
      <w:r w:rsidRPr="005E3FA7">
        <w:rPr>
          <w:rFonts w:ascii="Arial" w:eastAsia="Arial" w:hAnsi="Arial"/>
          <w:b/>
          <w:sz w:val="22"/>
        </w:rPr>
        <w:t xml:space="preserve"> вагонах и вагонах с местами для сидения в ночных поездах </w:t>
      </w:r>
      <w:r w:rsidRPr="005E3FA7">
        <w:rPr>
          <w:rFonts w:ascii="Arial" w:eastAsia="Arial" w:hAnsi="Arial"/>
          <w:sz w:val="22"/>
        </w:rPr>
        <w:t>Перевозчики могут указать, что вагоны с местами для сидения также могут</w:t>
      </w:r>
      <w:r>
        <w:rPr>
          <w:rFonts w:ascii="Arial" w:eastAsia="Arial" w:hAnsi="Arial"/>
          <w:sz w:val="22"/>
        </w:rPr>
        <w:t xml:space="preserve"> </w:t>
      </w:r>
      <w:r w:rsidRPr="005E3FA7">
        <w:rPr>
          <w:rFonts w:ascii="Arial" w:eastAsia="Arial" w:hAnsi="Arial"/>
          <w:sz w:val="22"/>
        </w:rPr>
        <w:t>использоваться в ночных поездах только с определенной доплатой. Кроме того, они принимают решение об использовании спальных, кушетных</w:t>
      </w:r>
      <w:r>
        <w:rPr>
          <w:rFonts w:ascii="Arial" w:eastAsia="Arial" w:hAnsi="Arial"/>
          <w:sz w:val="22"/>
          <w:lang w:val="ru-RU"/>
        </w:rPr>
        <w:t>/плацкартных</w:t>
      </w:r>
      <w:r w:rsidRPr="005E3FA7">
        <w:rPr>
          <w:rFonts w:ascii="Arial" w:eastAsia="Arial" w:hAnsi="Arial"/>
          <w:sz w:val="22"/>
        </w:rPr>
        <w:t xml:space="preserve"> вагонов и вагонов с местами для сидения на дневных участках ночных поездов.</w:t>
      </w:r>
    </w:p>
    <w:p w:rsidR="00655B4D" w:rsidRPr="006F5AA1" w:rsidRDefault="00655B4D" w:rsidP="00655B4D">
      <w:pPr>
        <w:rPr>
          <w:rFonts w:ascii="Arial" w:eastAsia="Times New Roman" w:hAnsi="Arial"/>
        </w:rPr>
      </w:pPr>
    </w:p>
    <w:p w:rsidR="00655B4D" w:rsidRPr="006F5AA1" w:rsidRDefault="00655B4D" w:rsidP="00655B4D">
      <w:pPr>
        <w:ind w:left="8"/>
        <w:rPr>
          <w:rFonts w:ascii="Arial" w:eastAsia="Arial" w:hAnsi="Arial"/>
          <w:b/>
          <w:sz w:val="22"/>
        </w:rPr>
      </w:pPr>
      <w:r w:rsidRPr="006F5AA1">
        <w:rPr>
          <w:rFonts w:ascii="Arial" w:eastAsia="Arial" w:hAnsi="Arial"/>
          <w:b/>
          <w:sz w:val="22"/>
        </w:rPr>
        <w:t>50.1 Использование мест</w:t>
      </w:r>
    </w:p>
    <w:p w:rsidR="00655B4D" w:rsidRPr="006F5AA1" w:rsidRDefault="00655B4D" w:rsidP="00655B4D">
      <w:pPr>
        <w:rPr>
          <w:rFonts w:ascii="Arial" w:eastAsia="Times New Roman" w:hAnsi="Arial"/>
        </w:rPr>
      </w:pPr>
    </w:p>
    <w:p w:rsidR="00655B4D" w:rsidRPr="006F5AA1" w:rsidRDefault="00655B4D" w:rsidP="00655B4D">
      <w:pPr>
        <w:ind w:left="548"/>
        <w:jc w:val="both"/>
        <w:rPr>
          <w:rFonts w:ascii="Arial" w:eastAsia="Arial" w:hAnsi="Arial"/>
          <w:sz w:val="22"/>
        </w:rPr>
      </w:pPr>
      <w:r w:rsidRPr="006F5AA1">
        <w:rPr>
          <w:rFonts w:ascii="Arial" w:eastAsia="Arial" w:hAnsi="Arial"/>
          <w:sz w:val="22"/>
        </w:rPr>
        <w:t>Поезда, в которых имеются спальные, кушетные</w:t>
      </w:r>
      <w:r>
        <w:rPr>
          <w:rFonts w:ascii="Arial" w:eastAsia="Arial" w:hAnsi="Arial"/>
          <w:sz w:val="22"/>
          <w:lang w:val="ru-RU"/>
        </w:rPr>
        <w:t>/плацкартные</w:t>
      </w:r>
      <w:r w:rsidRPr="006F5AA1">
        <w:rPr>
          <w:rFonts w:ascii="Arial" w:eastAsia="Arial" w:hAnsi="Arial"/>
          <w:sz w:val="22"/>
        </w:rPr>
        <w:t xml:space="preserve"> вагоны и вагоны с местами для сидения пользование которыми возможно только при определенных условиях, должны быть специальным образом обозначены перевозчиками в расписании движения поездов.</w:t>
      </w:r>
    </w:p>
    <w:p w:rsidR="00655B4D" w:rsidRPr="006F5AA1" w:rsidRDefault="00655B4D" w:rsidP="00655B4D">
      <w:pPr>
        <w:rPr>
          <w:rFonts w:ascii="Arial" w:eastAsia="Times New Roman" w:hAnsi="Arial"/>
        </w:rPr>
      </w:pPr>
    </w:p>
    <w:p w:rsidR="00655B4D" w:rsidRPr="006F5AA1" w:rsidRDefault="00655B4D" w:rsidP="00655B4D">
      <w:pPr>
        <w:ind w:left="548"/>
        <w:jc w:val="both"/>
        <w:rPr>
          <w:rFonts w:ascii="Arial" w:eastAsia="Arial" w:hAnsi="Arial"/>
          <w:sz w:val="22"/>
        </w:rPr>
      </w:pPr>
      <w:r w:rsidRPr="006F5AA1">
        <w:rPr>
          <w:rFonts w:ascii="Arial" w:eastAsia="Arial" w:hAnsi="Arial"/>
          <w:sz w:val="22"/>
        </w:rPr>
        <w:t>За использование мест в спальных, кушетных</w:t>
      </w:r>
      <w:r>
        <w:rPr>
          <w:rFonts w:ascii="Arial" w:eastAsia="Arial" w:hAnsi="Arial"/>
          <w:sz w:val="22"/>
          <w:lang w:val="ru-RU"/>
        </w:rPr>
        <w:t>/плацкартных</w:t>
      </w:r>
      <w:r w:rsidRPr="006F5AA1">
        <w:rPr>
          <w:rFonts w:ascii="Arial" w:eastAsia="Arial" w:hAnsi="Arial"/>
          <w:sz w:val="22"/>
        </w:rPr>
        <w:t xml:space="preserve"> и вагонах с местами для сидения взимаются дополнительные </w:t>
      </w:r>
      <w:r>
        <w:rPr>
          <w:rFonts w:ascii="Arial" w:eastAsia="Arial" w:hAnsi="Arial"/>
          <w:sz w:val="22"/>
          <w:lang w:val="ru-RU"/>
        </w:rPr>
        <w:t>сборы</w:t>
      </w:r>
      <w:r w:rsidRPr="006F5AA1">
        <w:rPr>
          <w:rFonts w:ascii="Arial" w:eastAsia="Arial" w:hAnsi="Arial"/>
          <w:sz w:val="22"/>
        </w:rPr>
        <w:t xml:space="preserve"> (доплата за спальные, кушетные</w:t>
      </w:r>
      <w:r>
        <w:rPr>
          <w:rFonts w:ascii="Arial" w:eastAsia="Arial" w:hAnsi="Arial"/>
          <w:sz w:val="22"/>
          <w:lang w:val="ru-RU"/>
        </w:rPr>
        <w:t>/плацкартные</w:t>
      </w:r>
      <w:r w:rsidRPr="006F5AA1">
        <w:rPr>
          <w:rFonts w:ascii="Arial" w:eastAsia="Arial" w:hAnsi="Arial"/>
          <w:sz w:val="22"/>
        </w:rPr>
        <w:t xml:space="preserve"> места и места для сидения). Пассажирам, не заплатившим этих дополнительных </w:t>
      </w:r>
      <w:r>
        <w:rPr>
          <w:rFonts w:ascii="Arial" w:eastAsia="Arial" w:hAnsi="Arial"/>
          <w:sz w:val="22"/>
          <w:lang w:val="ru-RU"/>
        </w:rPr>
        <w:t>сборов</w:t>
      </w:r>
      <w:r w:rsidRPr="006F5AA1">
        <w:rPr>
          <w:rFonts w:ascii="Arial" w:eastAsia="Arial" w:hAnsi="Arial"/>
          <w:sz w:val="22"/>
        </w:rPr>
        <w:t>, запрещен проезд в таких вагонах, в том числе в проходах и тамбурах.</w:t>
      </w:r>
    </w:p>
    <w:p w:rsidR="00655B4D" w:rsidRPr="006F5AA1" w:rsidRDefault="00655B4D" w:rsidP="00655B4D">
      <w:pPr>
        <w:rPr>
          <w:rFonts w:ascii="Arial" w:eastAsia="Times New Roman" w:hAnsi="Arial"/>
        </w:rPr>
      </w:pPr>
    </w:p>
    <w:p w:rsidR="00655B4D" w:rsidRDefault="00655B4D" w:rsidP="00655B4D">
      <w:pPr>
        <w:pStyle w:val="ae"/>
        <w:spacing w:before="1"/>
        <w:ind w:left="540" w:right="610"/>
        <w:pPrChange w:id="477" w:author="Daniel Jvirblis" w:date="2021-12-01T07:02:00Z">
          <w:pPr>
            <w:pStyle w:val="ae"/>
            <w:spacing w:before="1"/>
            <w:ind w:left="1059" w:right="610"/>
          </w:pPr>
        </w:pPrChange>
      </w:pPr>
      <w:r w:rsidRPr="003F0428">
        <w:rPr>
          <w:szCs w:val="20"/>
          <w:lang w:bidi="ar-SA"/>
        </w:rPr>
        <w:t>Плацкарты на спальные, кушетные/плацкартные и места для сидения действуют только в сочетании</w:t>
      </w:r>
      <w:r>
        <w:rPr>
          <w:szCs w:val="20"/>
          <w:lang w:val="ru-RU" w:bidi="ar-SA"/>
        </w:rPr>
        <w:t xml:space="preserve"> с билетом и для проезда на указанном месте</w:t>
      </w:r>
      <w:r w:rsidRPr="003F0428">
        <w:rPr>
          <w:szCs w:val="20"/>
          <w:lang w:bidi="ar-SA"/>
        </w:rPr>
        <w:t xml:space="preserve"> </w:t>
      </w:r>
      <w:r>
        <w:rPr>
          <w:szCs w:val="20"/>
          <w:lang w:val="ru-RU" w:bidi="ar-SA"/>
        </w:rPr>
        <w:t xml:space="preserve">в указанном вагоне. </w:t>
      </w:r>
    </w:p>
    <w:p w:rsidR="00655B4D" w:rsidRPr="006F5AA1" w:rsidDel="003F0428" w:rsidRDefault="00655B4D" w:rsidP="00655B4D">
      <w:pPr>
        <w:ind w:left="568" w:right="180"/>
        <w:rPr>
          <w:del w:id="478" w:author="Daniel Jvirblis" w:date="2021-12-01T07:01:00Z"/>
          <w:rFonts w:ascii="Arial" w:eastAsia="Times New Roman" w:hAnsi="Arial"/>
        </w:rPr>
      </w:pPr>
    </w:p>
    <w:p w:rsidR="00655B4D" w:rsidRPr="006F5AA1" w:rsidDel="003F0428" w:rsidRDefault="00655B4D" w:rsidP="00655B4D">
      <w:pPr>
        <w:ind w:left="568" w:right="180"/>
        <w:rPr>
          <w:del w:id="479" w:author="Daniel Jvirblis" w:date="2021-12-01T07:01:00Z"/>
          <w:rFonts w:ascii="Arial" w:eastAsia="Times New Roman" w:hAnsi="Arial"/>
        </w:rPr>
        <w:pPrChange w:id="480" w:author="Daniel Jvirblis" w:date="2021-12-01T07:01:00Z">
          <w:pPr>
            <w:spacing w:line="381" w:lineRule="exact"/>
          </w:pPr>
        </w:pPrChange>
      </w:pPr>
    </w:p>
    <w:p w:rsidR="00655B4D" w:rsidRPr="006F5AA1" w:rsidRDefault="00655B4D" w:rsidP="00655B4D">
      <w:pPr>
        <w:spacing w:line="237" w:lineRule="auto"/>
        <w:ind w:left="540"/>
        <w:jc w:val="both"/>
        <w:rPr>
          <w:rFonts w:ascii="Arial" w:eastAsia="Arial" w:hAnsi="Arial"/>
          <w:sz w:val="22"/>
        </w:rPr>
      </w:pPr>
      <w:r w:rsidRPr="006F5AA1">
        <w:rPr>
          <w:rFonts w:ascii="Arial" w:eastAsia="Arial" w:hAnsi="Arial"/>
          <w:sz w:val="22"/>
        </w:rPr>
        <w:t>Для некоторых спальных, кушетных</w:t>
      </w:r>
      <w:r>
        <w:rPr>
          <w:rFonts w:ascii="Arial" w:eastAsia="Arial" w:hAnsi="Arial"/>
          <w:sz w:val="22"/>
          <w:lang w:val="ru-RU"/>
        </w:rPr>
        <w:t>/плацкартных</w:t>
      </w:r>
      <w:r w:rsidRPr="006F5AA1">
        <w:rPr>
          <w:rFonts w:ascii="Arial" w:eastAsia="Arial" w:hAnsi="Arial"/>
          <w:sz w:val="22"/>
        </w:rPr>
        <w:t xml:space="preserve"> вагонов и вагонов c местами для сидения проездные </w:t>
      </w:r>
      <w:r>
        <w:rPr>
          <w:rFonts w:ascii="Arial" w:eastAsia="Arial" w:hAnsi="Arial"/>
          <w:sz w:val="22"/>
          <w:lang w:val="ru-RU"/>
        </w:rPr>
        <w:t>документы</w:t>
      </w:r>
      <w:r w:rsidRPr="006F5AA1">
        <w:rPr>
          <w:rFonts w:ascii="Arial" w:eastAsia="Arial" w:hAnsi="Arial"/>
          <w:sz w:val="22"/>
        </w:rPr>
        <w:t xml:space="preserve"> продаются только по глобальным ценам, включающим резервирование и доплату. Посадка в эти вагоны и высадка из них могут </w:t>
      </w:r>
      <w:r w:rsidRPr="006F5AA1">
        <w:rPr>
          <w:rFonts w:ascii="Arial" w:eastAsia="Arial" w:hAnsi="Arial"/>
          <w:sz w:val="22"/>
          <w:lang w:val="ru-RU"/>
        </w:rPr>
        <w:t xml:space="preserve">быть </w:t>
      </w:r>
      <w:r w:rsidRPr="006F5AA1">
        <w:rPr>
          <w:rFonts w:ascii="Arial" w:eastAsia="Arial" w:hAnsi="Arial"/>
          <w:sz w:val="22"/>
        </w:rPr>
        <w:t>огранич</w:t>
      </w:r>
      <w:r w:rsidRPr="006F5AA1">
        <w:rPr>
          <w:rFonts w:ascii="Arial" w:eastAsia="Arial" w:hAnsi="Arial"/>
          <w:sz w:val="22"/>
          <w:lang w:val="ru-RU"/>
        </w:rPr>
        <w:t>ены</w:t>
      </w:r>
      <w:r w:rsidRPr="006F5AA1">
        <w:rPr>
          <w:rFonts w:ascii="Arial" w:eastAsia="Arial" w:hAnsi="Arial"/>
          <w:sz w:val="22"/>
        </w:rPr>
        <w:t>.</w:t>
      </w:r>
    </w:p>
    <w:p w:rsidR="00655B4D" w:rsidRPr="006F5AA1" w:rsidRDefault="00655B4D" w:rsidP="00655B4D">
      <w:pPr>
        <w:spacing w:line="253" w:lineRule="exact"/>
        <w:rPr>
          <w:rFonts w:ascii="Arial" w:eastAsia="Times New Roman" w:hAnsi="Arial"/>
        </w:rPr>
      </w:pPr>
    </w:p>
    <w:p w:rsidR="00655B4D" w:rsidRPr="006F5AA1" w:rsidRDefault="00655B4D" w:rsidP="00655B4D">
      <w:pPr>
        <w:spacing w:line="0" w:lineRule="atLeast"/>
        <w:rPr>
          <w:rFonts w:ascii="Arial" w:eastAsia="Arial" w:hAnsi="Arial"/>
          <w:b/>
          <w:sz w:val="22"/>
        </w:rPr>
      </w:pPr>
      <w:r w:rsidRPr="006F5AA1">
        <w:rPr>
          <w:rFonts w:ascii="Arial" w:eastAsia="Arial" w:hAnsi="Arial"/>
          <w:b/>
          <w:sz w:val="22"/>
        </w:rPr>
        <w:t>50.2 Продажа плацкарт на спальные, кушетные</w:t>
      </w:r>
      <w:r w:rsidRPr="00923210">
        <w:rPr>
          <w:rFonts w:ascii="Arial" w:eastAsia="Arial" w:hAnsi="Arial"/>
          <w:b/>
          <w:bCs/>
          <w:sz w:val="22"/>
          <w:lang w:val="ru-RU"/>
          <w:rPrChange w:id="481" w:author="Daniel Jvirblis" w:date="2021-12-01T05:47:00Z">
            <w:rPr>
              <w:rFonts w:ascii="Arial" w:eastAsia="Arial" w:hAnsi="Arial"/>
              <w:sz w:val="22"/>
              <w:lang w:val="ru-RU"/>
            </w:rPr>
          </w:rPrChange>
        </w:rPr>
        <w:t>/плацкартные</w:t>
      </w:r>
      <w:r w:rsidRPr="006F5AA1">
        <w:rPr>
          <w:rFonts w:ascii="Arial" w:eastAsia="Arial" w:hAnsi="Arial"/>
          <w:b/>
          <w:sz w:val="22"/>
        </w:rPr>
        <w:t xml:space="preserve"> места или места для сидения</w:t>
      </w:r>
    </w:p>
    <w:p w:rsidR="00655B4D" w:rsidRPr="006F5AA1" w:rsidRDefault="00655B4D" w:rsidP="00655B4D">
      <w:pPr>
        <w:spacing w:line="4" w:lineRule="exact"/>
        <w:rPr>
          <w:rFonts w:ascii="Arial" w:eastAsia="Times New Roman" w:hAnsi="Arial"/>
        </w:rPr>
      </w:pPr>
    </w:p>
    <w:p w:rsidR="00655B4D" w:rsidRPr="006F5AA1" w:rsidRDefault="00655B4D" w:rsidP="00655B4D">
      <w:pPr>
        <w:spacing w:line="0" w:lineRule="atLeast"/>
        <w:ind w:left="540"/>
        <w:rPr>
          <w:rFonts w:ascii="Arial" w:eastAsia="Arial" w:hAnsi="Arial"/>
          <w:sz w:val="22"/>
        </w:rPr>
      </w:pPr>
      <w:r w:rsidRPr="006F5AA1">
        <w:rPr>
          <w:rFonts w:ascii="Arial" w:eastAsia="Arial" w:hAnsi="Arial"/>
          <w:sz w:val="22"/>
        </w:rPr>
        <w:t>Сроки начала продажи плацкарт зависят от правил перевозчика на месте отправления.</w:t>
      </w:r>
    </w:p>
    <w:p w:rsidR="00655B4D" w:rsidRPr="006F5AA1" w:rsidRDefault="00655B4D" w:rsidP="00655B4D">
      <w:pPr>
        <w:spacing w:line="249" w:lineRule="exact"/>
        <w:rPr>
          <w:rFonts w:ascii="Arial" w:eastAsia="Times New Roman" w:hAnsi="Arial"/>
        </w:rPr>
      </w:pPr>
    </w:p>
    <w:p w:rsidR="00655B4D" w:rsidRPr="000755A1" w:rsidRDefault="00655B4D" w:rsidP="00655B4D">
      <w:pPr>
        <w:spacing w:line="0" w:lineRule="atLeast"/>
        <w:rPr>
          <w:rFonts w:ascii="Arial" w:eastAsia="Arial" w:hAnsi="Arial"/>
          <w:b/>
          <w:sz w:val="22"/>
          <w:lang w:val="ru-RU"/>
        </w:rPr>
      </w:pPr>
      <w:r w:rsidRPr="006F5AA1">
        <w:rPr>
          <w:rFonts w:ascii="Arial" w:eastAsia="Arial" w:hAnsi="Arial"/>
          <w:b/>
          <w:sz w:val="22"/>
        </w:rPr>
        <w:t xml:space="preserve">50.3 Классы вагонов и проездные </w:t>
      </w:r>
      <w:r>
        <w:rPr>
          <w:rFonts w:ascii="Arial" w:eastAsia="Arial" w:hAnsi="Arial"/>
          <w:b/>
          <w:sz w:val="22"/>
          <w:lang w:val="ru-RU"/>
        </w:rPr>
        <w:t>документы</w:t>
      </w:r>
    </w:p>
    <w:p w:rsidR="00655B4D" w:rsidRPr="006F5AA1" w:rsidRDefault="00655B4D" w:rsidP="00655B4D">
      <w:pPr>
        <w:spacing w:line="12" w:lineRule="exact"/>
        <w:rPr>
          <w:rFonts w:ascii="Arial" w:eastAsia="Times New Roman" w:hAnsi="Arial"/>
        </w:rPr>
      </w:pPr>
    </w:p>
    <w:p w:rsidR="00655B4D" w:rsidRPr="006F5AA1" w:rsidRDefault="00655B4D" w:rsidP="00655B4D">
      <w:pPr>
        <w:spacing w:line="235" w:lineRule="auto"/>
        <w:ind w:left="540"/>
        <w:jc w:val="both"/>
        <w:rPr>
          <w:rFonts w:ascii="Arial" w:eastAsia="Arial" w:hAnsi="Arial"/>
          <w:sz w:val="22"/>
        </w:rPr>
      </w:pPr>
      <w:r w:rsidRPr="006F5AA1">
        <w:rPr>
          <w:rFonts w:ascii="Arial" w:eastAsia="Arial" w:hAnsi="Arial"/>
          <w:sz w:val="22"/>
        </w:rPr>
        <w:t>Билеты на спальные, кушетные</w:t>
      </w:r>
      <w:r>
        <w:rPr>
          <w:rFonts w:ascii="Arial" w:eastAsia="Arial" w:hAnsi="Arial"/>
          <w:sz w:val="22"/>
          <w:lang w:val="ru-RU"/>
        </w:rPr>
        <w:t>/плацкартные</w:t>
      </w:r>
      <w:r w:rsidRPr="006F5AA1">
        <w:rPr>
          <w:rFonts w:ascii="Arial" w:eastAsia="Arial" w:hAnsi="Arial"/>
          <w:sz w:val="22"/>
        </w:rPr>
        <w:t xml:space="preserve"> места или места для сидения выдаются в зависимости от </w:t>
      </w:r>
      <w:r w:rsidRPr="006F5AA1">
        <w:rPr>
          <w:rFonts w:ascii="Arial" w:eastAsia="Arial" w:hAnsi="Arial"/>
          <w:sz w:val="22"/>
          <w:lang w:val="ru-RU"/>
        </w:rPr>
        <w:t xml:space="preserve">наличия свободных мест в </w:t>
      </w:r>
      <w:r w:rsidRPr="006F5AA1">
        <w:rPr>
          <w:rFonts w:ascii="Arial" w:eastAsia="Arial" w:hAnsi="Arial"/>
          <w:sz w:val="22"/>
        </w:rPr>
        <w:t>вагон</w:t>
      </w:r>
      <w:r w:rsidRPr="006F5AA1">
        <w:rPr>
          <w:rFonts w:ascii="Arial" w:eastAsia="Arial" w:hAnsi="Arial"/>
          <w:sz w:val="22"/>
          <w:lang w:val="ru-RU"/>
        </w:rPr>
        <w:t>ах</w:t>
      </w:r>
      <w:r w:rsidRPr="006F5AA1">
        <w:rPr>
          <w:rFonts w:ascii="Arial" w:eastAsia="Arial" w:hAnsi="Arial"/>
          <w:sz w:val="22"/>
        </w:rPr>
        <w:t xml:space="preserve"> 1-ого и 2-ого класса.</w:t>
      </w:r>
    </w:p>
    <w:p w:rsidR="00655B4D" w:rsidRPr="006F5AA1" w:rsidRDefault="00655B4D" w:rsidP="00655B4D">
      <w:pPr>
        <w:spacing w:line="263" w:lineRule="exact"/>
        <w:rPr>
          <w:rFonts w:ascii="Arial" w:eastAsia="Times New Roman" w:hAnsi="Arial"/>
        </w:rPr>
      </w:pPr>
    </w:p>
    <w:p w:rsidR="00655B4D" w:rsidRPr="006F5AA1" w:rsidRDefault="00655B4D" w:rsidP="00655B4D">
      <w:pPr>
        <w:spacing w:line="238" w:lineRule="auto"/>
        <w:ind w:left="540"/>
        <w:jc w:val="both"/>
        <w:rPr>
          <w:rFonts w:ascii="Arial" w:eastAsia="Arial" w:hAnsi="Arial"/>
          <w:sz w:val="22"/>
        </w:rPr>
      </w:pPr>
      <w:r w:rsidRPr="006F5AA1">
        <w:rPr>
          <w:rFonts w:ascii="Arial" w:eastAsia="Arial" w:hAnsi="Arial"/>
          <w:sz w:val="22"/>
        </w:rPr>
        <w:t xml:space="preserve">Для каждого резервирования в ночном поезде необходим проездной </w:t>
      </w:r>
      <w:r>
        <w:rPr>
          <w:rFonts w:ascii="Arial" w:eastAsia="Arial" w:hAnsi="Arial"/>
          <w:sz w:val="22"/>
          <w:lang w:val="ru-RU"/>
        </w:rPr>
        <w:t>документ</w:t>
      </w:r>
      <w:r w:rsidRPr="006F5AA1">
        <w:rPr>
          <w:rFonts w:ascii="Arial" w:eastAsia="Arial" w:hAnsi="Arial"/>
          <w:sz w:val="22"/>
        </w:rPr>
        <w:t xml:space="preserve"> (нормальная цена, спецпредложения) на соответствующий вид поезда и класс вагона </w:t>
      </w:r>
      <w:r w:rsidRPr="006F5AA1">
        <w:rPr>
          <w:rFonts w:ascii="Arial" w:eastAsia="Arial" w:hAnsi="Arial"/>
          <w:sz w:val="22"/>
        </w:rPr>
        <w:lastRenderedPageBreak/>
        <w:t>для спального, кушетного</w:t>
      </w:r>
      <w:r>
        <w:rPr>
          <w:rFonts w:ascii="Arial" w:eastAsia="Arial" w:hAnsi="Arial"/>
          <w:sz w:val="22"/>
          <w:lang w:val="ru-RU"/>
        </w:rPr>
        <w:t>/плацкартного</w:t>
      </w:r>
      <w:r w:rsidRPr="006F5AA1">
        <w:rPr>
          <w:rFonts w:ascii="Arial" w:eastAsia="Arial" w:hAnsi="Arial"/>
          <w:sz w:val="22"/>
        </w:rPr>
        <w:t xml:space="preserve"> или вагона с местами для сидения, курсирующего по данному маршруту, согласно следующей таблице:</w:t>
      </w:r>
    </w:p>
    <w:p w:rsidR="00655B4D" w:rsidRDefault="00655B4D" w:rsidP="00655B4D">
      <w:pPr>
        <w:spacing w:line="237" w:lineRule="exact"/>
        <w:rPr>
          <w:rFonts w:ascii="Arial" w:eastAsia="Times New Roman" w:hAnsi="Arial"/>
        </w:rPr>
      </w:pPr>
    </w:p>
    <w:tbl>
      <w:tblPr>
        <w:tblW w:w="0" w:type="auto"/>
        <w:tblInd w:w="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2810"/>
        <w:gridCol w:w="2148"/>
        <w:gridCol w:w="1859"/>
        <w:gridCol w:w="1956"/>
      </w:tblGrid>
      <w:tr w:rsidR="00655B4D" w:rsidTr="00743ABE"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</w:tcPr>
          <w:p w:rsidR="00655B4D" w:rsidRPr="007175C4" w:rsidRDefault="00655B4D" w:rsidP="00743ABE">
            <w:pPr>
              <w:spacing w:line="237" w:lineRule="exact"/>
              <w:rPr>
                <w:rFonts w:ascii="Arial" w:eastAsia="Times New Roman" w:hAnsi="Arial"/>
              </w:rPr>
            </w:pPr>
            <w:r w:rsidRPr="007175C4">
              <w:rPr>
                <w:rFonts w:ascii="Arial" w:eastAsia="Arial" w:hAnsi="Arial"/>
                <w:b/>
                <w:sz w:val="22"/>
              </w:rPr>
              <w:t>Класс вагона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55B4D" w:rsidRPr="007175C4" w:rsidRDefault="00655B4D" w:rsidP="00743ABE">
            <w:pPr>
              <w:spacing w:line="0" w:lineRule="atLeast"/>
              <w:ind w:left="280"/>
              <w:rPr>
                <w:rFonts w:ascii="Arial" w:eastAsia="Times New Roman" w:hAnsi="Arial"/>
              </w:rPr>
            </w:pPr>
            <w:r w:rsidRPr="007175C4">
              <w:rPr>
                <w:rFonts w:ascii="Arial" w:eastAsia="Arial" w:hAnsi="Arial"/>
                <w:b/>
                <w:sz w:val="22"/>
              </w:rPr>
              <w:t>Мест в одном купе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:rsidR="00655B4D" w:rsidRPr="007175C4" w:rsidRDefault="00655B4D" w:rsidP="00743ABE">
            <w:pPr>
              <w:spacing w:line="237" w:lineRule="exact"/>
              <w:rPr>
                <w:rFonts w:ascii="Arial" w:eastAsia="Times New Roman" w:hAnsi="Arial"/>
              </w:rPr>
            </w:pPr>
            <w:r w:rsidRPr="007175C4">
              <w:rPr>
                <w:rFonts w:ascii="Arial" w:eastAsia="Arial" w:hAnsi="Arial"/>
                <w:b/>
                <w:sz w:val="22"/>
              </w:rPr>
              <w:t>Класс купе</w:t>
            </w:r>
          </w:p>
        </w:tc>
        <w:tc>
          <w:tcPr>
            <w:tcW w:w="2122" w:type="dxa"/>
            <w:tcBorders>
              <w:bottom w:val="single" w:sz="4" w:space="0" w:color="auto"/>
            </w:tcBorders>
            <w:shd w:val="clear" w:color="auto" w:fill="auto"/>
          </w:tcPr>
          <w:p w:rsidR="00655B4D" w:rsidRPr="000755A1" w:rsidRDefault="00655B4D" w:rsidP="00743ABE">
            <w:pPr>
              <w:spacing w:line="237" w:lineRule="exact"/>
              <w:rPr>
                <w:rFonts w:ascii="Arial" w:eastAsia="Times New Roman" w:hAnsi="Arial"/>
                <w:lang w:val="ru-RU"/>
              </w:rPr>
            </w:pPr>
            <w:r w:rsidRPr="007175C4">
              <w:rPr>
                <w:rFonts w:ascii="Arial" w:eastAsia="Arial" w:hAnsi="Arial"/>
                <w:b/>
                <w:sz w:val="22"/>
              </w:rPr>
              <w:t xml:space="preserve">Проездной </w:t>
            </w:r>
            <w:r>
              <w:rPr>
                <w:rFonts w:ascii="Arial" w:eastAsia="Arial" w:hAnsi="Arial"/>
                <w:b/>
                <w:sz w:val="22"/>
                <w:lang w:val="ru-RU"/>
              </w:rPr>
              <w:t>документ</w:t>
            </w:r>
          </w:p>
        </w:tc>
      </w:tr>
      <w:tr w:rsidR="00655B4D" w:rsidTr="00743ABE">
        <w:tc>
          <w:tcPr>
            <w:tcW w:w="2835" w:type="dxa"/>
            <w:tcBorders>
              <w:bottom w:val="nil"/>
            </w:tcBorders>
            <w:shd w:val="clear" w:color="auto" w:fill="auto"/>
          </w:tcPr>
          <w:p w:rsidR="00655B4D" w:rsidRPr="007175C4" w:rsidRDefault="00655B4D" w:rsidP="00743ABE">
            <w:pPr>
              <w:spacing w:line="237" w:lineRule="exact"/>
              <w:rPr>
                <w:rFonts w:ascii="Arial" w:eastAsia="Times New Roman" w:hAnsi="Arial"/>
                <w:u w:val="single"/>
              </w:rPr>
            </w:pPr>
            <w:r w:rsidRPr="007175C4">
              <w:rPr>
                <w:rFonts w:ascii="Arial" w:eastAsia="Arial" w:hAnsi="Arial"/>
                <w:b/>
                <w:sz w:val="22"/>
                <w:u w:val="single"/>
              </w:rPr>
              <w:t>Спальный вагон</w:t>
            </w:r>
          </w:p>
        </w:tc>
        <w:tc>
          <w:tcPr>
            <w:tcW w:w="2410" w:type="dxa"/>
            <w:tcBorders>
              <w:bottom w:val="nil"/>
            </w:tcBorders>
            <w:shd w:val="clear" w:color="auto" w:fill="auto"/>
          </w:tcPr>
          <w:p w:rsidR="00655B4D" w:rsidRPr="007175C4" w:rsidRDefault="00655B4D" w:rsidP="00743ABE">
            <w:pPr>
              <w:spacing w:line="237" w:lineRule="exact"/>
              <w:rPr>
                <w:rFonts w:ascii="Arial" w:eastAsia="Times New Roman" w:hAnsi="Arial"/>
              </w:rPr>
            </w:pPr>
          </w:p>
        </w:tc>
        <w:tc>
          <w:tcPr>
            <w:tcW w:w="1985" w:type="dxa"/>
            <w:tcBorders>
              <w:bottom w:val="nil"/>
            </w:tcBorders>
            <w:shd w:val="clear" w:color="auto" w:fill="auto"/>
          </w:tcPr>
          <w:p w:rsidR="00655B4D" w:rsidRPr="007175C4" w:rsidRDefault="00655B4D" w:rsidP="00743ABE">
            <w:pPr>
              <w:spacing w:line="237" w:lineRule="exact"/>
              <w:rPr>
                <w:rFonts w:ascii="Arial" w:eastAsia="Times New Roman" w:hAnsi="Arial"/>
              </w:rPr>
            </w:pPr>
          </w:p>
        </w:tc>
        <w:tc>
          <w:tcPr>
            <w:tcW w:w="2122" w:type="dxa"/>
            <w:tcBorders>
              <w:bottom w:val="nil"/>
            </w:tcBorders>
            <w:shd w:val="clear" w:color="auto" w:fill="auto"/>
          </w:tcPr>
          <w:p w:rsidR="00655B4D" w:rsidRPr="007175C4" w:rsidRDefault="00655B4D" w:rsidP="00743ABE">
            <w:pPr>
              <w:spacing w:line="237" w:lineRule="exact"/>
              <w:rPr>
                <w:rFonts w:ascii="Arial" w:eastAsia="Times New Roman" w:hAnsi="Arial"/>
              </w:rPr>
            </w:pPr>
          </w:p>
        </w:tc>
      </w:tr>
      <w:tr w:rsidR="00655B4D" w:rsidTr="00743ABE">
        <w:tc>
          <w:tcPr>
            <w:tcW w:w="2835" w:type="dxa"/>
            <w:tcBorders>
              <w:top w:val="nil"/>
              <w:bottom w:val="nil"/>
            </w:tcBorders>
            <w:shd w:val="clear" w:color="auto" w:fill="auto"/>
          </w:tcPr>
          <w:p w:rsidR="00655B4D" w:rsidRPr="007175C4" w:rsidRDefault="00655B4D" w:rsidP="00743ABE">
            <w:pPr>
              <w:spacing w:line="237" w:lineRule="exact"/>
              <w:rPr>
                <w:rFonts w:ascii="Arial" w:eastAsia="Times New Roman" w:hAnsi="Arial"/>
              </w:rPr>
            </w:pPr>
            <w:r w:rsidRPr="007175C4">
              <w:rPr>
                <w:rFonts w:ascii="Arial" w:eastAsia="Arial" w:hAnsi="Arial"/>
                <w:sz w:val="22"/>
              </w:rPr>
              <w:t>Четырехместный</w:t>
            </w:r>
          </w:p>
        </w:tc>
        <w:tc>
          <w:tcPr>
            <w:tcW w:w="2410" w:type="dxa"/>
            <w:tcBorders>
              <w:top w:val="nil"/>
              <w:bottom w:val="nil"/>
            </w:tcBorders>
            <w:shd w:val="clear" w:color="auto" w:fill="auto"/>
          </w:tcPr>
          <w:p w:rsidR="00655B4D" w:rsidRPr="007175C4" w:rsidRDefault="00655B4D" w:rsidP="00743ABE">
            <w:pPr>
              <w:spacing w:line="237" w:lineRule="exact"/>
              <w:jc w:val="center"/>
              <w:rPr>
                <w:rFonts w:ascii="Arial" w:eastAsia="Times New Roman" w:hAnsi="Arial"/>
              </w:rPr>
            </w:pPr>
            <w:r w:rsidRPr="007175C4">
              <w:rPr>
                <w:rFonts w:ascii="Arial" w:eastAsia="Times New Roman" w:hAnsi="Arial"/>
              </w:rPr>
              <w:t>4</w:t>
            </w: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655B4D" w:rsidRPr="007175C4" w:rsidRDefault="00655B4D" w:rsidP="00743ABE">
            <w:pPr>
              <w:spacing w:line="237" w:lineRule="exact"/>
              <w:rPr>
                <w:rFonts w:ascii="Arial" w:eastAsia="Times New Roman" w:hAnsi="Arial"/>
              </w:rPr>
            </w:pPr>
            <w:r w:rsidRPr="007175C4">
              <w:rPr>
                <w:rFonts w:ascii="Arial" w:eastAsia="Arial" w:hAnsi="Arial"/>
                <w:sz w:val="22"/>
              </w:rPr>
              <w:t>«Quadruple» 2/4</w:t>
            </w:r>
          </w:p>
        </w:tc>
        <w:tc>
          <w:tcPr>
            <w:tcW w:w="2122" w:type="dxa"/>
            <w:tcBorders>
              <w:top w:val="nil"/>
              <w:bottom w:val="nil"/>
            </w:tcBorders>
            <w:shd w:val="clear" w:color="auto" w:fill="auto"/>
          </w:tcPr>
          <w:p w:rsidR="00655B4D" w:rsidRPr="007175C4" w:rsidRDefault="00655B4D" w:rsidP="00743ABE">
            <w:pPr>
              <w:spacing w:line="237" w:lineRule="exact"/>
              <w:rPr>
                <w:rFonts w:ascii="Arial" w:eastAsia="Times New Roman" w:hAnsi="Arial"/>
              </w:rPr>
            </w:pPr>
            <w:r w:rsidRPr="007175C4">
              <w:rPr>
                <w:rFonts w:ascii="Arial" w:eastAsia="Arial" w:hAnsi="Arial"/>
                <w:sz w:val="22"/>
              </w:rPr>
              <w:t>2 класс</w:t>
            </w:r>
          </w:p>
        </w:tc>
      </w:tr>
      <w:tr w:rsidR="00655B4D" w:rsidTr="00743ABE">
        <w:tc>
          <w:tcPr>
            <w:tcW w:w="2835" w:type="dxa"/>
            <w:tcBorders>
              <w:top w:val="nil"/>
              <w:bottom w:val="nil"/>
            </w:tcBorders>
            <w:shd w:val="clear" w:color="auto" w:fill="auto"/>
          </w:tcPr>
          <w:p w:rsidR="00655B4D" w:rsidRPr="007175C4" w:rsidRDefault="00655B4D" w:rsidP="00743ABE">
            <w:pPr>
              <w:spacing w:line="237" w:lineRule="exact"/>
              <w:rPr>
                <w:rFonts w:ascii="Arial" w:eastAsia="Times New Roman" w:hAnsi="Arial"/>
              </w:rPr>
            </w:pPr>
            <w:r w:rsidRPr="007175C4">
              <w:rPr>
                <w:rFonts w:ascii="Arial" w:eastAsia="Arial" w:hAnsi="Arial"/>
                <w:sz w:val="22"/>
              </w:rPr>
              <w:t>Трехместный</w:t>
            </w:r>
          </w:p>
        </w:tc>
        <w:tc>
          <w:tcPr>
            <w:tcW w:w="2410" w:type="dxa"/>
            <w:tcBorders>
              <w:top w:val="nil"/>
              <w:bottom w:val="nil"/>
            </w:tcBorders>
            <w:shd w:val="clear" w:color="auto" w:fill="auto"/>
          </w:tcPr>
          <w:p w:rsidR="00655B4D" w:rsidRPr="007175C4" w:rsidRDefault="00655B4D" w:rsidP="00743ABE">
            <w:pPr>
              <w:spacing w:line="237" w:lineRule="exact"/>
              <w:jc w:val="center"/>
              <w:rPr>
                <w:rFonts w:ascii="Arial" w:eastAsia="Times New Roman" w:hAnsi="Arial"/>
              </w:rPr>
            </w:pPr>
            <w:r w:rsidRPr="007175C4">
              <w:rPr>
                <w:rFonts w:ascii="Arial" w:eastAsia="Times New Roman" w:hAnsi="Arial"/>
              </w:rPr>
              <w:t>3</w:t>
            </w: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655B4D" w:rsidRPr="007175C4" w:rsidRDefault="00655B4D" w:rsidP="00743ABE">
            <w:pPr>
              <w:spacing w:line="237" w:lineRule="exact"/>
              <w:rPr>
                <w:rFonts w:ascii="Arial" w:eastAsia="Times New Roman" w:hAnsi="Arial"/>
              </w:rPr>
            </w:pPr>
            <w:r w:rsidRPr="007175C4">
              <w:rPr>
                <w:rFonts w:ascii="Arial" w:eastAsia="Arial" w:hAnsi="Arial"/>
                <w:sz w:val="22"/>
              </w:rPr>
              <w:t>«Triple» 2/3</w:t>
            </w:r>
          </w:p>
        </w:tc>
        <w:tc>
          <w:tcPr>
            <w:tcW w:w="2122" w:type="dxa"/>
            <w:tcBorders>
              <w:top w:val="nil"/>
              <w:bottom w:val="nil"/>
            </w:tcBorders>
            <w:shd w:val="clear" w:color="auto" w:fill="auto"/>
          </w:tcPr>
          <w:p w:rsidR="00655B4D" w:rsidRPr="007175C4" w:rsidRDefault="00655B4D" w:rsidP="00743ABE">
            <w:pPr>
              <w:spacing w:line="237" w:lineRule="exact"/>
              <w:rPr>
                <w:rFonts w:ascii="Arial" w:eastAsia="Times New Roman" w:hAnsi="Arial"/>
              </w:rPr>
            </w:pPr>
            <w:r w:rsidRPr="007175C4">
              <w:rPr>
                <w:rFonts w:ascii="Arial" w:eastAsia="Arial" w:hAnsi="Arial"/>
                <w:sz w:val="22"/>
              </w:rPr>
              <w:t>2 класс</w:t>
            </w:r>
          </w:p>
        </w:tc>
      </w:tr>
      <w:tr w:rsidR="00655B4D" w:rsidTr="00743ABE">
        <w:tc>
          <w:tcPr>
            <w:tcW w:w="2835" w:type="dxa"/>
            <w:tcBorders>
              <w:top w:val="nil"/>
              <w:bottom w:val="nil"/>
            </w:tcBorders>
            <w:shd w:val="clear" w:color="auto" w:fill="auto"/>
          </w:tcPr>
          <w:p w:rsidR="00655B4D" w:rsidRPr="007175C4" w:rsidRDefault="00655B4D" w:rsidP="00743ABE">
            <w:pPr>
              <w:spacing w:line="237" w:lineRule="exact"/>
              <w:rPr>
                <w:rFonts w:ascii="Arial" w:eastAsia="Times New Roman" w:hAnsi="Arial"/>
              </w:rPr>
            </w:pPr>
            <w:r w:rsidRPr="007175C4">
              <w:rPr>
                <w:rFonts w:ascii="Arial" w:eastAsia="Arial" w:hAnsi="Arial"/>
                <w:sz w:val="22"/>
              </w:rPr>
              <w:t>Двухместный</w:t>
            </w:r>
          </w:p>
        </w:tc>
        <w:tc>
          <w:tcPr>
            <w:tcW w:w="2410" w:type="dxa"/>
            <w:tcBorders>
              <w:top w:val="nil"/>
              <w:bottom w:val="nil"/>
            </w:tcBorders>
            <w:shd w:val="clear" w:color="auto" w:fill="auto"/>
          </w:tcPr>
          <w:p w:rsidR="00655B4D" w:rsidRPr="007175C4" w:rsidRDefault="00655B4D" w:rsidP="00743ABE">
            <w:pPr>
              <w:spacing w:line="237" w:lineRule="exact"/>
              <w:jc w:val="center"/>
              <w:rPr>
                <w:rFonts w:ascii="Arial" w:eastAsia="Times New Roman" w:hAnsi="Arial"/>
              </w:rPr>
            </w:pPr>
            <w:r w:rsidRPr="007175C4">
              <w:rPr>
                <w:rFonts w:ascii="Arial" w:eastAsia="Times New Roman" w:hAnsi="Arial"/>
              </w:rPr>
              <w:t>2</w:t>
            </w: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655B4D" w:rsidRPr="007175C4" w:rsidRDefault="00655B4D" w:rsidP="00743ABE">
            <w:pPr>
              <w:spacing w:line="237" w:lineRule="exact"/>
              <w:rPr>
                <w:rFonts w:ascii="Arial" w:eastAsia="Times New Roman" w:hAnsi="Arial"/>
              </w:rPr>
            </w:pPr>
            <w:r w:rsidRPr="007175C4">
              <w:rPr>
                <w:rFonts w:ascii="Arial" w:eastAsia="Arial" w:hAnsi="Arial"/>
                <w:sz w:val="22"/>
              </w:rPr>
              <w:t>Дубль1/2</w:t>
            </w:r>
          </w:p>
        </w:tc>
        <w:tc>
          <w:tcPr>
            <w:tcW w:w="2122" w:type="dxa"/>
            <w:tcBorders>
              <w:top w:val="nil"/>
              <w:bottom w:val="nil"/>
            </w:tcBorders>
            <w:shd w:val="clear" w:color="auto" w:fill="auto"/>
          </w:tcPr>
          <w:p w:rsidR="00655B4D" w:rsidRPr="007175C4" w:rsidRDefault="00655B4D" w:rsidP="00743ABE">
            <w:pPr>
              <w:spacing w:line="237" w:lineRule="exact"/>
              <w:rPr>
                <w:rFonts w:ascii="Arial" w:eastAsia="Times New Roman" w:hAnsi="Arial"/>
              </w:rPr>
            </w:pPr>
            <w:r w:rsidRPr="007175C4">
              <w:rPr>
                <w:rFonts w:ascii="Arial" w:eastAsia="Arial" w:hAnsi="Arial"/>
                <w:sz w:val="22"/>
              </w:rPr>
              <w:t>1 класс</w:t>
            </w:r>
          </w:p>
        </w:tc>
      </w:tr>
      <w:tr w:rsidR="00655B4D" w:rsidTr="00743ABE">
        <w:tc>
          <w:tcPr>
            <w:tcW w:w="2835" w:type="dxa"/>
            <w:tcBorders>
              <w:top w:val="nil"/>
              <w:bottom w:val="nil"/>
            </w:tcBorders>
            <w:shd w:val="clear" w:color="auto" w:fill="auto"/>
          </w:tcPr>
          <w:p w:rsidR="00655B4D" w:rsidRPr="007175C4" w:rsidRDefault="00655B4D" w:rsidP="00743ABE">
            <w:pPr>
              <w:spacing w:line="237" w:lineRule="exact"/>
              <w:rPr>
                <w:rFonts w:ascii="Arial" w:eastAsia="Times New Roman" w:hAnsi="Arial"/>
              </w:rPr>
            </w:pPr>
            <w:r w:rsidRPr="007175C4">
              <w:rPr>
                <w:rFonts w:ascii="Arial" w:eastAsia="Arial" w:hAnsi="Arial"/>
                <w:sz w:val="22"/>
              </w:rPr>
              <w:t>Одноместный</w:t>
            </w:r>
          </w:p>
        </w:tc>
        <w:tc>
          <w:tcPr>
            <w:tcW w:w="2410" w:type="dxa"/>
            <w:tcBorders>
              <w:top w:val="nil"/>
              <w:bottom w:val="nil"/>
            </w:tcBorders>
            <w:shd w:val="clear" w:color="auto" w:fill="auto"/>
          </w:tcPr>
          <w:p w:rsidR="00655B4D" w:rsidRPr="007175C4" w:rsidRDefault="00655B4D" w:rsidP="00743ABE">
            <w:pPr>
              <w:spacing w:line="237" w:lineRule="exact"/>
              <w:jc w:val="center"/>
              <w:rPr>
                <w:rFonts w:ascii="Arial" w:eastAsia="Times New Roman" w:hAnsi="Arial"/>
              </w:rPr>
            </w:pPr>
            <w:r w:rsidRPr="007175C4">
              <w:rPr>
                <w:rFonts w:ascii="Arial" w:eastAsia="Times New Roman" w:hAnsi="Arial"/>
              </w:rPr>
              <w:t>1</w:t>
            </w: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655B4D" w:rsidRPr="007175C4" w:rsidRDefault="00655B4D" w:rsidP="00743ABE">
            <w:pPr>
              <w:spacing w:line="237" w:lineRule="exact"/>
              <w:rPr>
                <w:rFonts w:ascii="Arial" w:eastAsia="Times New Roman" w:hAnsi="Arial"/>
              </w:rPr>
            </w:pPr>
            <w:r w:rsidRPr="007175C4">
              <w:rPr>
                <w:rFonts w:ascii="Arial" w:eastAsia="Arial" w:hAnsi="Arial"/>
                <w:sz w:val="22"/>
              </w:rPr>
              <w:t>Сингль 1/1</w:t>
            </w:r>
          </w:p>
        </w:tc>
        <w:tc>
          <w:tcPr>
            <w:tcW w:w="2122" w:type="dxa"/>
            <w:tcBorders>
              <w:top w:val="nil"/>
              <w:bottom w:val="nil"/>
            </w:tcBorders>
            <w:shd w:val="clear" w:color="auto" w:fill="auto"/>
          </w:tcPr>
          <w:p w:rsidR="00655B4D" w:rsidRPr="007175C4" w:rsidRDefault="00655B4D" w:rsidP="00743ABE">
            <w:pPr>
              <w:spacing w:line="237" w:lineRule="exact"/>
              <w:rPr>
                <w:rFonts w:ascii="Arial" w:eastAsia="Times New Roman" w:hAnsi="Arial"/>
              </w:rPr>
            </w:pPr>
            <w:r w:rsidRPr="007175C4">
              <w:rPr>
                <w:rFonts w:ascii="Arial" w:eastAsia="Arial" w:hAnsi="Arial"/>
                <w:sz w:val="22"/>
              </w:rPr>
              <w:t>1 класс</w:t>
            </w:r>
          </w:p>
        </w:tc>
      </w:tr>
      <w:tr w:rsidR="00655B4D" w:rsidTr="00743ABE">
        <w:tc>
          <w:tcPr>
            <w:tcW w:w="2835" w:type="dxa"/>
            <w:tcBorders>
              <w:top w:val="nil"/>
              <w:bottom w:val="nil"/>
            </w:tcBorders>
            <w:shd w:val="clear" w:color="auto" w:fill="auto"/>
          </w:tcPr>
          <w:p w:rsidR="00655B4D" w:rsidRPr="007175C4" w:rsidRDefault="00655B4D" w:rsidP="00743ABE">
            <w:pPr>
              <w:spacing w:line="237" w:lineRule="exact"/>
              <w:rPr>
                <w:rFonts w:ascii="Arial" w:eastAsia="Times New Roman" w:hAnsi="Arial"/>
              </w:rPr>
            </w:pPr>
            <w:r w:rsidRPr="007175C4">
              <w:rPr>
                <w:rFonts w:ascii="Arial" w:eastAsia="Arial" w:hAnsi="Arial"/>
                <w:sz w:val="22"/>
              </w:rPr>
              <w:t>«Business»</w:t>
            </w:r>
          </w:p>
        </w:tc>
        <w:tc>
          <w:tcPr>
            <w:tcW w:w="2410" w:type="dxa"/>
            <w:tcBorders>
              <w:top w:val="nil"/>
              <w:bottom w:val="nil"/>
            </w:tcBorders>
            <w:shd w:val="clear" w:color="auto" w:fill="auto"/>
          </w:tcPr>
          <w:p w:rsidR="00655B4D" w:rsidRPr="007175C4" w:rsidRDefault="00655B4D" w:rsidP="00743ABE">
            <w:pPr>
              <w:spacing w:line="237" w:lineRule="exact"/>
              <w:jc w:val="center"/>
              <w:rPr>
                <w:rFonts w:ascii="Arial" w:eastAsia="Times New Roman" w:hAnsi="Arial"/>
              </w:rPr>
            </w:pPr>
            <w:r w:rsidRPr="007175C4">
              <w:rPr>
                <w:rFonts w:ascii="Arial" w:eastAsia="Times New Roman" w:hAnsi="Arial"/>
              </w:rPr>
              <w:t>2</w:t>
            </w: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655B4D" w:rsidRPr="007175C4" w:rsidRDefault="00655B4D" w:rsidP="00743ABE">
            <w:pPr>
              <w:spacing w:line="237" w:lineRule="exact"/>
              <w:rPr>
                <w:rFonts w:ascii="Arial" w:eastAsia="Times New Roman" w:hAnsi="Arial"/>
              </w:rPr>
            </w:pPr>
            <w:r w:rsidRPr="007175C4">
              <w:rPr>
                <w:rFonts w:ascii="Arial" w:eastAsia="Arial" w:hAnsi="Arial"/>
                <w:sz w:val="22"/>
              </w:rPr>
              <w:t>Дубль 1/2</w:t>
            </w:r>
          </w:p>
        </w:tc>
        <w:tc>
          <w:tcPr>
            <w:tcW w:w="2122" w:type="dxa"/>
            <w:tcBorders>
              <w:top w:val="nil"/>
              <w:bottom w:val="nil"/>
            </w:tcBorders>
            <w:shd w:val="clear" w:color="auto" w:fill="auto"/>
          </w:tcPr>
          <w:p w:rsidR="00655B4D" w:rsidRPr="007175C4" w:rsidRDefault="00655B4D" w:rsidP="00743ABE">
            <w:pPr>
              <w:spacing w:line="237" w:lineRule="exact"/>
              <w:rPr>
                <w:rFonts w:ascii="Arial" w:eastAsia="Times New Roman" w:hAnsi="Arial"/>
              </w:rPr>
            </w:pPr>
            <w:r w:rsidRPr="007175C4">
              <w:rPr>
                <w:rFonts w:ascii="Arial" w:eastAsia="Arial" w:hAnsi="Arial"/>
                <w:sz w:val="22"/>
              </w:rPr>
              <w:t>1 класс</w:t>
            </w:r>
          </w:p>
        </w:tc>
      </w:tr>
      <w:tr w:rsidR="00655B4D" w:rsidTr="00743ABE">
        <w:tc>
          <w:tcPr>
            <w:tcW w:w="2835" w:type="dxa"/>
            <w:tcBorders>
              <w:top w:val="nil"/>
              <w:bottom w:val="nil"/>
            </w:tcBorders>
            <w:shd w:val="clear" w:color="auto" w:fill="auto"/>
          </w:tcPr>
          <w:p w:rsidR="00655B4D" w:rsidRPr="007175C4" w:rsidRDefault="00655B4D" w:rsidP="00743ABE">
            <w:pPr>
              <w:spacing w:line="237" w:lineRule="exact"/>
              <w:rPr>
                <w:rFonts w:ascii="Arial" w:eastAsia="Times New Roman" w:hAnsi="Arial"/>
              </w:rPr>
            </w:pPr>
            <w:r w:rsidRPr="007175C4">
              <w:rPr>
                <w:rFonts w:ascii="Arial" w:eastAsia="Arial" w:hAnsi="Arial"/>
                <w:sz w:val="22"/>
              </w:rPr>
              <w:t>«Business»</w:t>
            </w:r>
          </w:p>
        </w:tc>
        <w:tc>
          <w:tcPr>
            <w:tcW w:w="2410" w:type="dxa"/>
            <w:tcBorders>
              <w:top w:val="nil"/>
              <w:bottom w:val="nil"/>
            </w:tcBorders>
            <w:shd w:val="clear" w:color="auto" w:fill="auto"/>
          </w:tcPr>
          <w:p w:rsidR="00655B4D" w:rsidRPr="007175C4" w:rsidRDefault="00655B4D" w:rsidP="00743ABE">
            <w:pPr>
              <w:spacing w:line="237" w:lineRule="exact"/>
              <w:jc w:val="center"/>
              <w:rPr>
                <w:rFonts w:ascii="Arial" w:eastAsia="Times New Roman" w:hAnsi="Arial"/>
              </w:rPr>
            </w:pPr>
            <w:r w:rsidRPr="007175C4">
              <w:rPr>
                <w:rFonts w:ascii="Arial" w:eastAsia="Times New Roman" w:hAnsi="Arial"/>
              </w:rPr>
              <w:t>1</w:t>
            </w: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655B4D" w:rsidRPr="007175C4" w:rsidRDefault="00655B4D" w:rsidP="00743ABE">
            <w:pPr>
              <w:spacing w:line="237" w:lineRule="exact"/>
              <w:rPr>
                <w:rFonts w:ascii="Arial" w:eastAsia="Times New Roman" w:hAnsi="Arial"/>
              </w:rPr>
            </w:pPr>
            <w:r w:rsidRPr="007175C4">
              <w:rPr>
                <w:rFonts w:ascii="Arial" w:eastAsia="Arial" w:hAnsi="Arial"/>
                <w:sz w:val="22"/>
              </w:rPr>
              <w:t>Дубль 1/1</w:t>
            </w:r>
          </w:p>
        </w:tc>
        <w:tc>
          <w:tcPr>
            <w:tcW w:w="2122" w:type="dxa"/>
            <w:tcBorders>
              <w:top w:val="nil"/>
              <w:bottom w:val="nil"/>
            </w:tcBorders>
            <w:shd w:val="clear" w:color="auto" w:fill="auto"/>
          </w:tcPr>
          <w:p w:rsidR="00655B4D" w:rsidRPr="007175C4" w:rsidRDefault="00655B4D" w:rsidP="00743ABE">
            <w:pPr>
              <w:spacing w:line="237" w:lineRule="exact"/>
              <w:rPr>
                <w:rFonts w:ascii="Arial" w:eastAsia="Times New Roman" w:hAnsi="Arial"/>
              </w:rPr>
            </w:pPr>
            <w:r w:rsidRPr="007175C4">
              <w:rPr>
                <w:rFonts w:ascii="Arial" w:eastAsia="Arial" w:hAnsi="Arial"/>
                <w:sz w:val="22"/>
              </w:rPr>
              <w:t>1 класс</w:t>
            </w:r>
          </w:p>
        </w:tc>
      </w:tr>
      <w:tr w:rsidR="00655B4D" w:rsidTr="00743ABE">
        <w:tc>
          <w:tcPr>
            <w:tcW w:w="2835" w:type="dxa"/>
            <w:tcBorders>
              <w:top w:val="nil"/>
              <w:bottom w:val="nil"/>
            </w:tcBorders>
            <w:shd w:val="clear" w:color="auto" w:fill="auto"/>
          </w:tcPr>
          <w:p w:rsidR="00655B4D" w:rsidRPr="007175C4" w:rsidRDefault="00655B4D" w:rsidP="00743ABE">
            <w:pPr>
              <w:spacing w:line="237" w:lineRule="exact"/>
              <w:rPr>
                <w:rFonts w:ascii="Arial" w:eastAsia="Arial" w:hAnsi="Arial"/>
                <w:sz w:val="22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  <w:shd w:val="clear" w:color="auto" w:fill="auto"/>
          </w:tcPr>
          <w:p w:rsidR="00655B4D" w:rsidRPr="007175C4" w:rsidRDefault="00655B4D" w:rsidP="00743ABE">
            <w:pPr>
              <w:spacing w:line="237" w:lineRule="exact"/>
              <w:jc w:val="center"/>
              <w:rPr>
                <w:rFonts w:ascii="Arial" w:eastAsia="Times New Roman" w:hAnsi="Arial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655B4D" w:rsidRPr="007175C4" w:rsidRDefault="00655B4D" w:rsidP="00743ABE">
            <w:pPr>
              <w:spacing w:line="237" w:lineRule="exact"/>
              <w:rPr>
                <w:rFonts w:ascii="Arial" w:eastAsia="Arial" w:hAnsi="Arial"/>
                <w:sz w:val="22"/>
              </w:rPr>
            </w:pPr>
          </w:p>
        </w:tc>
        <w:tc>
          <w:tcPr>
            <w:tcW w:w="2122" w:type="dxa"/>
            <w:tcBorders>
              <w:top w:val="nil"/>
              <w:bottom w:val="nil"/>
            </w:tcBorders>
            <w:shd w:val="clear" w:color="auto" w:fill="auto"/>
          </w:tcPr>
          <w:p w:rsidR="00655B4D" w:rsidRPr="007175C4" w:rsidRDefault="00655B4D" w:rsidP="00743ABE">
            <w:pPr>
              <w:spacing w:line="237" w:lineRule="exact"/>
              <w:rPr>
                <w:rFonts w:ascii="Arial" w:eastAsia="Arial" w:hAnsi="Arial"/>
                <w:sz w:val="22"/>
              </w:rPr>
            </w:pPr>
          </w:p>
        </w:tc>
      </w:tr>
      <w:tr w:rsidR="00655B4D" w:rsidTr="00743ABE">
        <w:tc>
          <w:tcPr>
            <w:tcW w:w="2835" w:type="dxa"/>
            <w:tcBorders>
              <w:top w:val="nil"/>
              <w:bottom w:val="nil"/>
            </w:tcBorders>
            <w:shd w:val="clear" w:color="auto" w:fill="auto"/>
          </w:tcPr>
          <w:p w:rsidR="00655B4D" w:rsidRPr="007175C4" w:rsidRDefault="00655B4D" w:rsidP="00743ABE">
            <w:pPr>
              <w:spacing w:line="237" w:lineRule="exact"/>
              <w:rPr>
                <w:rFonts w:ascii="Arial" w:eastAsia="Arial" w:hAnsi="Arial"/>
                <w:sz w:val="22"/>
                <w:u w:val="single"/>
              </w:rPr>
            </w:pPr>
            <w:r w:rsidRPr="007175C4">
              <w:rPr>
                <w:rFonts w:ascii="Arial" w:eastAsia="Arial" w:hAnsi="Arial"/>
                <w:b/>
                <w:sz w:val="22"/>
                <w:u w:val="single"/>
              </w:rPr>
              <w:t>Кушетный</w:t>
            </w:r>
            <w:r>
              <w:rPr>
                <w:rFonts w:ascii="Arial" w:eastAsia="Arial" w:hAnsi="Arial"/>
                <w:b/>
                <w:sz w:val="22"/>
                <w:u w:val="single"/>
              </w:rPr>
              <w:t>/</w:t>
            </w:r>
            <w:r>
              <w:rPr>
                <w:rFonts w:ascii="Arial" w:eastAsia="Arial" w:hAnsi="Arial"/>
                <w:b/>
                <w:sz w:val="22"/>
                <w:u w:val="single"/>
                <w:lang w:val="ru-RU"/>
              </w:rPr>
              <w:t>плацкартный</w:t>
            </w:r>
            <w:r w:rsidRPr="007175C4">
              <w:rPr>
                <w:rFonts w:ascii="Arial" w:eastAsia="Arial" w:hAnsi="Arial"/>
                <w:b/>
                <w:sz w:val="22"/>
                <w:u w:val="single"/>
              </w:rPr>
              <w:t xml:space="preserve"> вагон</w:t>
            </w:r>
          </w:p>
        </w:tc>
        <w:tc>
          <w:tcPr>
            <w:tcW w:w="2410" w:type="dxa"/>
            <w:tcBorders>
              <w:top w:val="nil"/>
              <w:bottom w:val="nil"/>
            </w:tcBorders>
            <w:shd w:val="clear" w:color="auto" w:fill="auto"/>
          </w:tcPr>
          <w:p w:rsidR="00655B4D" w:rsidRPr="007175C4" w:rsidRDefault="00655B4D" w:rsidP="00743ABE">
            <w:pPr>
              <w:spacing w:line="237" w:lineRule="exact"/>
              <w:jc w:val="center"/>
              <w:rPr>
                <w:rFonts w:ascii="Arial" w:eastAsia="Times New Roman" w:hAnsi="Arial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655B4D" w:rsidRPr="007175C4" w:rsidRDefault="00655B4D" w:rsidP="00743ABE">
            <w:pPr>
              <w:spacing w:line="237" w:lineRule="exact"/>
              <w:rPr>
                <w:rFonts w:ascii="Arial" w:eastAsia="Arial" w:hAnsi="Arial"/>
                <w:sz w:val="22"/>
              </w:rPr>
            </w:pPr>
          </w:p>
        </w:tc>
        <w:tc>
          <w:tcPr>
            <w:tcW w:w="2122" w:type="dxa"/>
            <w:tcBorders>
              <w:top w:val="nil"/>
              <w:bottom w:val="nil"/>
            </w:tcBorders>
            <w:shd w:val="clear" w:color="auto" w:fill="auto"/>
          </w:tcPr>
          <w:p w:rsidR="00655B4D" w:rsidRPr="007175C4" w:rsidRDefault="00655B4D" w:rsidP="00743ABE">
            <w:pPr>
              <w:spacing w:line="237" w:lineRule="exact"/>
              <w:rPr>
                <w:rFonts w:ascii="Arial" w:eastAsia="Arial" w:hAnsi="Arial"/>
                <w:sz w:val="22"/>
              </w:rPr>
            </w:pPr>
          </w:p>
        </w:tc>
      </w:tr>
      <w:tr w:rsidR="00655B4D" w:rsidTr="00743ABE">
        <w:tc>
          <w:tcPr>
            <w:tcW w:w="2835" w:type="dxa"/>
            <w:tcBorders>
              <w:top w:val="nil"/>
              <w:bottom w:val="nil"/>
            </w:tcBorders>
            <w:shd w:val="clear" w:color="auto" w:fill="auto"/>
          </w:tcPr>
          <w:p w:rsidR="00655B4D" w:rsidRPr="007175C4" w:rsidRDefault="00655B4D" w:rsidP="00743ABE">
            <w:pPr>
              <w:spacing w:line="237" w:lineRule="exact"/>
              <w:rPr>
                <w:rFonts w:ascii="Arial" w:eastAsia="Arial" w:hAnsi="Arial"/>
                <w:sz w:val="22"/>
              </w:rPr>
            </w:pPr>
            <w:r w:rsidRPr="007175C4">
              <w:rPr>
                <w:rFonts w:ascii="Arial" w:eastAsia="Arial" w:hAnsi="Arial"/>
                <w:sz w:val="22"/>
              </w:rPr>
              <w:t>2 класс</w:t>
            </w:r>
          </w:p>
        </w:tc>
        <w:tc>
          <w:tcPr>
            <w:tcW w:w="2410" w:type="dxa"/>
            <w:tcBorders>
              <w:top w:val="nil"/>
              <w:bottom w:val="nil"/>
            </w:tcBorders>
            <w:shd w:val="clear" w:color="auto" w:fill="auto"/>
          </w:tcPr>
          <w:p w:rsidR="00655B4D" w:rsidRPr="007175C4" w:rsidRDefault="00655B4D" w:rsidP="00743ABE">
            <w:pPr>
              <w:spacing w:line="237" w:lineRule="exact"/>
              <w:jc w:val="center"/>
              <w:rPr>
                <w:rFonts w:ascii="Arial" w:eastAsia="Times New Roman" w:hAnsi="Arial"/>
              </w:rPr>
            </w:pPr>
            <w:r w:rsidRPr="007175C4">
              <w:rPr>
                <w:rFonts w:ascii="Arial" w:eastAsia="Times New Roman" w:hAnsi="Arial"/>
              </w:rPr>
              <w:t>6</w:t>
            </w: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655B4D" w:rsidRPr="007175C4" w:rsidRDefault="00655B4D" w:rsidP="00743ABE">
            <w:pPr>
              <w:spacing w:line="237" w:lineRule="exact"/>
              <w:rPr>
                <w:rFonts w:ascii="Arial" w:eastAsia="Arial" w:hAnsi="Arial"/>
                <w:sz w:val="22"/>
              </w:rPr>
            </w:pPr>
            <w:r w:rsidRPr="007175C4">
              <w:rPr>
                <w:rFonts w:ascii="Arial" w:eastAsia="Arial" w:hAnsi="Arial"/>
                <w:sz w:val="22"/>
              </w:rPr>
              <w:t>CC 6</w:t>
            </w:r>
          </w:p>
        </w:tc>
        <w:tc>
          <w:tcPr>
            <w:tcW w:w="2122" w:type="dxa"/>
            <w:tcBorders>
              <w:top w:val="nil"/>
              <w:bottom w:val="nil"/>
            </w:tcBorders>
            <w:shd w:val="clear" w:color="auto" w:fill="auto"/>
          </w:tcPr>
          <w:p w:rsidR="00655B4D" w:rsidRPr="007175C4" w:rsidRDefault="00655B4D" w:rsidP="00743ABE">
            <w:pPr>
              <w:spacing w:line="237" w:lineRule="exact"/>
              <w:rPr>
                <w:rFonts w:ascii="Arial" w:eastAsia="Arial" w:hAnsi="Arial"/>
                <w:sz w:val="22"/>
              </w:rPr>
            </w:pPr>
            <w:r w:rsidRPr="007175C4">
              <w:rPr>
                <w:rFonts w:ascii="Arial" w:eastAsia="Arial" w:hAnsi="Arial"/>
                <w:sz w:val="22"/>
              </w:rPr>
              <w:t>2 класс</w:t>
            </w:r>
          </w:p>
        </w:tc>
      </w:tr>
      <w:tr w:rsidR="00655B4D" w:rsidTr="00743ABE">
        <w:tc>
          <w:tcPr>
            <w:tcW w:w="2835" w:type="dxa"/>
            <w:tcBorders>
              <w:top w:val="nil"/>
              <w:bottom w:val="nil"/>
            </w:tcBorders>
            <w:shd w:val="clear" w:color="auto" w:fill="auto"/>
          </w:tcPr>
          <w:p w:rsidR="00655B4D" w:rsidRPr="007175C4" w:rsidRDefault="00655B4D" w:rsidP="00743ABE">
            <w:pPr>
              <w:spacing w:line="237" w:lineRule="exact"/>
              <w:rPr>
                <w:rFonts w:ascii="Arial" w:eastAsia="Arial" w:hAnsi="Arial"/>
                <w:sz w:val="22"/>
              </w:rPr>
            </w:pPr>
            <w:r w:rsidRPr="007175C4">
              <w:rPr>
                <w:rFonts w:ascii="Arial" w:eastAsia="Arial" w:hAnsi="Arial"/>
                <w:sz w:val="22"/>
              </w:rPr>
              <w:t>2 класс</w:t>
            </w:r>
          </w:p>
        </w:tc>
        <w:tc>
          <w:tcPr>
            <w:tcW w:w="2410" w:type="dxa"/>
            <w:tcBorders>
              <w:top w:val="nil"/>
              <w:bottom w:val="nil"/>
            </w:tcBorders>
            <w:shd w:val="clear" w:color="auto" w:fill="auto"/>
          </w:tcPr>
          <w:p w:rsidR="00655B4D" w:rsidRPr="007175C4" w:rsidRDefault="00655B4D" w:rsidP="00743ABE">
            <w:pPr>
              <w:spacing w:line="237" w:lineRule="exact"/>
              <w:jc w:val="center"/>
              <w:rPr>
                <w:rFonts w:ascii="Arial" w:eastAsia="Times New Roman" w:hAnsi="Arial"/>
              </w:rPr>
            </w:pPr>
            <w:r w:rsidRPr="007175C4">
              <w:rPr>
                <w:rFonts w:ascii="Arial" w:eastAsia="Times New Roman" w:hAnsi="Arial"/>
              </w:rPr>
              <w:t>4</w:t>
            </w: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655B4D" w:rsidRPr="007175C4" w:rsidRDefault="00655B4D" w:rsidP="00743ABE">
            <w:pPr>
              <w:spacing w:line="237" w:lineRule="exact"/>
              <w:rPr>
                <w:rFonts w:ascii="Arial" w:eastAsia="Arial" w:hAnsi="Arial"/>
                <w:sz w:val="22"/>
              </w:rPr>
            </w:pPr>
            <w:r w:rsidRPr="007175C4">
              <w:rPr>
                <w:rFonts w:ascii="Arial" w:eastAsia="Arial" w:hAnsi="Arial"/>
                <w:sz w:val="22"/>
              </w:rPr>
              <w:t>CC 4</w:t>
            </w:r>
          </w:p>
        </w:tc>
        <w:tc>
          <w:tcPr>
            <w:tcW w:w="2122" w:type="dxa"/>
            <w:tcBorders>
              <w:top w:val="nil"/>
              <w:bottom w:val="nil"/>
            </w:tcBorders>
            <w:shd w:val="clear" w:color="auto" w:fill="auto"/>
          </w:tcPr>
          <w:p w:rsidR="00655B4D" w:rsidRPr="007175C4" w:rsidRDefault="00655B4D" w:rsidP="00743ABE">
            <w:pPr>
              <w:spacing w:line="237" w:lineRule="exact"/>
              <w:rPr>
                <w:rFonts w:ascii="Arial" w:eastAsia="Arial" w:hAnsi="Arial"/>
                <w:sz w:val="22"/>
              </w:rPr>
            </w:pPr>
            <w:r w:rsidRPr="007175C4">
              <w:rPr>
                <w:rFonts w:ascii="Arial" w:eastAsia="Arial" w:hAnsi="Arial"/>
                <w:sz w:val="22"/>
              </w:rPr>
              <w:t>2 класс</w:t>
            </w:r>
          </w:p>
        </w:tc>
      </w:tr>
      <w:tr w:rsidR="00655B4D" w:rsidTr="00743ABE">
        <w:tc>
          <w:tcPr>
            <w:tcW w:w="2835" w:type="dxa"/>
            <w:tcBorders>
              <w:top w:val="nil"/>
              <w:bottom w:val="nil"/>
            </w:tcBorders>
            <w:shd w:val="clear" w:color="auto" w:fill="auto"/>
          </w:tcPr>
          <w:p w:rsidR="00655B4D" w:rsidRPr="007175C4" w:rsidRDefault="00655B4D" w:rsidP="00743ABE">
            <w:pPr>
              <w:spacing w:line="237" w:lineRule="exact"/>
              <w:rPr>
                <w:rFonts w:ascii="Arial" w:eastAsia="Arial" w:hAnsi="Arial"/>
                <w:sz w:val="22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  <w:shd w:val="clear" w:color="auto" w:fill="auto"/>
          </w:tcPr>
          <w:p w:rsidR="00655B4D" w:rsidRPr="007175C4" w:rsidRDefault="00655B4D" w:rsidP="00743ABE">
            <w:pPr>
              <w:spacing w:line="237" w:lineRule="exact"/>
              <w:jc w:val="center"/>
              <w:rPr>
                <w:rFonts w:ascii="Arial" w:eastAsia="Times New Roman" w:hAnsi="Arial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655B4D" w:rsidRPr="007175C4" w:rsidRDefault="00655B4D" w:rsidP="00743ABE">
            <w:pPr>
              <w:spacing w:line="237" w:lineRule="exact"/>
              <w:rPr>
                <w:rFonts w:ascii="Arial" w:eastAsia="Arial" w:hAnsi="Arial"/>
                <w:sz w:val="22"/>
              </w:rPr>
            </w:pPr>
          </w:p>
        </w:tc>
        <w:tc>
          <w:tcPr>
            <w:tcW w:w="2122" w:type="dxa"/>
            <w:tcBorders>
              <w:top w:val="nil"/>
              <w:bottom w:val="nil"/>
            </w:tcBorders>
            <w:shd w:val="clear" w:color="auto" w:fill="auto"/>
          </w:tcPr>
          <w:p w:rsidR="00655B4D" w:rsidRPr="007175C4" w:rsidRDefault="00655B4D" w:rsidP="00743ABE">
            <w:pPr>
              <w:spacing w:line="237" w:lineRule="exact"/>
              <w:rPr>
                <w:rFonts w:ascii="Arial" w:eastAsia="Arial" w:hAnsi="Arial"/>
                <w:sz w:val="22"/>
              </w:rPr>
            </w:pPr>
          </w:p>
        </w:tc>
      </w:tr>
      <w:tr w:rsidR="00655B4D" w:rsidTr="00743ABE">
        <w:tc>
          <w:tcPr>
            <w:tcW w:w="2835" w:type="dxa"/>
            <w:tcBorders>
              <w:top w:val="nil"/>
              <w:bottom w:val="nil"/>
            </w:tcBorders>
            <w:shd w:val="clear" w:color="auto" w:fill="auto"/>
          </w:tcPr>
          <w:p w:rsidR="00655B4D" w:rsidRPr="007175C4" w:rsidRDefault="00655B4D" w:rsidP="00743ABE">
            <w:pPr>
              <w:spacing w:line="237" w:lineRule="exact"/>
              <w:rPr>
                <w:rFonts w:ascii="Arial" w:eastAsia="Arial" w:hAnsi="Arial"/>
                <w:sz w:val="22"/>
                <w:u w:val="single"/>
              </w:rPr>
            </w:pPr>
            <w:r w:rsidRPr="007175C4">
              <w:rPr>
                <w:rFonts w:ascii="Arial" w:eastAsia="Arial" w:hAnsi="Arial"/>
                <w:b/>
                <w:sz w:val="22"/>
                <w:u w:val="single"/>
              </w:rPr>
              <w:t>Вагон с местами для сидения</w:t>
            </w:r>
          </w:p>
        </w:tc>
        <w:tc>
          <w:tcPr>
            <w:tcW w:w="2410" w:type="dxa"/>
            <w:tcBorders>
              <w:top w:val="nil"/>
              <w:bottom w:val="nil"/>
            </w:tcBorders>
            <w:shd w:val="clear" w:color="auto" w:fill="auto"/>
          </w:tcPr>
          <w:p w:rsidR="00655B4D" w:rsidRPr="007175C4" w:rsidRDefault="00655B4D" w:rsidP="00743ABE">
            <w:pPr>
              <w:spacing w:line="237" w:lineRule="exact"/>
              <w:jc w:val="center"/>
              <w:rPr>
                <w:rFonts w:ascii="Arial" w:eastAsia="Times New Roman" w:hAnsi="Arial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655B4D" w:rsidRPr="007175C4" w:rsidRDefault="00655B4D" w:rsidP="00743ABE">
            <w:pPr>
              <w:spacing w:line="237" w:lineRule="exact"/>
              <w:rPr>
                <w:rFonts w:ascii="Arial" w:eastAsia="Arial" w:hAnsi="Arial"/>
                <w:sz w:val="22"/>
              </w:rPr>
            </w:pPr>
          </w:p>
        </w:tc>
        <w:tc>
          <w:tcPr>
            <w:tcW w:w="2122" w:type="dxa"/>
            <w:tcBorders>
              <w:top w:val="nil"/>
              <w:bottom w:val="nil"/>
            </w:tcBorders>
            <w:shd w:val="clear" w:color="auto" w:fill="auto"/>
          </w:tcPr>
          <w:p w:rsidR="00655B4D" w:rsidRPr="007175C4" w:rsidRDefault="00655B4D" w:rsidP="00743ABE">
            <w:pPr>
              <w:spacing w:line="237" w:lineRule="exact"/>
              <w:rPr>
                <w:rFonts w:ascii="Arial" w:eastAsia="Arial" w:hAnsi="Arial"/>
                <w:sz w:val="22"/>
              </w:rPr>
            </w:pPr>
          </w:p>
        </w:tc>
      </w:tr>
      <w:tr w:rsidR="00655B4D" w:rsidTr="00743ABE">
        <w:tc>
          <w:tcPr>
            <w:tcW w:w="2835" w:type="dxa"/>
            <w:tcBorders>
              <w:top w:val="nil"/>
              <w:bottom w:val="nil"/>
            </w:tcBorders>
            <w:shd w:val="clear" w:color="auto" w:fill="auto"/>
          </w:tcPr>
          <w:p w:rsidR="00655B4D" w:rsidRPr="007175C4" w:rsidRDefault="00655B4D" w:rsidP="00743ABE">
            <w:pPr>
              <w:spacing w:line="237" w:lineRule="exact"/>
              <w:rPr>
                <w:rFonts w:ascii="Arial" w:eastAsia="Arial" w:hAnsi="Arial"/>
                <w:sz w:val="22"/>
              </w:rPr>
            </w:pPr>
            <w:r w:rsidRPr="007175C4">
              <w:rPr>
                <w:rFonts w:ascii="Arial" w:eastAsia="Arial" w:hAnsi="Arial"/>
                <w:sz w:val="22"/>
              </w:rPr>
              <w:t>1 класс</w:t>
            </w:r>
          </w:p>
        </w:tc>
        <w:tc>
          <w:tcPr>
            <w:tcW w:w="2410" w:type="dxa"/>
            <w:tcBorders>
              <w:top w:val="nil"/>
              <w:bottom w:val="nil"/>
            </w:tcBorders>
            <w:shd w:val="clear" w:color="auto" w:fill="auto"/>
          </w:tcPr>
          <w:p w:rsidR="00655B4D" w:rsidRPr="007175C4" w:rsidRDefault="00655B4D" w:rsidP="00743ABE">
            <w:pPr>
              <w:spacing w:line="237" w:lineRule="exact"/>
              <w:jc w:val="center"/>
              <w:rPr>
                <w:rFonts w:ascii="Arial" w:eastAsia="Times New Roman" w:hAnsi="Arial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655B4D" w:rsidRPr="007175C4" w:rsidRDefault="00655B4D" w:rsidP="00743ABE">
            <w:pPr>
              <w:spacing w:line="237" w:lineRule="exact"/>
              <w:rPr>
                <w:rFonts w:ascii="Arial" w:eastAsia="Arial" w:hAnsi="Arial"/>
                <w:sz w:val="22"/>
              </w:rPr>
            </w:pPr>
            <w:r w:rsidRPr="007175C4">
              <w:rPr>
                <w:rFonts w:ascii="Arial" w:eastAsia="Arial" w:hAnsi="Arial"/>
                <w:sz w:val="22"/>
              </w:rPr>
              <w:t>1/S, A</w:t>
            </w:r>
          </w:p>
        </w:tc>
        <w:tc>
          <w:tcPr>
            <w:tcW w:w="2122" w:type="dxa"/>
            <w:tcBorders>
              <w:top w:val="nil"/>
              <w:bottom w:val="nil"/>
            </w:tcBorders>
            <w:shd w:val="clear" w:color="auto" w:fill="auto"/>
          </w:tcPr>
          <w:p w:rsidR="00655B4D" w:rsidRPr="007175C4" w:rsidRDefault="00655B4D" w:rsidP="00743ABE">
            <w:pPr>
              <w:spacing w:line="237" w:lineRule="exact"/>
              <w:rPr>
                <w:rFonts w:ascii="Arial" w:eastAsia="Arial" w:hAnsi="Arial"/>
                <w:sz w:val="22"/>
              </w:rPr>
            </w:pPr>
            <w:r w:rsidRPr="007175C4">
              <w:rPr>
                <w:rFonts w:ascii="Arial" w:eastAsia="Arial" w:hAnsi="Arial"/>
                <w:sz w:val="22"/>
              </w:rPr>
              <w:t>1 класс</w:t>
            </w:r>
          </w:p>
        </w:tc>
      </w:tr>
      <w:tr w:rsidR="00655B4D" w:rsidTr="00743ABE">
        <w:tc>
          <w:tcPr>
            <w:tcW w:w="2835" w:type="dxa"/>
            <w:tcBorders>
              <w:top w:val="nil"/>
            </w:tcBorders>
            <w:shd w:val="clear" w:color="auto" w:fill="auto"/>
          </w:tcPr>
          <w:p w:rsidR="00655B4D" w:rsidRPr="007175C4" w:rsidRDefault="00655B4D" w:rsidP="00743ABE">
            <w:pPr>
              <w:spacing w:line="237" w:lineRule="exact"/>
              <w:rPr>
                <w:rFonts w:ascii="Arial" w:eastAsia="Arial" w:hAnsi="Arial"/>
                <w:sz w:val="22"/>
              </w:rPr>
            </w:pPr>
            <w:r w:rsidRPr="007175C4">
              <w:rPr>
                <w:rFonts w:ascii="Arial" w:eastAsia="Arial" w:hAnsi="Arial"/>
                <w:sz w:val="22"/>
              </w:rPr>
              <w:t>2 класс</w:t>
            </w:r>
          </w:p>
        </w:tc>
        <w:tc>
          <w:tcPr>
            <w:tcW w:w="2410" w:type="dxa"/>
            <w:tcBorders>
              <w:top w:val="nil"/>
            </w:tcBorders>
            <w:shd w:val="clear" w:color="auto" w:fill="auto"/>
          </w:tcPr>
          <w:p w:rsidR="00655B4D" w:rsidRPr="007175C4" w:rsidRDefault="00655B4D" w:rsidP="00743ABE">
            <w:pPr>
              <w:spacing w:line="237" w:lineRule="exact"/>
              <w:jc w:val="center"/>
              <w:rPr>
                <w:rFonts w:ascii="Arial" w:eastAsia="Times New Roman" w:hAnsi="Arial"/>
              </w:rPr>
            </w:pPr>
          </w:p>
        </w:tc>
        <w:tc>
          <w:tcPr>
            <w:tcW w:w="1985" w:type="dxa"/>
            <w:tcBorders>
              <w:top w:val="nil"/>
            </w:tcBorders>
            <w:shd w:val="clear" w:color="auto" w:fill="auto"/>
          </w:tcPr>
          <w:p w:rsidR="00655B4D" w:rsidRPr="007175C4" w:rsidRDefault="00655B4D" w:rsidP="00743ABE">
            <w:pPr>
              <w:spacing w:line="237" w:lineRule="exact"/>
              <w:rPr>
                <w:rFonts w:ascii="Arial" w:eastAsia="Arial" w:hAnsi="Arial"/>
                <w:sz w:val="22"/>
              </w:rPr>
            </w:pPr>
            <w:r w:rsidRPr="007175C4">
              <w:rPr>
                <w:rFonts w:ascii="Arial" w:eastAsia="Arial" w:hAnsi="Arial"/>
                <w:sz w:val="22"/>
              </w:rPr>
              <w:t>2/S, B</w:t>
            </w:r>
          </w:p>
        </w:tc>
        <w:tc>
          <w:tcPr>
            <w:tcW w:w="2122" w:type="dxa"/>
            <w:tcBorders>
              <w:top w:val="nil"/>
            </w:tcBorders>
            <w:shd w:val="clear" w:color="auto" w:fill="auto"/>
          </w:tcPr>
          <w:p w:rsidR="00655B4D" w:rsidRPr="007175C4" w:rsidRDefault="00655B4D" w:rsidP="00743ABE">
            <w:pPr>
              <w:spacing w:line="237" w:lineRule="exact"/>
              <w:rPr>
                <w:rFonts w:ascii="Arial" w:eastAsia="Arial" w:hAnsi="Arial"/>
                <w:sz w:val="22"/>
              </w:rPr>
            </w:pPr>
            <w:r w:rsidRPr="007175C4">
              <w:rPr>
                <w:rFonts w:ascii="Arial" w:eastAsia="Arial" w:hAnsi="Arial"/>
                <w:sz w:val="22"/>
              </w:rPr>
              <w:t>2 класс</w:t>
            </w:r>
          </w:p>
        </w:tc>
      </w:tr>
    </w:tbl>
    <w:p w:rsidR="00655B4D" w:rsidRPr="00EA71E8" w:rsidRDefault="00655B4D" w:rsidP="00655B4D">
      <w:pPr>
        <w:rPr>
          <w:rFonts w:ascii="Arial" w:eastAsia="Times New Roman" w:hAnsi="Arial"/>
        </w:rPr>
      </w:pPr>
    </w:p>
    <w:p w:rsidR="00655B4D" w:rsidRPr="006F5AA1" w:rsidRDefault="00655B4D" w:rsidP="00655B4D">
      <w:pPr>
        <w:spacing w:line="238" w:lineRule="auto"/>
        <w:ind w:left="560"/>
        <w:jc w:val="both"/>
        <w:rPr>
          <w:rFonts w:ascii="Arial" w:eastAsia="Arial" w:hAnsi="Arial"/>
          <w:sz w:val="22"/>
        </w:rPr>
      </w:pPr>
      <w:r w:rsidRPr="006F5AA1">
        <w:rPr>
          <w:rFonts w:ascii="Arial" w:eastAsia="Arial" w:hAnsi="Arial"/>
          <w:sz w:val="22"/>
        </w:rPr>
        <w:t>При проезде в двухместном, трехместном и четырехместном купе пассажир может приобрести один билет первого класса и плацкарту «SINGLE» (категории 1/1). При проезде двух пассажиров в трехместном и четырехместном купе они могут оплатить стоимость двух билетов первого класса и двух плацкарт «DOUBLE» (категории 1/2).</w:t>
      </w:r>
    </w:p>
    <w:p w:rsidR="00655B4D" w:rsidRPr="006F5AA1" w:rsidRDefault="00655B4D" w:rsidP="00655B4D">
      <w:pPr>
        <w:rPr>
          <w:rFonts w:ascii="Arial" w:eastAsia="Times New Roman" w:hAnsi="Arial"/>
        </w:rPr>
      </w:pPr>
    </w:p>
    <w:p w:rsidR="00655B4D" w:rsidRPr="006F5AA1" w:rsidRDefault="00655B4D" w:rsidP="00655B4D">
      <w:pPr>
        <w:rPr>
          <w:rFonts w:ascii="Arial" w:eastAsia="Arial" w:hAnsi="Arial"/>
          <w:b/>
          <w:sz w:val="22"/>
        </w:rPr>
      </w:pPr>
      <w:r w:rsidRPr="006F5AA1">
        <w:rPr>
          <w:rFonts w:ascii="Arial" w:eastAsia="Arial" w:hAnsi="Arial"/>
          <w:b/>
          <w:sz w:val="22"/>
        </w:rPr>
        <w:t>50.4 Отправление от/до места, не включенного в тариф</w:t>
      </w:r>
    </w:p>
    <w:p w:rsidR="00655B4D" w:rsidRPr="006F5AA1" w:rsidRDefault="00655B4D" w:rsidP="00655B4D">
      <w:pPr>
        <w:rPr>
          <w:rFonts w:ascii="Arial" w:eastAsia="Times New Roman" w:hAnsi="Arial"/>
        </w:rPr>
      </w:pPr>
    </w:p>
    <w:p w:rsidR="00655B4D" w:rsidRPr="006F5AA1" w:rsidRDefault="00655B4D" w:rsidP="00655B4D">
      <w:pPr>
        <w:ind w:left="560"/>
        <w:jc w:val="both"/>
        <w:rPr>
          <w:rFonts w:ascii="Arial" w:eastAsia="Arial" w:hAnsi="Arial"/>
          <w:sz w:val="22"/>
        </w:rPr>
      </w:pPr>
      <w:r w:rsidRPr="006F5AA1">
        <w:rPr>
          <w:rFonts w:ascii="Arial" w:eastAsia="Arial" w:hAnsi="Arial"/>
          <w:sz w:val="22"/>
        </w:rPr>
        <w:t>Если пассажир завершает поездку в не включенном в тариф месте, то доплата рассчитывается до следующего места, указанного в тарифе.</w:t>
      </w:r>
    </w:p>
    <w:p w:rsidR="00655B4D" w:rsidRPr="006F5AA1" w:rsidRDefault="00655B4D" w:rsidP="00655B4D">
      <w:pPr>
        <w:rPr>
          <w:rFonts w:ascii="Arial" w:eastAsia="Times New Roman" w:hAnsi="Arial"/>
        </w:rPr>
      </w:pPr>
    </w:p>
    <w:p w:rsidR="00655B4D" w:rsidRPr="006F5AA1" w:rsidRDefault="00655B4D" w:rsidP="00655B4D">
      <w:pPr>
        <w:ind w:left="560"/>
        <w:jc w:val="both"/>
        <w:rPr>
          <w:rFonts w:ascii="Arial" w:eastAsia="Arial" w:hAnsi="Arial"/>
          <w:sz w:val="22"/>
        </w:rPr>
      </w:pPr>
      <w:r w:rsidRPr="006F5AA1">
        <w:rPr>
          <w:rFonts w:ascii="Arial" w:eastAsia="Arial" w:hAnsi="Arial"/>
          <w:sz w:val="22"/>
        </w:rPr>
        <w:t>Если пассажир начинает поездку в не включенном в тариф месте, то доплата рассчитывается от предыдущего места, указанного в тарифе.</w:t>
      </w:r>
    </w:p>
    <w:p w:rsidR="00655B4D" w:rsidRPr="006F5AA1" w:rsidRDefault="00655B4D" w:rsidP="00655B4D">
      <w:pPr>
        <w:rPr>
          <w:rFonts w:ascii="Arial" w:eastAsia="Times New Roman" w:hAnsi="Arial"/>
        </w:rPr>
      </w:pPr>
    </w:p>
    <w:p w:rsidR="00655B4D" w:rsidRPr="006F5AA1" w:rsidRDefault="00655B4D" w:rsidP="00655B4D">
      <w:pPr>
        <w:rPr>
          <w:rFonts w:ascii="Arial" w:eastAsia="Arial" w:hAnsi="Arial"/>
          <w:b/>
          <w:sz w:val="22"/>
        </w:rPr>
      </w:pPr>
      <w:r w:rsidRPr="006F5AA1">
        <w:rPr>
          <w:rFonts w:ascii="Arial" w:eastAsia="Arial" w:hAnsi="Arial"/>
          <w:b/>
          <w:sz w:val="22"/>
        </w:rPr>
        <w:t>50.5 Проезд детей на спальных, кушетных</w:t>
      </w:r>
      <w:r>
        <w:rPr>
          <w:rFonts w:ascii="Arial" w:eastAsia="Arial" w:hAnsi="Arial"/>
          <w:b/>
          <w:sz w:val="22"/>
          <w:lang w:val="ru-RU"/>
        </w:rPr>
        <w:t>/плацкартных</w:t>
      </w:r>
      <w:r w:rsidRPr="006F5AA1">
        <w:rPr>
          <w:rFonts w:ascii="Arial" w:eastAsia="Arial" w:hAnsi="Arial"/>
          <w:b/>
          <w:sz w:val="22"/>
        </w:rPr>
        <w:t xml:space="preserve"> местах и местах для сидения</w:t>
      </w:r>
    </w:p>
    <w:p w:rsidR="00655B4D" w:rsidRPr="006F5AA1" w:rsidRDefault="00655B4D" w:rsidP="00655B4D">
      <w:pPr>
        <w:rPr>
          <w:rFonts w:ascii="Arial" w:eastAsia="Times New Roman" w:hAnsi="Arial"/>
        </w:rPr>
      </w:pPr>
    </w:p>
    <w:p w:rsidR="00655B4D" w:rsidRDefault="00655B4D" w:rsidP="00655B4D">
      <w:pPr>
        <w:ind w:left="560"/>
        <w:jc w:val="both"/>
        <w:rPr>
          <w:rFonts w:ascii="Arial" w:eastAsia="Arial" w:hAnsi="Arial"/>
          <w:sz w:val="22"/>
        </w:rPr>
      </w:pPr>
      <w:r w:rsidRPr="006F5AA1">
        <w:rPr>
          <w:rFonts w:ascii="Arial" w:eastAsia="Arial" w:hAnsi="Arial"/>
          <w:sz w:val="22"/>
        </w:rPr>
        <w:t>Каждое спальное место может быть занято максимум 2 пассажирами, один из которых должен быть младше 10 лет. Для проезда детей на отдельных местах необходимо приобрести:</w:t>
      </w:r>
    </w:p>
    <w:p w:rsidR="00655B4D" w:rsidRDefault="00655B4D" w:rsidP="00655B4D">
      <w:pPr>
        <w:ind w:left="560"/>
        <w:jc w:val="both"/>
        <w:rPr>
          <w:rFonts w:ascii="Arial" w:eastAsia="Arial" w:hAnsi="Arial"/>
          <w:sz w:val="22"/>
        </w:rPr>
      </w:pPr>
    </w:p>
    <w:tbl>
      <w:tblPr>
        <w:tblW w:w="10181" w:type="dxa"/>
        <w:tblInd w:w="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41"/>
        <w:gridCol w:w="3637"/>
        <w:gridCol w:w="2603"/>
        <w:gridCol w:w="1440"/>
        <w:gridCol w:w="1460"/>
      </w:tblGrid>
      <w:tr w:rsidR="00655B4D" w:rsidRPr="005F383A" w:rsidTr="00743ABE">
        <w:trPr>
          <w:trHeight w:val="820"/>
        </w:trPr>
        <w:tc>
          <w:tcPr>
            <w:tcW w:w="1041" w:type="dxa"/>
            <w:shd w:val="clear" w:color="auto" w:fill="auto"/>
          </w:tcPr>
          <w:p w:rsidR="00655B4D" w:rsidRPr="005F383A" w:rsidRDefault="00655B4D" w:rsidP="00743ABE">
            <w:pPr>
              <w:spacing w:line="0" w:lineRule="atLeast"/>
              <w:jc w:val="center"/>
              <w:rPr>
                <w:rFonts w:ascii="Arial" w:eastAsia="Arial" w:hAnsi="Arial"/>
                <w:sz w:val="22"/>
                <w:szCs w:val="22"/>
              </w:rPr>
            </w:pPr>
            <w:r w:rsidRPr="005F383A">
              <w:rPr>
                <w:rFonts w:ascii="Arial" w:eastAsia="Arial" w:hAnsi="Arial"/>
                <w:sz w:val="22"/>
                <w:szCs w:val="22"/>
              </w:rPr>
              <w:t>Колич</w:t>
            </w:r>
          </w:p>
          <w:p w:rsidR="00655B4D" w:rsidRPr="005F383A" w:rsidRDefault="00655B4D" w:rsidP="00743ABE">
            <w:pPr>
              <w:spacing w:line="0" w:lineRule="atLeast"/>
              <w:jc w:val="center"/>
              <w:rPr>
                <w:rFonts w:ascii="Arial" w:eastAsia="Arial" w:hAnsi="Arial"/>
                <w:sz w:val="22"/>
                <w:szCs w:val="22"/>
              </w:rPr>
            </w:pPr>
            <w:r w:rsidRPr="005F383A">
              <w:rPr>
                <w:rFonts w:ascii="Arial" w:eastAsia="Arial" w:hAnsi="Arial"/>
                <w:sz w:val="22"/>
                <w:szCs w:val="22"/>
              </w:rPr>
              <w:t>ество</w:t>
            </w:r>
          </w:p>
        </w:tc>
        <w:tc>
          <w:tcPr>
            <w:tcW w:w="3637" w:type="dxa"/>
            <w:shd w:val="clear" w:color="auto" w:fill="auto"/>
          </w:tcPr>
          <w:p w:rsidR="00655B4D" w:rsidRPr="005F383A" w:rsidRDefault="00655B4D" w:rsidP="00743ABE">
            <w:pPr>
              <w:spacing w:line="0" w:lineRule="atLeast"/>
              <w:ind w:left="1340"/>
              <w:rPr>
                <w:rFonts w:ascii="Arial" w:eastAsia="Arial" w:hAnsi="Arial"/>
                <w:sz w:val="22"/>
                <w:szCs w:val="22"/>
              </w:rPr>
            </w:pPr>
            <w:r w:rsidRPr="005F383A">
              <w:rPr>
                <w:rFonts w:ascii="Arial" w:eastAsia="Arial" w:hAnsi="Arial"/>
                <w:sz w:val="22"/>
                <w:szCs w:val="22"/>
              </w:rPr>
              <w:t>Возраст</w:t>
            </w:r>
          </w:p>
        </w:tc>
        <w:tc>
          <w:tcPr>
            <w:tcW w:w="2603" w:type="dxa"/>
            <w:shd w:val="clear" w:color="auto" w:fill="auto"/>
          </w:tcPr>
          <w:p w:rsidR="00655B4D" w:rsidRPr="005F383A" w:rsidRDefault="00655B4D" w:rsidP="00743ABE">
            <w:pPr>
              <w:spacing w:line="0" w:lineRule="atLeast"/>
              <w:jc w:val="center"/>
              <w:rPr>
                <w:rFonts w:ascii="Arial" w:eastAsia="Arial" w:hAnsi="Arial"/>
                <w:sz w:val="22"/>
                <w:szCs w:val="22"/>
              </w:rPr>
            </w:pPr>
            <w:r w:rsidRPr="005F383A">
              <w:rPr>
                <w:rFonts w:ascii="Arial" w:eastAsia="Arial" w:hAnsi="Arial"/>
                <w:sz w:val="22"/>
                <w:szCs w:val="22"/>
              </w:rPr>
              <w:t>Использование спального/кушетного места</w:t>
            </w:r>
          </w:p>
        </w:tc>
        <w:tc>
          <w:tcPr>
            <w:tcW w:w="1440" w:type="dxa"/>
            <w:shd w:val="clear" w:color="auto" w:fill="auto"/>
          </w:tcPr>
          <w:p w:rsidR="00655B4D" w:rsidRPr="005F383A" w:rsidRDefault="00655B4D" w:rsidP="00743ABE">
            <w:pPr>
              <w:spacing w:line="0" w:lineRule="atLeast"/>
              <w:jc w:val="center"/>
              <w:rPr>
                <w:rFonts w:ascii="Arial" w:eastAsia="Arial" w:hAnsi="Arial"/>
                <w:sz w:val="22"/>
                <w:szCs w:val="22"/>
              </w:rPr>
            </w:pPr>
            <w:r w:rsidRPr="005F383A">
              <w:rPr>
                <w:rFonts w:ascii="Arial" w:eastAsia="Arial" w:hAnsi="Arial"/>
                <w:sz w:val="22"/>
                <w:szCs w:val="22"/>
              </w:rPr>
              <w:t>Плацкарта</w:t>
            </w:r>
          </w:p>
        </w:tc>
        <w:tc>
          <w:tcPr>
            <w:tcW w:w="1460" w:type="dxa"/>
            <w:shd w:val="clear" w:color="auto" w:fill="auto"/>
          </w:tcPr>
          <w:p w:rsidR="00655B4D" w:rsidRPr="005F383A" w:rsidRDefault="00655B4D" w:rsidP="00743ABE">
            <w:pPr>
              <w:spacing w:line="0" w:lineRule="atLeast"/>
              <w:jc w:val="center"/>
              <w:rPr>
                <w:rFonts w:ascii="Arial" w:eastAsia="Arial" w:hAnsi="Arial"/>
                <w:sz w:val="22"/>
                <w:szCs w:val="22"/>
              </w:rPr>
            </w:pPr>
            <w:r w:rsidRPr="005F383A">
              <w:rPr>
                <w:rFonts w:ascii="Arial" w:eastAsia="Arial" w:hAnsi="Arial"/>
                <w:sz w:val="22"/>
                <w:szCs w:val="22"/>
              </w:rPr>
              <w:t>Проездной</w:t>
            </w:r>
          </w:p>
          <w:p w:rsidR="00655B4D" w:rsidRPr="000755A1" w:rsidRDefault="00655B4D" w:rsidP="00743ABE">
            <w:pPr>
              <w:spacing w:line="0" w:lineRule="atLeast"/>
              <w:jc w:val="center"/>
              <w:rPr>
                <w:rFonts w:ascii="Arial" w:eastAsia="Arial" w:hAnsi="Arial"/>
                <w:sz w:val="22"/>
                <w:szCs w:val="22"/>
                <w:lang w:val="ru-RU"/>
              </w:rPr>
            </w:pPr>
            <w:r>
              <w:rPr>
                <w:rFonts w:ascii="Arial" w:eastAsia="Arial" w:hAnsi="Arial"/>
                <w:sz w:val="22"/>
                <w:szCs w:val="22"/>
                <w:lang w:val="ru-RU"/>
              </w:rPr>
              <w:t>документ</w:t>
            </w:r>
          </w:p>
        </w:tc>
      </w:tr>
      <w:tr w:rsidR="00655B4D" w:rsidRPr="005F383A" w:rsidTr="00743ABE">
        <w:trPr>
          <w:trHeight w:val="256"/>
        </w:trPr>
        <w:tc>
          <w:tcPr>
            <w:tcW w:w="1041" w:type="dxa"/>
            <w:vMerge w:val="restart"/>
            <w:shd w:val="clear" w:color="auto" w:fill="auto"/>
          </w:tcPr>
          <w:p w:rsidR="00655B4D" w:rsidRPr="005F383A" w:rsidRDefault="00655B4D" w:rsidP="00743ABE">
            <w:pPr>
              <w:spacing w:line="250" w:lineRule="exact"/>
              <w:jc w:val="center"/>
              <w:rPr>
                <w:rFonts w:ascii="Arial" w:eastAsia="Arial" w:hAnsi="Arial"/>
                <w:sz w:val="22"/>
                <w:szCs w:val="22"/>
              </w:rPr>
            </w:pPr>
            <w:r w:rsidRPr="005F383A">
              <w:rPr>
                <w:rFonts w:ascii="Arial" w:eastAsia="Arial" w:hAnsi="Arial"/>
                <w:sz w:val="22"/>
                <w:szCs w:val="22"/>
              </w:rPr>
              <w:t>1</w:t>
            </w:r>
          </w:p>
        </w:tc>
        <w:tc>
          <w:tcPr>
            <w:tcW w:w="3637" w:type="dxa"/>
            <w:vMerge w:val="restart"/>
            <w:shd w:val="clear" w:color="auto" w:fill="auto"/>
          </w:tcPr>
          <w:p w:rsidR="00655B4D" w:rsidRPr="005F383A" w:rsidRDefault="00655B4D" w:rsidP="00743ABE">
            <w:pPr>
              <w:spacing w:line="250" w:lineRule="exact"/>
              <w:ind w:left="100"/>
              <w:rPr>
                <w:rFonts w:ascii="Arial" w:eastAsia="Arial" w:hAnsi="Arial"/>
                <w:sz w:val="22"/>
                <w:szCs w:val="22"/>
              </w:rPr>
            </w:pPr>
            <w:r w:rsidRPr="005F383A">
              <w:rPr>
                <w:rFonts w:ascii="Arial" w:eastAsia="Arial" w:hAnsi="Arial"/>
                <w:sz w:val="22"/>
                <w:szCs w:val="22"/>
              </w:rPr>
              <w:t>до полных 4 лет</w:t>
            </w:r>
            <w:r>
              <w:rPr>
                <w:rFonts w:ascii="Arial" w:eastAsia="Arial" w:hAnsi="Arial"/>
                <w:sz w:val="22"/>
                <w:szCs w:val="22"/>
              </w:rPr>
              <w:t xml:space="preserve"> </w:t>
            </w:r>
          </w:p>
          <w:p w:rsidR="00655B4D" w:rsidRPr="005F383A" w:rsidRDefault="00655B4D" w:rsidP="00743ABE">
            <w:pPr>
              <w:spacing w:line="250" w:lineRule="exact"/>
              <w:ind w:left="100"/>
              <w:rPr>
                <w:rFonts w:ascii="Arial" w:eastAsia="Arial" w:hAnsi="Arial"/>
                <w:sz w:val="22"/>
                <w:szCs w:val="22"/>
              </w:rPr>
            </w:pPr>
            <w:r w:rsidRPr="005F383A">
              <w:rPr>
                <w:rFonts w:ascii="Arial" w:eastAsia="Arial" w:hAnsi="Arial"/>
                <w:sz w:val="22"/>
                <w:szCs w:val="22"/>
              </w:rPr>
              <w:t>или до 6 лет (согласно пункту 31)</w:t>
            </w:r>
          </w:p>
        </w:tc>
        <w:tc>
          <w:tcPr>
            <w:tcW w:w="2603" w:type="dxa"/>
            <w:shd w:val="clear" w:color="auto" w:fill="auto"/>
          </w:tcPr>
          <w:p w:rsidR="00655B4D" w:rsidRPr="005F383A" w:rsidRDefault="00655B4D" w:rsidP="00743ABE">
            <w:pPr>
              <w:spacing w:line="0" w:lineRule="atLeast"/>
              <w:jc w:val="center"/>
              <w:rPr>
                <w:rFonts w:ascii="Arial" w:eastAsia="Arial" w:hAnsi="Arial"/>
                <w:sz w:val="22"/>
                <w:szCs w:val="22"/>
              </w:rPr>
            </w:pPr>
            <w:r w:rsidRPr="005F383A">
              <w:rPr>
                <w:rFonts w:ascii="Arial" w:eastAsia="Arial" w:hAnsi="Arial"/>
                <w:sz w:val="22"/>
                <w:szCs w:val="22"/>
              </w:rPr>
              <w:t>без собственного места</w:t>
            </w:r>
          </w:p>
        </w:tc>
        <w:tc>
          <w:tcPr>
            <w:tcW w:w="1440" w:type="dxa"/>
            <w:shd w:val="clear" w:color="auto" w:fill="auto"/>
          </w:tcPr>
          <w:p w:rsidR="00655B4D" w:rsidRPr="005F383A" w:rsidRDefault="00655B4D" w:rsidP="00743ABE">
            <w:pPr>
              <w:spacing w:line="0" w:lineRule="atLeast"/>
              <w:jc w:val="center"/>
              <w:rPr>
                <w:rFonts w:ascii="Arial" w:eastAsia="Arial" w:hAnsi="Arial"/>
                <w:sz w:val="22"/>
                <w:szCs w:val="22"/>
              </w:rPr>
            </w:pPr>
            <w:r w:rsidRPr="005F383A">
              <w:rPr>
                <w:rFonts w:ascii="Arial" w:eastAsia="Arial" w:hAnsi="Arial"/>
                <w:sz w:val="22"/>
                <w:szCs w:val="22"/>
              </w:rPr>
              <w:t>бесплатно</w:t>
            </w:r>
          </w:p>
        </w:tc>
        <w:tc>
          <w:tcPr>
            <w:tcW w:w="1460" w:type="dxa"/>
            <w:shd w:val="clear" w:color="auto" w:fill="auto"/>
          </w:tcPr>
          <w:p w:rsidR="00655B4D" w:rsidRPr="005F383A" w:rsidRDefault="00655B4D" w:rsidP="00743ABE">
            <w:pPr>
              <w:spacing w:line="0" w:lineRule="atLeast"/>
              <w:jc w:val="center"/>
              <w:rPr>
                <w:rFonts w:ascii="Arial" w:eastAsia="Arial" w:hAnsi="Arial"/>
                <w:sz w:val="22"/>
                <w:szCs w:val="22"/>
              </w:rPr>
            </w:pPr>
            <w:r w:rsidRPr="005F383A">
              <w:rPr>
                <w:rFonts w:ascii="Arial" w:eastAsia="Arial" w:hAnsi="Arial"/>
                <w:sz w:val="22"/>
                <w:szCs w:val="22"/>
              </w:rPr>
              <w:t>бесплатно</w:t>
            </w:r>
          </w:p>
        </w:tc>
      </w:tr>
      <w:tr w:rsidR="00655B4D" w:rsidRPr="005F383A" w:rsidTr="00743ABE">
        <w:trPr>
          <w:trHeight w:val="273"/>
        </w:trPr>
        <w:tc>
          <w:tcPr>
            <w:tcW w:w="1041" w:type="dxa"/>
            <w:vMerge/>
            <w:shd w:val="clear" w:color="auto" w:fill="auto"/>
          </w:tcPr>
          <w:p w:rsidR="00655B4D" w:rsidRPr="005F383A" w:rsidRDefault="00655B4D" w:rsidP="00743ABE">
            <w:pPr>
              <w:spacing w:line="0" w:lineRule="atLeast"/>
              <w:rPr>
                <w:rFonts w:ascii="Arial" w:eastAsia="Times New Roman" w:hAnsi="Arial"/>
                <w:sz w:val="22"/>
                <w:szCs w:val="22"/>
              </w:rPr>
            </w:pPr>
          </w:p>
        </w:tc>
        <w:tc>
          <w:tcPr>
            <w:tcW w:w="3637" w:type="dxa"/>
            <w:vMerge/>
            <w:shd w:val="clear" w:color="auto" w:fill="auto"/>
          </w:tcPr>
          <w:p w:rsidR="00655B4D" w:rsidRPr="005F383A" w:rsidRDefault="00655B4D" w:rsidP="00743ABE">
            <w:pPr>
              <w:spacing w:line="228" w:lineRule="exact"/>
              <w:ind w:left="100"/>
              <w:rPr>
                <w:rFonts w:ascii="Arial" w:eastAsia="Arial" w:hAnsi="Arial"/>
                <w:sz w:val="22"/>
                <w:szCs w:val="22"/>
              </w:rPr>
            </w:pPr>
          </w:p>
        </w:tc>
        <w:tc>
          <w:tcPr>
            <w:tcW w:w="2603" w:type="dxa"/>
            <w:shd w:val="clear" w:color="auto" w:fill="auto"/>
          </w:tcPr>
          <w:p w:rsidR="00655B4D" w:rsidRPr="005F383A" w:rsidRDefault="00655B4D" w:rsidP="00743ABE">
            <w:pPr>
              <w:spacing w:line="0" w:lineRule="atLeast"/>
              <w:jc w:val="center"/>
              <w:rPr>
                <w:rFonts w:ascii="Arial" w:eastAsia="Arial" w:hAnsi="Arial"/>
                <w:sz w:val="22"/>
                <w:szCs w:val="22"/>
              </w:rPr>
            </w:pPr>
            <w:r w:rsidRPr="005F383A">
              <w:rPr>
                <w:rFonts w:ascii="Arial" w:eastAsia="Arial" w:hAnsi="Arial"/>
                <w:sz w:val="22"/>
                <w:szCs w:val="22"/>
              </w:rPr>
              <w:t>одно место</w:t>
            </w:r>
          </w:p>
        </w:tc>
        <w:tc>
          <w:tcPr>
            <w:tcW w:w="1440" w:type="dxa"/>
            <w:shd w:val="clear" w:color="auto" w:fill="auto"/>
          </w:tcPr>
          <w:p w:rsidR="00655B4D" w:rsidRPr="005F383A" w:rsidRDefault="00655B4D" w:rsidP="00743ABE">
            <w:pPr>
              <w:spacing w:line="0" w:lineRule="atLeast"/>
              <w:jc w:val="center"/>
              <w:rPr>
                <w:rFonts w:ascii="Arial" w:eastAsia="Arial" w:hAnsi="Arial"/>
                <w:sz w:val="22"/>
                <w:szCs w:val="22"/>
              </w:rPr>
            </w:pPr>
            <w:r w:rsidRPr="005F383A">
              <w:rPr>
                <w:rFonts w:ascii="Arial" w:eastAsia="Arial" w:hAnsi="Arial"/>
                <w:sz w:val="22"/>
                <w:szCs w:val="22"/>
              </w:rPr>
              <w:t>1 x полная</w:t>
            </w:r>
          </w:p>
        </w:tc>
        <w:tc>
          <w:tcPr>
            <w:tcW w:w="1460" w:type="dxa"/>
            <w:shd w:val="clear" w:color="auto" w:fill="auto"/>
          </w:tcPr>
          <w:p w:rsidR="00655B4D" w:rsidRPr="005F383A" w:rsidRDefault="00655B4D" w:rsidP="00743ABE">
            <w:pPr>
              <w:spacing w:line="0" w:lineRule="atLeast"/>
              <w:jc w:val="center"/>
              <w:rPr>
                <w:rFonts w:ascii="Arial" w:eastAsia="Arial" w:hAnsi="Arial"/>
                <w:sz w:val="22"/>
                <w:szCs w:val="22"/>
              </w:rPr>
            </w:pPr>
            <w:r w:rsidRPr="005F383A">
              <w:rPr>
                <w:rFonts w:ascii="Arial" w:eastAsia="Arial" w:hAnsi="Arial"/>
                <w:sz w:val="22"/>
                <w:szCs w:val="22"/>
              </w:rPr>
              <w:t>1 x детский</w:t>
            </w:r>
          </w:p>
        </w:tc>
      </w:tr>
      <w:tr w:rsidR="00655B4D" w:rsidRPr="005F383A" w:rsidTr="00743ABE">
        <w:trPr>
          <w:trHeight w:val="240"/>
        </w:trPr>
        <w:tc>
          <w:tcPr>
            <w:tcW w:w="1041" w:type="dxa"/>
            <w:vMerge w:val="restart"/>
            <w:shd w:val="clear" w:color="auto" w:fill="auto"/>
          </w:tcPr>
          <w:p w:rsidR="00655B4D" w:rsidRPr="005F383A" w:rsidRDefault="00655B4D" w:rsidP="00743ABE">
            <w:pPr>
              <w:spacing w:line="250" w:lineRule="exact"/>
              <w:jc w:val="center"/>
              <w:rPr>
                <w:rFonts w:ascii="Arial" w:eastAsia="Times New Roman" w:hAnsi="Arial"/>
                <w:sz w:val="22"/>
                <w:szCs w:val="22"/>
              </w:rPr>
            </w:pPr>
            <w:r w:rsidRPr="005F383A">
              <w:rPr>
                <w:rFonts w:ascii="Arial" w:eastAsia="Arial" w:hAnsi="Arial"/>
                <w:sz w:val="22"/>
                <w:szCs w:val="22"/>
              </w:rPr>
              <w:t>1</w:t>
            </w:r>
          </w:p>
        </w:tc>
        <w:tc>
          <w:tcPr>
            <w:tcW w:w="3637" w:type="dxa"/>
            <w:vMerge w:val="restart"/>
            <w:shd w:val="clear" w:color="auto" w:fill="auto"/>
          </w:tcPr>
          <w:p w:rsidR="00655B4D" w:rsidRDefault="00655B4D" w:rsidP="00743ABE">
            <w:pPr>
              <w:spacing w:line="0" w:lineRule="atLeast"/>
              <w:ind w:left="100"/>
              <w:rPr>
                <w:rFonts w:ascii="Arial" w:eastAsia="Arial" w:hAnsi="Arial"/>
                <w:sz w:val="22"/>
                <w:szCs w:val="22"/>
              </w:rPr>
            </w:pPr>
            <w:r w:rsidRPr="005F383A">
              <w:rPr>
                <w:rFonts w:ascii="Arial" w:eastAsia="Arial" w:hAnsi="Arial"/>
                <w:sz w:val="22"/>
                <w:szCs w:val="22"/>
              </w:rPr>
              <w:t>начиная с 4 лет</w:t>
            </w:r>
            <w:r>
              <w:rPr>
                <w:rFonts w:ascii="Arial" w:eastAsia="Arial" w:hAnsi="Arial"/>
                <w:sz w:val="22"/>
                <w:szCs w:val="22"/>
              </w:rPr>
              <w:t xml:space="preserve"> </w:t>
            </w:r>
            <w:r w:rsidRPr="005F383A">
              <w:rPr>
                <w:rFonts w:ascii="Arial" w:eastAsia="Arial" w:hAnsi="Arial"/>
                <w:sz w:val="22"/>
                <w:szCs w:val="22"/>
              </w:rPr>
              <w:t>или 6 лет</w:t>
            </w:r>
            <w:r>
              <w:rPr>
                <w:rFonts w:ascii="Arial" w:eastAsia="Arial" w:hAnsi="Arial"/>
                <w:sz w:val="22"/>
                <w:szCs w:val="22"/>
              </w:rPr>
              <w:t xml:space="preserve"> </w:t>
            </w:r>
            <w:r w:rsidRPr="005F383A">
              <w:rPr>
                <w:rFonts w:ascii="Arial" w:eastAsia="Arial" w:hAnsi="Arial"/>
                <w:sz w:val="22"/>
                <w:szCs w:val="22"/>
              </w:rPr>
              <w:t>(согласно пункту 31)</w:t>
            </w:r>
          </w:p>
          <w:p w:rsidR="00655B4D" w:rsidRPr="005F383A" w:rsidRDefault="00655B4D" w:rsidP="00743ABE">
            <w:pPr>
              <w:spacing w:line="0" w:lineRule="atLeast"/>
              <w:ind w:left="100"/>
              <w:rPr>
                <w:rFonts w:ascii="Arial" w:eastAsia="Arial" w:hAnsi="Arial"/>
                <w:sz w:val="22"/>
                <w:szCs w:val="22"/>
              </w:rPr>
            </w:pPr>
            <w:r w:rsidRPr="005F383A">
              <w:rPr>
                <w:rFonts w:ascii="Arial" w:eastAsia="Arial" w:hAnsi="Arial"/>
                <w:sz w:val="22"/>
                <w:szCs w:val="22"/>
              </w:rPr>
              <w:t>до исполнения полных 10 лет</w:t>
            </w:r>
          </w:p>
        </w:tc>
        <w:tc>
          <w:tcPr>
            <w:tcW w:w="2603" w:type="dxa"/>
            <w:shd w:val="clear" w:color="auto" w:fill="auto"/>
          </w:tcPr>
          <w:p w:rsidR="00655B4D" w:rsidRDefault="00655B4D" w:rsidP="00743ABE">
            <w:pPr>
              <w:spacing w:line="0" w:lineRule="atLeast"/>
              <w:jc w:val="center"/>
              <w:rPr>
                <w:rFonts w:ascii="Arial" w:eastAsia="Arial" w:hAnsi="Arial"/>
                <w:sz w:val="22"/>
                <w:szCs w:val="22"/>
              </w:rPr>
            </w:pPr>
            <w:r w:rsidRPr="005F383A">
              <w:rPr>
                <w:rFonts w:ascii="Arial" w:eastAsia="Arial" w:hAnsi="Arial"/>
                <w:sz w:val="22"/>
                <w:szCs w:val="22"/>
              </w:rPr>
              <w:t>без собственного места</w:t>
            </w:r>
          </w:p>
          <w:p w:rsidR="00655B4D" w:rsidRPr="005F383A" w:rsidRDefault="00655B4D" w:rsidP="00743ABE">
            <w:pPr>
              <w:spacing w:line="0" w:lineRule="atLeast"/>
              <w:jc w:val="center"/>
              <w:rPr>
                <w:rFonts w:ascii="Arial" w:eastAsia="Arial" w:hAnsi="Arial"/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655B4D" w:rsidRPr="005F383A" w:rsidRDefault="00655B4D" w:rsidP="00743ABE">
            <w:pPr>
              <w:spacing w:line="0" w:lineRule="atLeast"/>
              <w:jc w:val="center"/>
              <w:rPr>
                <w:rFonts w:ascii="Arial" w:eastAsia="Arial" w:hAnsi="Arial"/>
                <w:sz w:val="22"/>
                <w:szCs w:val="22"/>
              </w:rPr>
            </w:pPr>
            <w:r w:rsidRPr="005F383A">
              <w:rPr>
                <w:rFonts w:ascii="Arial" w:eastAsia="Arial" w:hAnsi="Arial"/>
                <w:sz w:val="22"/>
                <w:szCs w:val="22"/>
              </w:rPr>
              <w:t>бесплатно</w:t>
            </w:r>
          </w:p>
        </w:tc>
        <w:tc>
          <w:tcPr>
            <w:tcW w:w="1460" w:type="dxa"/>
            <w:shd w:val="clear" w:color="auto" w:fill="auto"/>
          </w:tcPr>
          <w:p w:rsidR="00655B4D" w:rsidRPr="005F383A" w:rsidRDefault="00655B4D" w:rsidP="00743ABE">
            <w:pPr>
              <w:spacing w:line="0" w:lineRule="atLeast"/>
              <w:jc w:val="center"/>
              <w:rPr>
                <w:rFonts w:ascii="Arial" w:eastAsia="Arial" w:hAnsi="Arial"/>
                <w:sz w:val="22"/>
                <w:szCs w:val="22"/>
              </w:rPr>
            </w:pPr>
            <w:r w:rsidRPr="005F383A">
              <w:rPr>
                <w:rFonts w:ascii="Arial" w:eastAsia="Arial" w:hAnsi="Arial"/>
                <w:sz w:val="22"/>
                <w:szCs w:val="22"/>
              </w:rPr>
              <w:t>1 x детский</w:t>
            </w:r>
          </w:p>
        </w:tc>
      </w:tr>
      <w:tr w:rsidR="00655B4D" w:rsidRPr="005F383A" w:rsidTr="00743ABE">
        <w:trPr>
          <w:trHeight w:val="240"/>
        </w:trPr>
        <w:tc>
          <w:tcPr>
            <w:tcW w:w="1041" w:type="dxa"/>
            <w:vMerge/>
            <w:shd w:val="clear" w:color="auto" w:fill="auto"/>
          </w:tcPr>
          <w:p w:rsidR="00655B4D" w:rsidRPr="005F383A" w:rsidRDefault="00655B4D" w:rsidP="00743ABE">
            <w:pPr>
              <w:spacing w:line="0" w:lineRule="atLeast"/>
              <w:rPr>
                <w:rFonts w:ascii="Arial" w:eastAsia="Arial" w:hAnsi="Arial"/>
                <w:sz w:val="22"/>
                <w:szCs w:val="22"/>
              </w:rPr>
            </w:pPr>
          </w:p>
        </w:tc>
        <w:tc>
          <w:tcPr>
            <w:tcW w:w="3637" w:type="dxa"/>
            <w:vMerge/>
            <w:shd w:val="clear" w:color="auto" w:fill="auto"/>
          </w:tcPr>
          <w:p w:rsidR="00655B4D" w:rsidRPr="005F383A" w:rsidRDefault="00655B4D" w:rsidP="00743ABE">
            <w:pPr>
              <w:spacing w:line="0" w:lineRule="atLeast"/>
              <w:ind w:left="100"/>
              <w:rPr>
                <w:rFonts w:ascii="Arial" w:eastAsia="Arial" w:hAnsi="Arial"/>
                <w:sz w:val="22"/>
                <w:szCs w:val="22"/>
              </w:rPr>
            </w:pPr>
          </w:p>
        </w:tc>
        <w:tc>
          <w:tcPr>
            <w:tcW w:w="2603" w:type="dxa"/>
            <w:shd w:val="clear" w:color="auto" w:fill="auto"/>
          </w:tcPr>
          <w:p w:rsidR="00655B4D" w:rsidRPr="005F383A" w:rsidRDefault="00655B4D" w:rsidP="00743ABE">
            <w:pPr>
              <w:spacing w:line="0" w:lineRule="atLeast"/>
              <w:jc w:val="center"/>
              <w:rPr>
                <w:rFonts w:ascii="Arial" w:eastAsia="Arial" w:hAnsi="Arial"/>
                <w:sz w:val="22"/>
                <w:szCs w:val="22"/>
              </w:rPr>
            </w:pPr>
            <w:r w:rsidRPr="005F383A">
              <w:rPr>
                <w:rFonts w:ascii="Arial" w:eastAsia="Arial" w:hAnsi="Arial"/>
                <w:sz w:val="22"/>
                <w:szCs w:val="22"/>
              </w:rPr>
              <w:t>одно место</w:t>
            </w:r>
          </w:p>
        </w:tc>
        <w:tc>
          <w:tcPr>
            <w:tcW w:w="1440" w:type="dxa"/>
            <w:shd w:val="clear" w:color="auto" w:fill="auto"/>
          </w:tcPr>
          <w:p w:rsidR="00655B4D" w:rsidRPr="005F383A" w:rsidRDefault="00655B4D" w:rsidP="00743ABE">
            <w:pPr>
              <w:spacing w:line="0" w:lineRule="atLeast"/>
              <w:jc w:val="center"/>
              <w:rPr>
                <w:rFonts w:ascii="Arial" w:eastAsia="Arial" w:hAnsi="Arial"/>
                <w:sz w:val="22"/>
                <w:szCs w:val="22"/>
              </w:rPr>
            </w:pPr>
            <w:r w:rsidRPr="005F383A">
              <w:rPr>
                <w:rFonts w:ascii="Arial" w:eastAsia="Arial" w:hAnsi="Arial"/>
                <w:sz w:val="22"/>
                <w:szCs w:val="22"/>
              </w:rPr>
              <w:t>1 x полная</w:t>
            </w:r>
          </w:p>
        </w:tc>
        <w:tc>
          <w:tcPr>
            <w:tcW w:w="1460" w:type="dxa"/>
            <w:shd w:val="clear" w:color="auto" w:fill="auto"/>
          </w:tcPr>
          <w:p w:rsidR="00655B4D" w:rsidRPr="005F383A" w:rsidRDefault="00655B4D" w:rsidP="00743ABE">
            <w:pPr>
              <w:spacing w:line="0" w:lineRule="atLeast"/>
              <w:jc w:val="center"/>
              <w:rPr>
                <w:rFonts w:ascii="Arial" w:eastAsia="Arial" w:hAnsi="Arial"/>
                <w:sz w:val="22"/>
                <w:szCs w:val="22"/>
              </w:rPr>
            </w:pPr>
            <w:r w:rsidRPr="005F383A">
              <w:rPr>
                <w:rFonts w:ascii="Arial" w:eastAsia="Arial" w:hAnsi="Arial"/>
                <w:sz w:val="22"/>
                <w:szCs w:val="22"/>
              </w:rPr>
              <w:t>1 x детский</w:t>
            </w:r>
          </w:p>
        </w:tc>
      </w:tr>
      <w:tr w:rsidR="00655B4D" w:rsidRPr="005F383A" w:rsidTr="00743ABE">
        <w:trPr>
          <w:trHeight w:val="838"/>
        </w:trPr>
        <w:tc>
          <w:tcPr>
            <w:tcW w:w="1041" w:type="dxa"/>
            <w:shd w:val="clear" w:color="auto" w:fill="auto"/>
          </w:tcPr>
          <w:p w:rsidR="00655B4D" w:rsidRPr="005F383A" w:rsidRDefault="00655B4D" w:rsidP="00743ABE">
            <w:pPr>
              <w:spacing w:line="0" w:lineRule="atLeast"/>
              <w:jc w:val="center"/>
              <w:rPr>
                <w:rFonts w:ascii="Arial" w:eastAsia="Arial" w:hAnsi="Arial"/>
                <w:sz w:val="22"/>
                <w:szCs w:val="22"/>
              </w:rPr>
            </w:pPr>
            <w:r w:rsidRPr="005F383A">
              <w:rPr>
                <w:rFonts w:ascii="Arial" w:eastAsia="Arial" w:hAnsi="Arial"/>
                <w:sz w:val="22"/>
                <w:szCs w:val="22"/>
              </w:rPr>
              <w:t>1</w:t>
            </w:r>
          </w:p>
        </w:tc>
        <w:tc>
          <w:tcPr>
            <w:tcW w:w="3637" w:type="dxa"/>
            <w:shd w:val="clear" w:color="auto" w:fill="auto"/>
          </w:tcPr>
          <w:p w:rsidR="00655B4D" w:rsidRPr="005F383A" w:rsidRDefault="00655B4D" w:rsidP="00743ABE">
            <w:pPr>
              <w:spacing w:line="0" w:lineRule="atLeast"/>
              <w:ind w:left="100"/>
              <w:rPr>
                <w:rFonts w:ascii="Arial" w:eastAsia="Arial" w:hAnsi="Arial"/>
                <w:sz w:val="22"/>
                <w:szCs w:val="22"/>
              </w:rPr>
            </w:pPr>
            <w:r w:rsidRPr="005F383A">
              <w:rPr>
                <w:rFonts w:ascii="Arial" w:eastAsia="Arial" w:hAnsi="Arial"/>
                <w:sz w:val="22"/>
                <w:szCs w:val="22"/>
              </w:rPr>
              <w:t>начиная с</w:t>
            </w:r>
          </w:p>
          <w:p w:rsidR="00655B4D" w:rsidRPr="005F383A" w:rsidRDefault="00655B4D" w:rsidP="00743ABE">
            <w:pPr>
              <w:spacing w:line="0" w:lineRule="atLeast"/>
              <w:ind w:left="100"/>
              <w:rPr>
                <w:rFonts w:ascii="Arial" w:eastAsia="Arial" w:hAnsi="Arial"/>
                <w:sz w:val="22"/>
                <w:szCs w:val="22"/>
              </w:rPr>
            </w:pPr>
            <w:r w:rsidRPr="005F383A">
              <w:rPr>
                <w:rFonts w:ascii="Arial" w:eastAsia="Arial" w:hAnsi="Arial"/>
                <w:sz w:val="22"/>
                <w:szCs w:val="22"/>
              </w:rPr>
              <w:t>10 лет до исполнения полных</w:t>
            </w:r>
            <w:r>
              <w:rPr>
                <w:rFonts w:ascii="Arial" w:eastAsia="Arial" w:hAnsi="Arial"/>
                <w:sz w:val="22"/>
                <w:szCs w:val="22"/>
              </w:rPr>
              <w:t xml:space="preserve"> </w:t>
            </w:r>
            <w:r w:rsidRPr="005F383A">
              <w:rPr>
                <w:rFonts w:ascii="Arial" w:eastAsia="Arial" w:hAnsi="Arial"/>
                <w:sz w:val="22"/>
                <w:szCs w:val="22"/>
              </w:rPr>
              <w:t>12 лет</w:t>
            </w:r>
          </w:p>
        </w:tc>
        <w:tc>
          <w:tcPr>
            <w:tcW w:w="2603" w:type="dxa"/>
            <w:shd w:val="clear" w:color="auto" w:fill="auto"/>
            <w:vAlign w:val="center"/>
          </w:tcPr>
          <w:p w:rsidR="00655B4D" w:rsidRPr="005F383A" w:rsidRDefault="00655B4D" w:rsidP="00743ABE">
            <w:pPr>
              <w:spacing w:line="0" w:lineRule="atLeast"/>
              <w:jc w:val="center"/>
              <w:rPr>
                <w:rFonts w:ascii="Arial" w:eastAsia="Arial" w:hAnsi="Arial"/>
                <w:sz w:val="22"/>
                <w:szCs w:val="22"/>
              </w:rPr>
            </w:pPr>
            <w:r w:rsidRPr="005F383A">
              <w:rPr>
                <w:rFonts w:ascii="Arial" w:eastAsia="Arial" w:hAnsi="Arial"/>
                <w:sz w:val="22"/>
                <w:szCs w:val="22"/>
              </w:rPr>
              <w:t>всегда на отдельном</w:t>
            </w:r>
          </w:p>
          <w:p w:rsidR="00655B4D" w:rsidRPr="005F383A" w:rsidRDefault="00655B4D" w:rsidP="00743ABE">
            <w:pPr>
              <w:spacing w:line="0" w:lineRule="atLeast"/>
              <w:jc w:val="center"/>
              <w:rPr>
                <w:rFonts w:ascii="Arial" w:eastAsia="Times New Roman" w:hAnsi="Arial"/>
                <w:sz w:val="22"/>
                <w:szCs w:val="22"/>
              </w:rPr>
            </w:pPr>
            <w:r w:rsidRPr="005F383A">
              <w:rPr>
                <w:rFonts w:ascii="Arial" w:eastAsia="Arial" w:hAnsi="Arial"/>
                <w:sz w:val="22"/>
                <w:szCs w:val="22"/>
              </w:rPr>
              <w:t>месте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655B4D" w:rsidRPr="005F383A" w:rsidRDefault="00655B4D" w:rsidP="00743ABE">
            <w:pPr>
              <w:spacing w:line="0" w:lineRule="atLeast"/>
              <w:ind w:left="160"/>
              <w:rPr>
                <w:rFonts w:ascii="Arial" w:eastAsia="Times New Roman" w:hAnsi="Arial"/>
                <w:sz w:val="22"/>
                <w:szCs w:val="22"/>
              </w:rPr>
            </w:pPr>
            <w:r w:rsidRPr="005F383A">
              <w:rPr>
                <w:rFonts w:ascii="Arial" w:eastAsia="Arial" w:hAnsi="Arial"/>
                <w:sz w:val="22"/>
                <w:szCs w:val="22"/>
              </w:rPr>
              <w:t>1 x полная</w:t>
            </w:r>
          </w:p>
        </w:tc>
        <w:tc>
          <w:tcPr>
            <w:tcW w:w="1460" w:type="dxa"/>
            <w:shd w:val="clear" w:color="auto" w:fill="auto"/>
            <w:vAlign w:val="center"/>
          </w:tcPr>
          <w:p w:rsidR="00655B4D" w:rsidRPr="005F383A" w:rsidRDefault="00655B4D" w:rsidP="00743ABE">
            <w:pPr>
              <w:spacing w:line="0" w:lineRule="atLeast"/>
              <w:ind w:left="120"/>
              <w:rPr>
                <w:rFonts w:ascii="Arial" w:eastAsia="Times New Roman" w:hAnsi="Arial"/>
                <w:sz w:val="22"/>
                <w:szCs w:val="22"/>
              </w:rPr>
            </w:pPr>
            <w:r w:rsidRPr="005F383A">
              <w:rPr>
                <w:rFonts w:ascii="Arial" w:eastAsia="Arial" w:hAnsi="Arial"/>
                <w:sz w:val="22"/>
                <w:szCs w:val="22"/>
              </w:rPr>
              <w:t>1 x детский</w:t>
            </w:r>
          </w:p>
        </w:tc>
      </w:tr>
      <w:tr w:rsidR="00655B4D" w:rsidRPr="005F383A" w:rsidTr="00743ABE">
        <w:trPr>
          <w:trHeight w:val="559"/>
        </w:trPr>
        <w:tc>
          <w:tcPr>
            <w:tcW w:w="1041" w:type="dxa"/>
            <w:shd w:val="clear" w:color="auto" w:fill="auto"/>
          </w:tcPr>
          <w:p w:rsidR="00655B4D" w:rsidRPr="005F383A" w:rsidRDefault="00655B4D" w:rsidP="00743ABE">
            <w:pPr>
              <w:spacing w:line="250" w:lineRule="exact"/>
              <w:jc w:val="center"/>
              <w:rPr>
                <w:rFonts w:ascii="Arial" w:eastAsia="Arial" w:hAnsi="Arial"/>
                <w:sz w:val="22"/>
                <w:szCs w:val="22"/>
              </w:rPr>
            </w:pPr>
            <w:r w:rsidRPr="005F383A">
              <w:rPr>
                <w:rFonts w:ascii="Arial" w:eastAsia="Arial" w:hAnsi="Arial"/>
                <w:sz w:val="22"/>
                <w:szCs w:val="22"/>
              </w:rPr>
              <w:lastRenderedPageBreak/>
              <w:t>2</w:t>
            </w:r>
          </w:p>
        </w:tc>
        <w:tc>
          <w:tcPr>
            <w:tcW w:w="3637" w:type="dxa"/>
            <w:shd w:val="clear" w:color="auto" w:fill="auto"/>
          </w:tcPr>
          <w:p w:rsidR="00655B4D" w:rsidRPr="005F383A" w:rsidRDefault="00655B4D" w:rsidP="00743ABE">
            <w:pPr>
              <w:spacing w:line="250" w:lineRule="exact"/>
              <w:ind w:left="100"/>
              <w:rPr>
                <w:rFonts w:ascii="Arial" w:eastAsia="Arial" w:hAnsi="Arial"/>
                <w:sz w:val="22"/>
                <w:szCs w:val="22"/>
              </w:rPr>
            </w:pPr>
            <w:r w:rsidRPr="005F383A">
              <w:rPr>
                <w:rFonts w:ascii="Arial" w:eastAsia="Arial" w:hAnsi="Arial"/>
                <w:sz w:val="22"/>
                <w:szCs w:val="22"/>
              </w:rPr>
              <w:t>Ребенок до 4 лет или 6 лет и</w:t>
            </w:r>
          </w:p>
          <w:p w:rsidR="00655B4D" w:rsidRPr="005F383A" w:rsidRDefault="00655B4D" w:rsidP="00743ABE">
            <w:pPr>
              <w:spacing w:line="0" w:lineRule="atLeast"/>
              <w:ind w:left="100"/>
              <w:rPr>
                <w:rFonts w:ascii="Arial" w:eastAsia="Arial" w:hAnsi="Arial"/>
                <w:sz w:val="22"/>
                <w:szCs w:val="22"/>
              </w:rPr>
            </w:pPr>
            <w:r w:rsidRPr="005F383A">
              <w:rPr>
                <w:rFonts w:ascii="Arial" w:eastAsia="Arial" w:hAnsi="Arial"/>
                <w:sz w:val="22"/>
                <w:szCs w:val="22"/>
              </w:rPr>
              <w:t>ребенок до 12 лет</w:t>
            </w:r>
          </w:p>
        </w:tc>
        <w:tc>
          <w:tcPr>
            <w:tcW w:w="2603" w:type="dxa"/>
            <w:shd w:val="clear" w:color="auto" w:fill="auto"/>
            <w:vAlign w:val="center"/>
          </w:tcPr>
          <w:p w:rsidR="00655B4D" w:rsidRPr="005F383A" w:rsidRDefault="00655B4D" w:rsidP="00743ABE">
            <w:pPr>
              <w:spacing w:line="0" w:lineRule="atLeast"/>
              <w:jc w:val="center"/>
              <w:rPr>
                <w:rFonts w:ascii="Arial" w:eastAsia="Arial" w:hAnsi="Arial"/>
                <w:sz w:val="22"/>
                <w:szCs w:val="22"/>
              </w:rPr>
            </w:pPr>
            <w:r w:rsidRPr="005F383A">
              <w:rPr>
                <w:rFonts w:ascii="Arial" w:eastAsia="Arial" w:hAnsi="Arial"/>
                <w:sz w:val="22"/>
                <w:szCs w:val="22"/>
              </w:rPr>
              <w:t>вместе на одном месте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655B4D" w:rsidRPr="005F383A" w:rsidRDefault="00655B4D" w:rsidP="00743ABE">
            <w:pPr>
              <w:spacing w:line="0" w:lineRule="atLeast"/>
              <w:ind w:left="160"/>
              <w:rPr>
                <w:rFonts w:ascii="Arial" w:eastAsia="Arial" w:hAnsi="Arial"/>
                <w:sz w:val="22"/>
                <w:szCs w:val="22"/>
              </w:rPr>
            </w:pPr>
            <w:r w:rsidRPr="005F383A">
              <w:rPr>
                <w:rFonts w:ascii="Arial" w:eastAsia="Arial" w:hAnsi="Arial"/>
                <w:sz w:val="22"/>
                <w:szCs w:val="22"/>
              </w:rPr>
              <w:t>1 x полная</w:t>
            </w:r>
          </w:p>
        </w:tc>
        <w:tc>
          <w:tcPr>
            <w:tcW w:w="1460" w:type="dxa"/>
            <w:shd w:val="clear" w:color="auto" w:fill="auto"/>
            <w:vAlign w:val="center"/>
          </w:tcPr>
          <w:p w:rsidR="00655B4D" w:rsidRPr="005F383A" w:rsidRDefault="00655B4D" w:rsidP="00743ABE">
            <w:pPr>
              <w:spacing w:line="0" w:lineRule="atLeast"/>
              <w:ind w:left="120"/>
              <w:rPr>
                <w:rFonts w:ascii="Arial" w:eastAsia="Arial" w:hAnsi="Arial"/>
                <w:sz w:val="22"/>
                <w:szCs w:val="22"/>
              </w:rPr>
            </w:pPr>
            <w:r w:rsidRPr="005F383A">
              <w:rPr>
                <w:rFonts w:ascii="Arial" w:eastAsia="Arial" w:hAnsi="Arial"/>
                <w:sz w:val="22"/>
                <w:szCs w:val="22"/>
              </w:rPr>
              <w:t>1 x детский</w:t>
            </w:r>
          </w:p>
        </w:tc>
      </w:tr>
      <w:tr w:rsidR="00655B4D" w:rsidRPr="005F383A" w:rsidTr="00743ABE">
        <w:trPr>
          <w:trHeight w:val="255"/>
        </w:trPr>
        <w:tc>
          <w:tcPr>
            <w:tcW w:w="1041" w:type="dxa"/>
            <w:vMerge w:val="restart"/>
            <w:shd w:val="clear" w:color="auto" w:fill="auto"/>
          </w:tcPr>
          <w:p w:rsidR="00655B4D" w:rsidRPr="005F383A" w:rsidRDefault="00655B4D" w:rsidP="00743ABE">
            <w:pPr>
              <w:spacing w:line="250" w:lineRule="exact"/>
              <w:jc w:val="center"/>
              <w:rPr>
                <w:rFonts w:ascii="Arial" w:eastAsia="Arial" w:hAnsi="Arial"/>
                <w:sz w:val="22"/>
                <w:szCs w:val="22"/>
              </w:rPr>
            </w:pPr>
            <w:r w:rsidRPr="005F383A">
              <w:rPr>
                <w:rFonts w:ascii="Arial" w:eastAsia="Arial" w:hAnsi="Arial"/>
                <w:sz w:val="22"/>
                <w:szCs w:val="22"/>
              </w:rPr>
              <w:t>2</w:t>
            </w:r>
          </w:p>
        </w:tc>
        <w:tc>
          <w:tcPr>
            <w:tcW w:w="3637" w:type="dxa"/>
            <w:vMerge w:val="restart"/>
            <w:shd w:val="clear" w:color="auto" w:fill="auto"/>
          </w:tcPr>
          <w:p w:rsidR="00655B4D" w:rsidRDefault="00655B4D" w:rsidP="00743ABE">
            <w:pPr>
              <w:spacing w:line="250" w:lineRule="exact"/>
              <w:ind w:left="100"/>
              <w:rPr>
                <w:rFonts w:ascii="Arial" w:eastAsia="Arial" w:hAnsi="Arial"/>
                <w:sz w:val="22"/>
                <w:szCs w:val="22"/>
              </w:rPr>
            </w:pPr>
            <w:r w:rsidRPr="005F383A">
              <w:rPr>
                <w:rFonts w:ascii="Arial" w:eastAsia="Arial" w:hAnsi="Arial"/>
                <w:sz w:val="22"/>
                <w:szCs w:val="22"/>
              </w:rPr>
              <w:t>2 ребенка до 4 лет</w:t>
            </w:r>
            <w:r>
              <w:rPr>
                <w:rFonts w:ascii="Arial" w:eastAsia="Arial" w:hAnsi="Arial"/>
                <w:sz w:val="22"/>
                <w:szCs w:val="22"/>
              </w:rPr>
              <w:t xml:space="preserve"> </w:t>
            </w:r>
          </w:p>
          <w:p w:rsidR="00655B4D" w:rsidRPr="005F383A" w:rsidRDefault="00655B4D" w:rsidP="00743ABE">
            <w:pPr>
              <w:spacing w:line="250" w:lineRule="exact"/>
              <w:ind w:left="100"/>
              <w:rPr>
                <w:rFonts w:ascii="Arial" w:eastAsia="Arial" w:hAnsi="Arial"/>
                <w:sz w:val="22"/>
                <w:szCs w:val="22"/>
              </w:rPr>
            </w:pPr>
            <w:r w:rsidRPr="005F383A">
              <w:rPr>
                <w:rFonts w:ascii="Arial" w:eastAsia="Arial" w:hAnsi="Arial"/>
                <w:sz w:val="22"/>
                <w:szCs w:val="22"/>
              </w:rPr>
              <w:t>или до 6 лет</w:t>
            </w:r>
          </w:p>
        </w:tc>
        <w:tc>
          <w:tcPr>
            <w:tcW w:w="2603" w:type="dxa"/>
            <w:shd w:val="clear" w:color="auto" w:fill="auto"/>
          </w:tcPr>
          <w:p w:rsidR="00655B4D" w:rsidRPr="005F383A" w:rsidRDefault="00655B4D" w:rsidP="00743ABE">
            <w:pPr>
              <w:spacing w:line="0" w:lineRule="atLeast"/>
              <w:jc w:val="center"/>
              <w:rPr>
                <w:rFonts w:ascii="Arial" w:eastAsia="Arial" w:hAnsi="Arial"/>
                <w:sz w:val="22"/>
                <w:szCs w:val="22"/>
              </w:rPr>
            </w:pPr>
            <w:r w:rsidRPr="005F383A">
              <w:rPr>
                <w:rFonts w:ascii="Arial" w:eastAsia="Arial" w:hAnsi="Arial"/>
                <w:sz w:val="22"/>
                <w:szCs w:val="22"/>
              </w:rPr>
              <w:t>вместе на одном месте</w:t>
            </w:r>
          </w:p>
        </w:tc>
        <w:tc>
          <w:tcPr>
            <w:tcW w:w="1440" w:type="dxa"/>
            <w:shd w:val="clear" w:color="auto" w:fill="auto"/>
          </w:tcPr>
          <w:p w:rsidR="00655B4D" w:rsidRPr="005F383A" w:rsidRDefault="00655B4D" w:rsidP="00743ABE">
            <w:pPr>
              <w:spacing w:line="0" w:lineRule="atLeast"/>
              <w:ind w:left="160"/>
              <w:rPr>
                <w:rFonts w:ascii="Arial" w:eastAsia="Arial" w:hAnsi="Arial"/>
                <w:sz w:val="22"/>
                <w:szCs w:val="22"/>
              </w:rPr>
            </w:pPr>
            <w:r w:rsidRPr="005F383A">
              <w:rPr>
                <w:rFonts w:ascii="Arial" w:eastAsia="Arial" w:hAnsi="Arial"/>
                <w:sz w:val="22"/>
                <w:szCs w:val="22"/>
              </w:rPr>
              <w:t>1 x полная</w:t>
            </w:r>
          </w:p>
        </w:tc>
        <w:tc>
          <w:tcPr>
            <w:tcW w:w="1460" w:type="dxa"/>
            <w:shd w:val="clear" w:color="auto" w:fill="auto"/>
          </w:tcPr>
          <w:p w:rsidR="00655B4D" w:rsidRPr="005F383A" w:rsidRDefault="00655B4D" w:rsidP="00743ABE">
            <w:pPr>
              <w:spacing w:line="0" w:lineRule="atLeast"/>
              <w:ind w:left="120"/>
              <w:rPr>
                <w:rFonts w:ascii="Arial" w:eastAsia="Arial" w:hAnsi="Arial"/>
                <w:sz w:val="22"/>
                <w:szCs w:val="22"/>
              </w:rPr>
            </w:pPr>
            <w:r w:rsidRPr="005F383A">
              <w:rPr>
                <w:rFonts w:ascii="Arial" w:eastAsia="Arial" w:hAnsi="Arial"/>
                <w:sz w:val="22"/>
                <w:szCs w:val="22"/>
              </w:rPr>
              <w:t>1 x детский</w:t>
            </w:r>
          </w:p>
        </w:tc>
      </w:tr>
      <w:tr w:rsidR="00655B4D" w:rsidRPr="005F383A" w:rsidTr="00743ABE">
        <w:trPr>
          <w:trHeight w:val="255"/>
        </w:trPr>
        <w:tc>
          <w:tcPr>
            <w:tcW w:w="1041" w:type="dxa"/>
            <w:vMerge/>
            <w:shd w:val="clear" w:color="auto" w:fill="auto"/>
          </w:tcPr>
          <w:p w:rsidR="00655B4D" w:rsidRPr="005F383A" w:rsidRDefault="00655B4D" w:rsidP="00743ABE">
            <w:pPr>
              <w:spacing w:line="0" w:lineRule="atLeast"/>
              <w:rPr>
                <w:rFonts w:ascii="Arial" w:eastAsia="Times New Roman" w:hAnsi="Arial"/>
                <w:sz w:val="22"/>
                <w:szCs w:val="22"/>
              </w:rPr>
            </w:pPr>
          </w:p>
        </w:tc>
        <w:tc>
          <w:tcPr>
            <w:tcW w:w="3637" w:type="dxa"/>
            <w:vMerge/>
            <w:shd w:val="clear" w:color="auto" w:fill="auto"/>
          </w:tcPr>
          <w:p w:rsidR="00655B4D" w:rsidRPr="005F383A" w:rsidRDefault="00655B4D" w:rsidP="00743ABE">
            <w:pPr>
              <w:spacing w:line="0" w:lineRule="atLeast"/>
              <w:rPr>
                <w:rFonts w:ascii="Arial" w:eastAsia="Times New Roman" w:hAnsi="Arial"/>
                <w:sz w:val="22"/>
                <w:szCs w:val="22"/>
              </w:rPr>
            </w:pPr>
          </w:p>
        </w:tc>
        <w:tc>
          <w:tcPr>
            <w:tcW w:w="2603" w:type="dxa"/>
            <w:shd w:val="clear" w:color="auto" w:fill="auto"/>
          </w:tcPr>
          <w:p w:rsidR="00655B4D" w:rsidRPr="005F383A" w:rsidRDefault="00655B4D" w:rsidP="00743ABE">
            <w:pPr>
              <w:spacing w:line="244" w:lineRule="exact"/>
              <w:jc w:val="center"/>
              <w:rPr>
                <w:rFonts w:ascii="Arial" w:eastAsia="Arial" w:hAnsi="Arial"/>
                <w:sz w:val="22"/>
                <w:szCs w:val="22"/>
              </w:rPr>
            </w:pPr>
            <w:r w:rsidRPr="005F383A">
              <w:rPr>
                <w:rFonts w:ascii="Arial" w:eastAsia="Arial" w:hAnsi="Arial"/>
                <w:sz w:val="22"/>
                <w:szCs w:val="22"/>
              </w:rPr>
              <w:t>отдельное место</w:t>
            </w:r>
          </w:p>
        </w:tc>
        <w:tc>
          <w:tcPr>
            <w:tcW w:w="1440" w:type="dxa"/>
            <w:shd w:val="clear" w:color="auto" w:fill="auto"/>
          </w:tcPr>
          <w:p w:rsidR="00655B4D" w:rsidRPr="005F383A" w:rsidRDefault="00655B4D" w:rsidP="00743ABE">
            <w:pPr>
              <w:spacing w:line="244" w:lineRule="exact"/>
              <w:ind w:left="160"/>
              <w:rPr>
                <w:rFonts w:ascii="Arial" w:eastAsia="Arial" w:hAnsi="Arial"/>
                <w:sz w:val="22"/>
                <w:szCs w:val="22"/>
              </w:rPr>
            </w:pPr>
            <w:r w:rsidRPr="005F383A">
              <w:rPr>
                <w:rFonts w:ascii="Arial" w:eastAsia="Arial" w:hAnsi="Arial"/>
                <w:sz w:val="22"/>
                <w:szCs w:val="22"/>
              </w:rPr>
              <w:t>2 x полная</w:t>
            </w:r>
          </w:p>
        </w:tc>
        <w:tc>
          <w:tcPr>
            <w:tcW w:w="1460" w:type="dxa"/>
            <w:shd w:val="clear" w:color="auto" w:fill="auto"/>
          </w:tcPr>
          <w:p w:rsidR="00655B4D" w:rsidRPr="005F383A" w:rsidRDefault="00655B4D" w:rsidP="00743ABE">
            <w:pPr>
              <w:spacing w:line="244" w:lineRule="exact"/>
              <w:ind w:left="120"/>
              <w:rPr>
                <w:rFonts w:ascii="Arial" w:eastAsia="Arial" w:hAnsi="Arial"/>
                <w:sz w:val="22"/>
                <w:szCs w:val="22"/>
              </w:rPr>
            </w:pPr>
            <w:r w:rsidRPr="005F383A">
              <w:rPr>
                <w:rFonts w:ascii="Arial" w:eastAsia="Arial" w:hAnsi="Arial"/>
                <w:sz w:val="22"/>
                <w:szCs w:val="22"/>
              </w:rPr>
              <w:t>2 x детский</w:t>
            </w:r>
          </w:p>
        </w:tc>
      </w:tr>
    </w:tbl>
    <w:p w:rsidR="00655B4D" w:rsidRPr="006F5AA1" w:rsidRDefault="00655B4D" w:rsidP="00655B4D">
      <w:pPr>
        <w:spacing w:line="260" w:lineRule="exact"/>
        <w:rPr>
          <w:rFonts w:ascii="Arial" w:eastAsia="Times New Roman" w:hAnsi="Arial"/>
        </w:rPr>
      </w:pPr>
    </w:p>
    <w:p w:rsidR="00655B4D" w:rsidRPr="006F5AA1" w:rsidRDefault="00655B4D" w:rsidP="00655B4D">
      <w:pPr>
        <w:spacing w:line="235" w:lineRule="auto"/>
        <w:ind w:left="540" w:right="1060"/>
        <w:rPr>
          <w:rFonts w:ascii="Arial" w:eastAsia="Arial" w:hAnsi="Arial"/>
          <w:sz w:val="22"/>
        </w:rPr>
      </w:pPr>
      <w:r w:rsidRPr="006F5AA1">
        <w:rPr>
          <w:rFonts w:ascii="Arial" w:eastAsia="Arial" w:hAnsi="Arial"/>
          <w:sz w:val="22"/>
        </w:rPr>
        <w:t>Для использования ребенком отдельного места для сидения необходимо приобрести плацкарту.</w:t>
      </w:r>
    </w:p>
    <w:p w:rsidR="00655B4D" w:rsidRPr="006F5AA1" w:rsidRDefault="00655B4D" w:rsidP="00655B4D">
      <w:pPr>
        <w:rPr>
          <w:rFonts w:ascii="Arial" w:eastAsia="Times New Roman" w:hAnsi="Arial"/>
        </w:rPr>
      </w:pPr>
    </w:p>
    <w:p w:rsidR="00655B4D" w:rsidRPr="006F5AA1" w:rsidRDefault="00655B4D" w:rsidP="00655B4D">
      <w:pPr>
        <w:ind w:left="560" w:right="2120" w:hanging="566"/>
        <w:rPr>
          <w:rFonts w:ascii="Arial" w:eastAsia="Arial" w:hAnsi="Arial"/>
          <w:b/>
          <w:sz w:val="22"/>
        </w:rPr>
      </w:pPr>
      <w:r w:rsidRPr="006F5AA1">
        <w:rPr>
          <w:rFonts w:ascii="Arial" w:eastAsia="Arial" w:hAnsi="Arial"/>
          <w:b/>
          <w:sz w:val="22"/>
        </w:rPr>
        <w:t>50.6 Обмен плацкарт на спальные, кушетные</w:t>
      </w:r>
      <w:r>
        <w:rPr>
          <w:rFonts w:ascii="Arial" w:eastAsia="Arial" w:hAnsi="Arial"/>
          <w:b/>
          <w:sz w:val="22"/>
          <w:lang w:val="ru-RU"/>
        </w:rPr>
        <w:t>/плацкартные</w:t>
      </w:r>
      <w:r w:rsidRPr="006F5AA1">
        <w:rPr>
          <w:rFonts w:ascii="Arial" w:eastAsia="Arial" w:hAnsi="Arial"/>
          <w:b/>
          <w:sz w:val="22"/>
        </w:rPr>
        <w:t xml:space="preserve"> места или места для сидения Правила обмена перевозчиков CIV</w:t>
      </w:r>
    </w:p>
    <w:p w:rsidR="00655B4D" w:rsidRPr="006F5AA1" w:rsidRDefault="00655B4D" w:rsidP="00655B4D">
      <w:pPr>
        <w:rPr>
          <w:rFonts w:ascii="Arial" w:eastAsia="Times New Roman" w:hAnsi="Arial"/>
        </w:rPr>
      </w:pPr>
    </w:p>
    <w:p w:rsidR="00655B4D" w:rsidRPr="006F5AA1" w:rsidRDefault="00655B4D" w:rsidP="00655B4D">
      <w:pPr>
        <w:ind w:left="560" w:right="520"/>
        <w:jc w:val="both"/>
        <w:rPr>
          <w:rFonts w:ascii="Arial" w:eastAsia="Arial" w:hAnsi="Arial"/>
          <w:sz w:val="22"/>
        </w:rPr>
      </w:pPr>
      <w:r w:rsidRPr="006F5AA1">
        <w:rPr>
          <w:rFonts w:ascii="Arial" w:eastAsia="Arial" w:hAnsi="Arial"/>
          <w:sz w:val="22"/>
        </w:rPr>
        <w:t>Бесплатный обмен плацкарт на спальное, кушетное</w:t>
      </w:r>
      <w:r>
        <w:rPr>
          <w:rFonts w:ascii="Arial" w:eastAsia="Arial" w:hAnsi="Arial"/>
          <w:sz w:val="22"/>
          <w:lang w:val="ru-RU"/>
        </w:rPr>
        <w:t>/плацкартное</w:t>
      </w:r>
      <w:r w:rsidRPr="006F5AA1">
        <w:rPr>
          <w:rFonts w:ascii="Arial" w:eastAsia="Arial" w:hAnsi="Arial"/>
          <w:sz w:val="22"/>
        </w:rPr>
        <w:t xml:space="preserve"> место или место для сидения невозможен. Обмен считается </w:t>
      </w:r>
      <w:r>
        <w:rPr>
          <w:rFonts w:ascii="Arial" w:eastAsia="Arial" w:hAnsi="Arial"/>
          <w:sz w:val="22"/>
          <w:lang w:val="ru-RU"/>
        </w:rPr>
        <w:t>возратом</w:t>
      </w:r>
      <w:r w:rsidRPr="006F5AA1">
        <w:rPr>
          <w:rFonts w:ascii="Arial" w:eastAsia="Arial" w:hAnsi="Arial"/>
          <w:sz w:val="22"/>
        </w:rPr>
        <w:t>. Применяются правила пункта 50.7.</w:t>
      </w:r>
    </w:p>
    <w:p w:rsidR="00655B4D" w:rsidRPr="006F5AA1" w:rsidRDefault="00655B4D" w:rsidP="00655B4D">
      <w:pPr>
        <w:rPr>
          <w:rFonts w:ascii="Arial" w:eastAsia="Times New Roman" w:hAnsi="Arial"/>
        </w:rPr>
      </w:pPr>
    </w:p>
    <w:p w:rsidR="00655B4D" w:rsidRPr="006F5AA1" w:rsidRDefault="00655B4D" w:rsidP="00655B4D">
      <w:pPr>
        <w:ind w:left="540"/>
        <w:rPr>
          <w:rFonts w:ascii="Arial" w:eastAsia="Arial" w:hAnsi="Arial"/>
          <w:b/>
          <w:sz w:val="22"/>
        </w:rPr>
      </w:pPr>
      <w:r w:rsidRPr="006F5AA1">
        <w:rPr>
          <w:rFonts w:ascii="Arial" w:eastAsia="Arial" w:hAnsi="Arial"/>
          <w:b/>
          <w:sz w:val="22"/>
        </w:rPr>
        <w:t>Правила обмена перевозчиков СМПС</w:t>
      </w:r>
    </w:p>
    <w:p w:rsidR="00655B4D" w:rsidRPr="006F5AA1" w:rsidRDefault="00655B4D" w:rsidP="00655B4D">
      <w:pPr>
        <w:rPr>
          <w:rFonts w:ascii="Arial" w:eastAsia="Times New Roman" w:hAnsi="Arial"/>
        </w:rPr>
      </w:pPr>
    </w:p>
    <w:p w:rsidR="00655B4D" w:rsidRPr="006F5AA1" w:rsidRDefault="00655B4D" w:rsidP="00655B4D">
      <w:pPr>
        <w:ind w:left="560" w:right="520"/>
        <w:jc w:val="both"/>
        <w:rPr>
          <w:rFonts w:ascii="Arial" w:eastAsia="Arial" w:hAnsi="Arial"/>
          <w:sz w:val="22"/>
        </w:rPr>
      </w:pPr>
      <w:r w:rsidRPr="006F5AA1">
        <w:rPr>
          <w:rFonts w:ascii="Arial" w:eastAsia="Arial" w:hAnsi="Arial"/>
          <w:sz w:val="22"/>
        </w:rPr>
        <w:t>Неиспользованная плацкарта на спальное или кушетное</w:t>
      </w:r>
      <w:r>
        <w:rPr>
          <w:rFonts w:ascii="Arial" w:eastAsia="Arial" w:hAnsi="Arial"/>
          <w:sz w:val="22"/>
          <w:lang w:val="ru-RU"/>
        </w:rPr>
        <w:t>/плацкартное</w:t>
      </w:r>
      <w:r w:rsidRPr="006F5AA1">
        <w:rPr>
          <w:rFonts w:ascii="Arial" w:eastAsia="Arial" w:hAnsi="Arial"/>
          <w:sz w:val="22"/>
        </w:rPr>
        <w:t xml:space="preserve"> место, содержащая данные относительно выделенного места может быть один раз бесплатно заменена на другую плацкарту той же категории на тот же участок пути, не меняя при этом перевозчика, если</w:t>
      </w:r>
    </w:p>
    <w:p w:rsidR="00655B4D" w:rsidRPr="006F5AA1" w:rsidRDefault="00655B4D" w:rsidP="00653258">
      <w:pPr>
        <w:numPr>
          <w:ilvl w:val="0"/>
          <w:numId w:val="65"/>
        </w:numPr>
        <w:tabs>
          <w:tab w:val="left" w:pos="698"/>
        </w:tabs>
        <w:ind w:left="1058" w:right="520" w:hanging="360"/>
        <w:rPr>
          <w:rFonts w:ascii="Arial" w:eastAsia="Symbol" w:hAnsi="Arial"/>
          <w:sz w:val="22"/>
        </w:rPr>
      </w:pPr>
      <w:r w:rsidRPr="006F5AA1">
        <w:rPr>
          <w:rFonts w:ascii="Arial" w:eastAsia="Arial" w:hAnsi="Arial"/>
          <w:sz w:val="22"/>
        </w:rPr>
        <w:t>обмен производится не позже, чем за 6 часов до указанного в плацкарте времени отправления и</w:t>
      </w:r>
    </w:p>
    <w:p w:rsidR="00655B4D" w:rsidRPr="006F5AA1" w:rsidRDefault="00655B4D" w:rsidP="00653258">
      <w:pPr>
        <w:numPr>
          <w:ilvl w:val="0"/>
          <w:numId w:val="65"/>
        </w:numPr>
        <w:tabs>
          <w:tab w:val="left" w:pos="696"/>
        </w:tabs>
        <w:ind w:left="1058" w:right="520" w:hanging="360"/>
        <w:rPr>
          <w:rFonts w:ascii="Arial" w:eastAsia="Symbol" w:hAnsi="Arial"/>
          <w:sz w:val="22"/>
        </w:rPr>
      </w:pPr>
      <w:r w:rsidRPr="006F5AA1">
        <w:rPr>
          <w:rFonts w:ascii="Arial" w:eastAsia="Arial" w:hAnsi="Arial"/>
          <w:sz w:val="22"/>
        </w:rPr>
        <w:t>новая дата отъезда наступает не позже, чем через 2 месяца после переоформления заказа</w:t>
      </w:r>
    </w:p>
    <w:p w:rsidR="00655B4D" w:rsidRPr="006F5AA1" w:rsidRDefault="00655B4D" w:rsidP="00655B4D">
      <w:pPr>
        <w:rPr>
          <w:rFonts w:ascii="Arial" w:eastAsia="Times New Roman" w:hAnsi="Arial"/>
        </w:rPr>
      </w:pPr>
    </w:p>
    <w:p w:rsidR="00655B4D" w:rsidRPr="006F5AA1" w:rsidRDefault="00655B4D" w:rsidP="00655B4D">
      <w:pPr>
        <w:ind w:left="560"/>
        <w:rPr>
          <w:rFonts w:ascii="Arial" w:eastAsia="Arial" w:hAnsi="Arial"/>
          <w:sz w:val="22"/>
        </w:rPr>
      </w:pPr>
      <w:r w:rsidRPr="006F5AA1">
        <w:rPr>
          <w:rFonts w:ascii="Arial" w:eastAsia="Arial" w:hAnsi="Arial"/>
          <w:sz w:val="22"/>
        </w:rPr>
        <w:t>Квитанция, выданная вместе  с заменяемой плацкартой, также должна быть возвращена.</w:t>
      </w:r>
    </w:p>
    <w:p w:rsidR="00655B4D" w:rsidRPr="006F5AA1" w:rsidRDefault="00655B4D" w:rsidP="00655B4D">
      <w:pPr>
        <w:rPr>
          <w:rFonts w:ascii="Arial" w:eastAsia="Times New Roman" w:hAnsi="Arial"/>
        </w:rPr>
      </w:pPr>
    </w:p>
    <w:p w:rsidR="00655B4D" w:rsidRPr="006F5AA1" w:rsidRDefault="00655B4D" w:rsidP="00655B4D">
      <w:pPr>
        <w:ind w:left="560"/>
        <w:rPr>
          <w:rFonts w:ascii="Arial" w:eastAsia="Arial" w:hAnsi="Arial"/>
          <w:sz w:val="22"/>
        </w:rPr>
      </w:pPr>
      <w:r w:rsidRPr="006F5AA1">
        <w:rPr>
          <w:rFonts w:ascii="Arial" w:eastAsia="Arial" w:hAnsi="Arial"/>
          <w:sz w:val="22"/>
        </w:rPr>
        <w:t>В первоначальную и новую плацкарты следует внести отметку о произведенном обмене.</w:t>
      </w:r>
    </w:p>
    <w:p w:rsidR="00655B4D" w:rsidRPr="006F5AA1" w:rsidRDefault="00655B4D" w:rsidP="00655B4D">
      <w:pPr>
        <w:rPr>
          <w:rFonts w:ascii="Arial" w:eastAsia="Times New Roman" w:hAnsi="Arial"/>
        </w:rPr>
      </w:pPr>
    </w:p>
    <w:p w:rsidR="00655B4D" w:rsidRPr="006F5AA1" w:rsidRDefault="00655B4D" w:rsidP="00655B4D">
      <w:pPr>
        <w:ind w:left="560" w:right="-1"/>
        <w:rPr>
          <w:rFonts w:ascii="Arial" w:eastAsia="Arial" w:hAnsi="Arial"/>
          <w:sz w:val="22"/>
        </w:rPr>
      </w:pPr>
      <w:r w:rsidRPr="006F5AA1">
        <w:rPr>
          <w:rFonts w:ascii="Arial" w:eastAsia="Arial" w:hAnsi="Arial"/>
          <w:sz w:val="22"/>
        </w:rPr>
        <w:t>Если за прошедшее время изменился размер доплаты, то расчет производится по тарифу, действующему на день обмена.</w:t>
      </w:r>
    </w:p>
    <w:p w:rsidR="00655B4D" w:rsidRPr="006F5AA1" w:rsidRDefault="00655B4D" w:rsidP="00655B4D">
      <w:pPr>
        <w:rPr>
          <w:rFonts w:ascii="Arial" w:eastAsia="Times New Roman" w:hAnsi="Arial"/>
        </w:rPr>
      </w:pPr>
    </w:p>
    <w:p w:rsidR="00655B4D" w:rsidRPr="006F5AA1" w:rsidRDefault="00655B4D" w:rsidP="00655B4D">
      <w:pPr>
        <w:ind w:left="560"/>
        <w:rPr>
          <w:rFonts w:ascii="Arial" w:eastAsia="Arial" w:hAnsi="Arial"/>
          <w:sz w:val="22"/>
        </w:rPr>
      </w:pPr>
      <w:r w:rsidRPr="006F5AA1">
        <w:rPr>
          <w:rFonts w:ascii="Arial" w:eastAsia="Arial" w:hAnsi="Arial"/>
          <w:sz w:val="22"/>
        </w:rPr>
        <w:t>Плацкарты на места для сидения обмену не подлежат.</w:t>
      </w:r>
    </w:p>
    <w:p w:rsidR="00655B4D" w:rsidRPr="006F5AA1" w:rsidRDefault="00655B4D" w:rsidP="00655B4D">
      <w:pPr>
        <w:rPr>
          <w:rFonts w:ascii="Arial" w:eastAsia="Times New Roman" w:hAnsi="Arial"/>
        </w:rPr>
      </w:pPr>
    </w:p>
    <w:p w:rsidR="00655B4D" w:rsidRPr="006F5AA1" w:rsidRDefault="00655B4D" w:rsidP="00655B4D">
      <w:pPr>
        <w:ind w:left="540" w:right="1940" w:hanging="539"/>
        <w:rPr>
          <w:rFonts w:ascii="Arial" w:eastAsia="Arial" w:hAnsi="Arial"/>
          <w:b/>
          <w:sz w:val="22"/>
        </w:rPr>
      </w:pPr>
      <w:r w:rsidRPr="006F5AA1">
        <w:rPr>
          <w:rFonts w:ascii="Arial" w:eastAsia="Arial" w:hAnsi="Arial"/>
          <w:b/>
          <w:sz w:val="22"/>
        </w:rPr>
        <w:t>50.7 Возврат плацкарт на спальные, кушетные</w:t>
      </w:r>
      <w:r>
        <w:rPr>
          <w:rFonts w:ascii="Arial" w:eastAsia="Arial" w:hAnsi="Arial"/>
          <w:b/>
          <w:sz w:val="22"/>
          <w:lang w:val="ru-RU"/>
        </w:rPr>
        <w:t>/плацкартные</w:t>
      </w:r>
      <w:r w:rsidRPr="006F5AA1">
        <w:rPr>
          <w:rFonts w:ascii="Arial" w:eastAsia="Arial" w:hAnsi="Arial"/>
          <w:b/>
          <w:sz w:val="22"/>
        </w:rPr>
        <w:t xml:space="preserve"> места или места для сидения Правила возмещения перевозчиков CIV</w:t>
      </w:r>
    </w:p>
    <w:p w:rsidR="00655B4D" w:rsidRPr="006F5AA1" w:rsidRDefault="00655B4D" w:rsidP="00655B4D">
      <w:pPr>
        <w:rPr>
          <w:rFonts w:ascii="Arial" w:eastAsia="Times New Roman" w:hAnsi="Arial"/>
        </w:rPr>
      </w:pPr>
    </w:p>
    <w:p w:rsidR="00655B4D" w:rsidRPr="006F5AA1" w:rsidRDefault="00655B4D" w:rsidP="00655B4D">
      <w:pPr>
        <w:ind w:left="540" w:right="760"/>
        <w:rPr>
          <w:rFonts w:ascii="Arial" w:eastAsia="Arial" w:hAnsi="Arial"/>
          <w:sz w:val="22"/>
        </w:rPr>
      </w:pPr>
      <w:r w:rsidRPr="006F5AA1">
        <w:rPr>
          <w:rFonts w:ascii="Arial" w:eastAsia="Arial" w:hAnsi="Arial"/>
          <w:sz w:val="22"/>
        </w:rPr>
        <w:t>При возврате неиспользованной плацкарты на спальное, кушетное</w:t>
      </w:r>
      <w:r>
        <w:rPr>
          <w:rFonts w:ascii="Arial" w:eastAsia="Arial" w:hAnsi="Arial"/>
          <w:sz w:val="22"/>
          <w:lang w:val="ru-RU"/>
        </w:rPr>
        <w:t>/плацкартное</w:t>
      </w:r>
      <w:r w:rsidRPr="006F5AA1">
        <w:rPr>
          <w:rFonts w:ascii="Arial" w:eastAsia="Arial" w:hAnsi="Arial"/>
          <w:sz w:val="22"/>
        </w:rPr>
        <w:t xml:space="preserve"> место или место для сидения возмещается:</w:t>
      </w:r>
    </w:p>
    <w:p w:rsidR="00655B4D" w:rsidRPr="006F5AA1" w:rsidRDefault="00655B4D" w:rsidP="00655B4D">
      <w:pPr>
        <w:rPr>
          <w:rFonts w:ascii="Arial" w:eastAsia="Times New Roman" w:hAnsi="Arial"/>
        </w:rPr>
      </w:pPr>
    </w:p>
    <w:p w:rsidR="00655B4D" w:rsidRPr="006F5AA1" w:rsidRDefault="00655B4D" w:rsidP="00653258">
      <w:pPr>
        <w:numPr>
          <w:ilvl w:val="0"/>
          <w:numId w:val="29"/>
        </w:numPr>
        <w:tabs>
          <w:tab w:val="left" w:pos="1416"/>
        </w:tabs>
        <w:ind w:left="1440" w:right="600" w:hanging="368"/>
        <w:rPr>
          <w:rFonts w:ascii="Arial" w:eastAsia="Arial" w:hAnsi="Arial"/>
          <w:sz w:val="22"/>
        </w:rPr>
      </w:pPr>
      <w:r w:rsidRPr="006F5AA1">
        <w:rPr>
          <w:rFonts w:ascii="Arial" w:eastAsia="Arial" w:hAnsi="Arial"/>
          <w:sz w:val="22"/>
        </w:rPr>
        <w:t>полная стоимость, если место не было использовано по причинам, зависящим от перевозчика, и это подтверждено перевозчиком,</w:t>
      </w:r>
    </w:p>
    <w:p w:rsidR="00655B4D" w:rsidRPr="006F5AA1" w:rsidRDefault="00655B4D" w:rsidP="00655B4D">
      <w:pPr>
        <w:rPr>
          <w:rFonts w:ascii="Arial" w:eastAsia="Arial" w:hAnsi="Arial"/>
          <w:sz w:val="22"/>
        </w:rPr>
      </w:pPr>
    </w:p>
    <w:p w:rsidR="00655B4D" w:rsidRPr="006F5AA1" w:rsidRDefault="00655B4D" w:rsidP="00653258">
      <w:pPr>
        <w:numPr>
          <w:ilvl w:val="0"/>
          <w:numId w:val="29"/>
        </w:numPr>
        <w:tabs>
          <w:tab w:val="left" w:pos="1440"/>
        </w:tabs>
        <w:ind w:left="1440" w:right="1220" w:hanging="368"/>
        <w:rPr>
          <w:rFonts w:ascii="Arial" w:eastAsia="Arial" w:hAnsi="Arial"/>
          <w:sz w:val="22"/>
        </w:rPr>
      </w:pPr>
      <w:r w:rsidRPr="006F5AA1">
        <w:rPr>
          <w:rFonts w:ascii="Arial" w:eastAsia="Arial" w:hAnsi="Arial"/>
          <w:sz w:val="22"/>
          <w:lang w:val="ru-RU"/>
        </w:rPr>
        <w:t xml:space="preserve">стоимость билета с удержанием </w:t>
      </w:r>
      <w:r w:rsidRPr="006F5AA1">
        <w:rPr>
          <w:rFonts w:ascii="Arial" w:eastAsia="Arial" w:hAnsi="Arial"/>
          <w:sz w:val="22"/>
        </w:rPr>
        <w:t>10% за каждое место, если отказ от резервирования места произошел, по крайней мере, за один день до отъезда</w:t>
      </w:r>
    </w:p>
    <w:p w:rsidR="00655B4D" w:rsidRPr="006F5AA1" w:rsidRDefault="00655B4D" w:rsidP="00655B4D">
      <w:pPr>
        <w:spacing w:line="329" w:lineRule="exact"/>
        <w:rPr>
          <w:rFonts w:ascii="Arial" w:eastAsia="Times New Roman" w:hAnsi="Arial"/>
        </w:rPr>
      </w:pPr>
    </w:p>
    <w:p w:rsidR="00655B4D" w:rsidRPr="006F5AA1" w:rsidRDefault="00655B4D" w:rsidP="00653258">
      <w:pPr>
        <w:numPr>
          <w:ilvl w:val="1"/>
          <w:numId w:val="30"/>
        </w:numPr>
        <w:tabs>
          <w:tab w:val="left" w:pos="1448"/>
        </w:tabs>
        <w:spacing w:line="235" w:lineRule="auto"/>
        <w:ind w:left="1448" w:right="40" w:hanging="368"/>
        <w:rPr>
          <w:rFonts w:ascii="Arial" w:eastAsia="Arial" w:hAnsi="Arial"/>
          <w:sz w:val="22"/>
        </w:rPr>
      </w:pPr>
      <w:r w:rsidRPr="006F5AA1">
        <w:rPr>
          <w:rFonts w:ascii="Arial" w:eastAsia="Arial" w:hAnsi="Arial"/>
          <w:sz w:val="22"/>
          <w:lang w:val="ru-RU"/>
        </w:rPr>
        <w:t xml:space="preserve">стоимость билета с удержаниеим </w:t>
      </w:r>
      <w:r w:rsidRPr="006F5AA1">
        <w:rPr>
          <w:rFonts w:ascii="Arial" w:eastAsia="Arial" w:hAnsi="Arial"/>
          <w:sz w:val="22"/>
        </w:rPr>
        <w:t>50% за каждое место, если отказ от резервирования места произошел в день отъезда, но еще до отправления поезда.</w:t>
      </w:r>
    </w:p>
    <w:p w:rsidR="00655B4D" w:rsidRPr="006F5AA1" w:rsidRDefault="00655B4D" w:rsidP="00655B4D">
      <w:pPr>
        <w:spacing w:line="254" w:lineRule="exact"/>
        <w:rPr>
          <w:rFonts w:ascii="Arial" w:eastAsia="Arial" w:hAnsi="Arial"/>
          <w:sz w:val="22"/>
        </w:rPr>
      </w:pPr>
    </w:p>
    <w:p w:rsidR="00655B4D" w:rsidRPr="006F5AA1" w:rsidRDefault="00655B4D" w:rsidP="00655B4D">
      <w:pPr>
        <w:tabs>
          <w:tab w:val="left" w:pos="748"/>
        </w:tabs>
        <w:spacing w:line="0" w:lineRule="atLeast"/>
        <w:ind w:left="748"/>
        <w:rPr>
          <w:rFonts w:ascii="Arial" w:eastAsia="Arial" w:hAnsi="Arial"/>
          <w:sz w:val="22"/>
        </w:rPr>
      </w:pPr>
      <w:r w:rsidRPr="006F5AA1">
        <w:rPr>
          <w:rFonts w:ascii="Arial" w:eastAsia="Arial" w:hAnsi="Arial"/>
          <w:sz w:val="22"/>
        </w:rPr>
        <w:t xml:space="preserve">В случае более позднего возврата возмещение </w:t>
      </w:r>
      <w:r w:rsidRPr="006F5AA1">
        <w:rPr>
          <w:rFonts w:ascii="Arial" w:eastAsia="Arial" w:hAnsi="Arial"/>
          <w:sz w:val="22"/>
          <w:lang w:val="ru-RU"/>
        </w:rPr>
        <w:t>не производится</w:t>
      </w:r>
      <w:r w:rsidRPr="006F5AA1">
        <w:rPr>
          <w:rFonts w:ascii="Arial" w:eastAsia="Arial" w:hAnsi="Arial"/>
          <w:sz w:val="22"/>
        </w:rPr>
        <w:t>.</w:t>
      </w:r>
    </w:p>
    <w:p w:rsidR="00655B4D" w:rsidRPr="006F5AA1" w:rsidRDefault="00655B4D" w:rsidP="00655B4D">
      <w:pPr>
        <w:spacing w:line="251" w:lineRule="exact"/>
        <w:rPr>
          <w:rFonts w:ascii="Arial" w:eastAsia="Times New Roman" w:hAnsi="Arial"/>
        </w:rPr>
      </w:pPr>
    </w:p>
    <w:p w:rsidR="00655B4D" w:rsidRPr="006F5AA1" w:rsidRDefault="00655B4D" w:rsidP="00655B4D">
      <w:pPr>
        <w:spacing w:line="0" w:lineRule="atLeast"/>
        <w:ind w:left="548"/>
        <w:rPr>
          <w:rFonts w:ascii="Arial" w:eastAsia="Arial" w:hAnsi="Arial"/>
          <w:b/>
          <w:sz w:val="22"/>
        </w:rPr>
      </w:pPr>
      <w:r w:rsidRPr="006F5AA1">
        <w:rPr>
          <w:rFonts w:ascii="Arial" w:eastAsia="Arial" w:hAnsi="Arial"/>
          <w:b/>
          <w:sz w:val="22"/>
        </w:rPr>
        <w:lastRenderedPageBreak/>
        <w:t>Правила возмещения перевозчиков СМПС</w:t>
      </w:r>
    </w:p>
    <w:p w:rsidR="00655B4D" w:rsidRPr="006F5AA1" w:rsidRDefault="00655B4D" w:rsidP="00655B4D">
      <w:pPr>
        <w:spacing w:line="264" w:lineRule="exact"/>
        <w:rPr>
          <w:rFonts w:ascii="Arial" w:eastAsia="Times New Roman" w:hAnsi="Arial"/>
        </w:rPr>
      </w:pPr>
    </w:p>
    <w:p w:rsidR="00655B4D" w:rsidRPr="006F5AA1" w:rsidRDefault="00655B4D" w:rsidP="00655B4D">
      <w:pPr>
        <w:spacing w:line="235" w:lineRule="auto"/>
        <w:ind w:left="548" w:right="240"/>
        <w:rPr>
          <w:rFonts w:ascii="Arial" w:eastAsia="Arial" w:hAnsi="Arial"/>
          <w:sz w:val="22"/>
        </w:rPr>
      </w:pPr>
      <w:r w:rsidRPr="006F5AA1">
        <w:rPr>
          <w:rFonts w:ascii="Arial" w:eastAsia="Arial" w:hAnsi="Arial"/>
          <w:sz w:val="22"/>
        </w:rPr>
        <w:t>При возврате неиспользованной плацкарты на спальное, кушетное</w:t>
      </w:r>
      <w:r>
        <w:rPr>
          <w:rFonts w:ascii="Arial" w:eastAsia="Arial" w:hAnsi="Arial"/>
          <w:sz w:val="22"/>
          <w:lang w:val="ru-RU"/>
        </w:rPr>
        <w:t>/плацкартное</w:t>
      </w:r>
      <w:r w:rsidRPr="006F5AA1">
        <w:rPr>
          <w:rFonts w:ascii="Arial" w:eastAsia="Arial" w:hAnsi="Arial"/>
          <w:sz w:val="22"/>
        </w:rPr>
        <w:t xml:space="preserve"> место или место для сидения возмещается:</w:t>
      </w:r>
    </w:p>
    <w:p w:rsidR="00655B4D" w:rsidRPr="006F5AA1" w:rsidRDefault="00655B4D" w:rsidP="00655B4D">
      <w:pPr>
        <w:spacing w:line="11" w:lineRule="exact"/>
        <w:rPr>
          <w:rFonts w:ascii="Arial" w:eastAsia="Times New Roman" w:hAnsi="Arial"/>
        </w:rPr>
      </w:pPr>
    </w:p>
    <w:p w:rsidR="00655B4D" w:rsidRPr="006F5AA1" w:rsidRDefault="00655B4D" w:rsidP="00653258">
      <w:pPr>
        <w:numPr>
          <w:ilvl w:val="0"/>
          <w:numId w:val="66"/>
        </w:numPr>
        <w:spacing w:line="235" w:lineRule="auto"/>
        <w:ind w:left="1440" w:right="560" w:hanging="360"/>
        <w:rPr>
          <w:rFonts w:ascii="Arial" w:eastAsia="Arial" w:hAnsi="Arial"/>
          <w:sz w:val="22"/>
        </w:rPr>
      </w:pPr>
      <w:r w:rsidRPr="006F5AA1">
        <w:rPr>
          <w:rFonts w:ascii="Arial" w:eastAsia="Arial" w:hAnsi="Arial"/>
          <w:sz w:val="22"/>
        </w:rPr>
        <w:t>полная стоимость плацкарты, если место нельзя было использовать по вине перевозчика и перевозчик это подтвердил,</w:t>
      </w:r>
    </w:p>
    <w:p w:rsidR="00655B4D" w:rsidRPr="006F5AA1" w:rsidRDefault="00655B4D" w:rsidP="00655B4D">
      <w:pPr>
        <w:spacing w:line="11" w:lineRule="exact"/>
        <w:ind w:left="720"/>
        <w:rPr>
          <w:rFonts w:ascii="Arial" w:eastAsia="Arial" w:hAnsi="Arial"/>
          <w:sz w:val="22"/>
        </w:rPr>
      </w:pPr>
    </w:p>
    <w:p w:rsidR="00655B4D" w:rsidRPr="006F5AA1" w:rsidRDefault="00655B4D" w:rsidP="00653258">
      <w:pPr>
        <w:numPr>
          <w:ilvl w:val="0"/>
          <w:numId w:val="66"/>
        </w:numPr>
        <w:ind w:left="1440" w:right="180" w:hanging="360"/>
        <w:rPr>
          <w:rFonts w:ascii="Arial" w:eastAsia="Arial" w:hAnsi="Arial"/>
          <w:sz w:val="22"/>
        </w:rPr>
      </w:pPr>
      <w:r w:rsidRPr="006F5AA1">
        <w:rPr>
          <w:rFonts w:ascii="Arial" w:eastAsia="Arial" w:hAnsi="Arial"/>
          <w:sz w:val="22"/>
        </w:rPr>
        <w:t xml:space="preserve">стоимость плацкарты </w:t>
      </w:r>
      <w:r w:rsidRPr="006F5AA1">
        <w:rPr>
          <w:rFonts w:ascii="Arial" w:eastAsia="Arial" w:hAnsi="Arial"/>
          <w:sz w:val="22"/>
          <w:lang w:val="ru-RU"/>
        </w:rPr>
        <w:t>с удержанием</w:t>
      </w:r>
      <w:r w:rsidRPr="006F5AA1">
        <w:rPr>
          <w:rFonts w:ascii="Arial" w:eastAsia="Arial" w:hAnsi="Arial"/>
          <w:sz w:val="22"/>
        </w:rPr>
        <w:t xml:space="preserve"> административного сбора, установленного перевозчиком, если отказ от резервирования места произведен не позднее чем за 6 часов до отправления поезда.</w:t>
      </w:r>
    </w:p>
    <w:p w:rsidR="00655B4D" w:rsidRPr="006F5AA1" w:rsidRDefault="00655B4D" w:rsidP="00655B4D">
      <w:pPr>
        <w:ind w:left="153"/>
        <w:rPr>
          <w:rFonts w:ascii="Arial" w:eastAsia="Arial" w:hAnsi="Arial"/>
          <w:sz w:val="22"/>
        </w:rPr>
      </w:pPr>
    </w:p>
    <w:p w:rsidR="00655B4D" w:rsidRPr="006F5AA1" w:rsidRDefault="00655B4D" w:rsidP="00655B4D">
      <w:pPr>
        <w:tabs>
          <w:tab w:val="left" w:pos="748"/>
        </w:tabs>
        <w:ind w:left="548"/>
        <w:rPr>
          <w:rFonts w:ascii="Arial" w:eastAsia="Arial" w:hAnsi="Arial"/>
          <w:sz w:val="22"/>
        </w:rPr>
      </w:pPr>
      <w:r w:rsidRPr="006F5AA1">
        <w:rPr>
          <w:rFonts w:ascii="Arial" w:eastAsia="Arial" w:hAnsi="Arial"/>
          <w:sz w:val="22"/>
        </w:rPr>
        <w:t xml:space="preserve">В случае более позднего возврата возмещение </w:t>
      </w:r>
      <w:r w:rsidRPr="006F5AA1">
        <w:rPr>
          <w:rFonts w:ascii="Arial" w:eastAsia="Arial" w:hAnsi="Arial"/>
          <w:sz w:val="22"/>
          <w:lang w:val="ru-RU"/>
        </w:rPr>
        <w:t>не производится</w:t>
      </w:r>
      <w:r w:rsidRPr="006F5AA1">
        <w:rPr>
          <w:rFonts w:ascii="Arial" w:eastAsia="Arial" w:hAnsi="Arial"/>
          <w:sz w:val="22"/>
        </w:rPr>
        <w:t>.</w:t>
      </w:r>
    </w:p>
    <w:p w:rsidR="00655B4D" w:rsidRPr="006F5AA1" w:rsidRDefault="00655B4D" w:rsidP="00655B4D">
      <w:pPr>
        <w:rPr>
          <w:rFonts w:ascii="Arial" w:eastAsia="Times New Roman" w:hAnsi="Arial"/>
        </w:rPr>
      </w:pPr>
    </w:p>
    <w:p w:rsidR="00655B4D" w:rsidRPr="006F5AA1" w:rsidRDefault="00655B4D" w:rsidP="00653258">
      <w:pPr>
        <w:numPr>
          <w:ilvl w:val="0"/>
          <w:numId w:val="31"/>
        </w:numPr>
        <w:tabs>
          <w:tab w:val="left" w:pos="548"/>
        </w:tabs>
        <w:ind w:left="548" w:hanging="548"/>
        <w:rPr>
          <w:rFonts w:ascii="Arial" w:eastAsia="Arial" w:hAnsi="Arial"/>
          <w:b/>
          <w:sz w:val="22"/>
        </w:rPr>
      </w:pPr>
      <w:r w:rsidRPr="006F5AA1">
        <w:rPr>
          <w:rFonts w:ascii="Arial" w:eastAsia="Arial" w:hAnsi="Arial"/>
          <w:b/>
          <w:sz w:val="22"/>
        </w:rPr>
        <w:t>Предоставление другого места</w:t>
      </w:r>
    </w:p>
    <w:p w:rsidR="00655B4D" w:rsidRPr="006F5AA1" w:rsidRDefault="00655B4D" w:rsidP="00655B4D">
      <w:pPr>
        <w:rPr>
          <w:rFonts w:ascii="Arial" w:eastAsia="Times New Roman" w:hAnsi="Arial"/>
        </w:rPr>
      </w:pPr>
    </w:p>
    <w:p w:rsidR="00655B4D" w:rsidRPr="006F5AA1" w:rsidRDefault="00655B4D" w:rsidP="00655B4D">
      <w:pPr>
        <w:ind w:left="568"/>
        <w:jc w:val="both"/>
        <w:rPr>
          <w:rFonts w:ascii="Arial" w:eastAsia="Arial" w:hAnsi="Arial"/>
          <w:sz w:val="22"/>
        </w:rPr>
      </w:pPr>
      <w:r w:rsidRPr="006F5AA1">
        <w:rPr>
          <w:rFonts w:ascii="Arial" w:eastAsia="Arial" w:hAnsi="Arial"/>
          <w:sz w:val="22"/>
        </w:rPr>
        <w:t>При предоставлении другого места в вагоне более высокой категории или в вагоне другого перевозчика по причинам, зависящим от перевозчика, доплата с пассажира не требуется.</w:t>
      </w:r>
    </w:p>
    <w:p w:rsidR="00655B4D" w:rsidRPr="006F5AA1" w:rsidRDefault="00655B4D" w:rsidP="00655B4D">
      <w:pPr>
        <w:rPr>
          <w:rFonts w:ascii="Arial" w:eastAsia="Times New Roman" w:hAnsi="Arial"/>
        </w:rPr>
      </w:pPr>
    </w:p>
    <w:p w:rsidR="00655B4D" w:rsidRPr="006F5AA1" w:rsidRDefault="00655B4D" w:rsidP="00655B4D">
      <w:pPr>
        <w:tabs>
          <w:tab w:val="left" w:pos="930"/>
        </w:tabs>
        <w:ind w:left="568"/>
        <w:jc w:val="both"/>
        <w:rPr>
          <w:rFonts w:ascii="Arial" w:eastAsia="Arial" w:hAnsi="Arial"/>
          <w:sz w:val="22"/>
        </w:rPr>
      </w:pPr>
      <w:r w:rsidRPr="006F5AA1">
        <w:rPr>
          <w:rFonts w:ascii="Arial" w:eastAsia="Arial" w:hAnsi="Arial"/>
          <w:sz w:val="22"/>
        </w:rPr>
        <w:t>В случае предоставления пассажиру места более низкой категории проводник подтверждает это путем проставления соответствующей отметки на плацкарте или на квитанции к этой плацкарте. Разница в стоимости подлежит возмещению.</w:t>
      </w:r>
    </w:p>
    <w:p w:rsidR="00655B4D" w:rsidRPr="006F5AA1" w:rsidRDefault="00655B4D" w:rsidP="00655B4D">
      <w:pPr>
        <w:rPr>
          <w:rFonts w:ascii="Arial" w:eastAsia="Times New Roman" w:hAnsi="Arial"/>
        </w:rPr>
      </w:pPr>
    </w:p>
    <w:p w:rsidR="00655B4D" w:rsidRPr="006F5AA1" w:rsidRDefault="00655B4D" w:rsidP="00653258">
      <w:pPr>
        <w:numPr>
          <w:ilvl w:val="0"/>
          <w:numId w:val="32"/>
        </w:numPr>
        <w:tabs>
          <w:tab w:val="left" w:pos="308"/>
        </w:tabs>
        <w:ind w:left="308" w:hanging="308"/>
        <w:rPr>
          <w:rFonts w:ascii="Arial" w:eastAsia="Arial" w:hAnsi="Arial"/>
          <w:b/>
          <w:sz w:val="22"/>
        </w:rPr>
      </w:pPr>
      <w:r w:rsidRPr="006F5AA1">
        <w:rPr>
          <w:rFonts w:ascii="Arial" w:eastAsia="Arial" w:hAnsi="Arial"/>
          <w:b/>
          <w:sz w:val="22"/>
        </w:rPr>
        <w:t>– 60 (пока открыты)</w:t>
      </w:r>
    </w:p>
    <w:p w:rsidR="00655B4D" w:rsidRPr="006F5AA1" w:rsidRDefault="00655B4D" w:rsidP="00655B4D">
      <w:pPr>
        <w:rPr>
          <w:rFonts w:ascii="Arial" w:eastAsia="Times New Roman" w:hAnsi="Arial"/>
        </w:rPr>
      </w:pPr>
    </w:p>
    <w:p w:rsidR="00655B4D" w:rsidRDefault="00655B4D" w:rsidP="00655B4D">
      <w:pPr>
        <w:rPr>
          <w:rFonts w:ascii="Arial" w:eastAsia="Arial" w:hAnsi="Arial"/>
          <w:sz w:val="22"/>
        </w:rPr>
      </w:pPr>
      <w:r>
        <w:rPr>
          <w:rFonts w:ascii="Arial" w:eastAsia="Arial" w:hAnsi="Arial"/>
          <w:sz w:val="22"/>
        </w:rPr>
        <w:br w:type="page"/>
      </w:r>
    </w:p>
    <w:p w:rsidR="00655B4D" w:rsidRDefault="00655B4D" w:rsidP="00655B4D">
      <w:pPr>
        <w:spacing w:line="0" w:lineRule="atLeast"/>
        <w:ind w:right="-67"/>
        <w:jc w:val="center"/>
        <w:rPr>
          <w:rFonts w:ascii="Arial" w:eastAsia="Arial" w:hAnsi="Arial"/>
          <w:b/>
          <w:sz w:val="22"/>
        </w:rPr>
      </w:pPr>
      <w:r w:rsidRPr="006F5AA1">
        <w:rPr>
          <w:rFonts w:ascii="Arial" w:eastAsia="Arial" w:hAnsi="Arial"/>
          <w:b/>
          <w:sz w:val="22"/>
        </w:rPr>
        <w:lastRenderedPageBreak/>
        <w:t>РАЗДЕЛ B</w:t>
      </w:r>
    </w:p>
    <w:p w:rsidR="00655B4D" w:rsidRPr="006F5AA1" w:rsidRDefault="00655B4D" w:rsidP="00655B4D">
      <w:pPr>
        <w:spacing w:line="0" w:lineRule="atLeast"/>
        <w:ind w:right="-67"/>
        <w:jc w:val="center"/>
        <w:rPr>
          <w:rFonts w:ascii="Arial" w:eastAsia="Arial" w:hAnsi="Arial"/>
          <w:b/>
          <w:sz w:val="22"/>
        </w:rPr>
      </w:pPr>
    </w:p>
    <w:p w:rsidR="00655B4D" w:rsidRPr="006F5AA1" w:rsidRDefault="00655B4D" w:rsidP="00655B4D">
      <w:pPr>
        <w:spacing w:line="1" w:lineRule="exact"/>
        <w:rPr>
          <w:rFonts w:ascii="Arial" w:eastAsia="Times New Roman" w:hAnsi="Arial"/>
        </w:rPr>
      </w:pPr>
    </w:p>
    <w:p w:rsidR="00655B4D" w:rsidRPr="006F5AA1" w:rsidRDefault="00655B4D" w:rsidP="00655B4D">
      <w:pPr>
        <w:spacing w:line="0" w:lineRule="atLeast"/>
        <w:ind w:right="-67"/>
        <w:jc w:val="center"/>
        <w:rPr>
          <w:rFonts w:ascii="Arial" w:eastAsia="Arial" w:hAnsi="Arial"/>
          <w:b/>
          <w:sz w:val="22"/>
        </w:rPr>
      </w:pPr>
      <w:r w:rsidRPr="006F5AA1">
        <w:rPr>
          <w:rFonts w:ascii="Arial" w:eastAsia="Arial" w:hAnsi="Arial"/>
          <w:b/>
          <w:sz w:val="22"/>
        </w:rPr>
        <w:t>ГРУППЫ ПАССАЖИРОВ</w:t>
      </w:r>
    </w:p>
    <w:p w:rsidR="00655B4D" w:rsidRDefault="00655B4D" w:rsidP="00655B4D">
      <w:pPr>
        <w:rPr>
          <w:rFonts w:ascii="Arial" w:eastAsia="Times New Roman" w:hAnsi="Arial"/>
        </w:rPr>
      </w:pPr>
    </w:p>
    <w:p w:rsidR="00655B4D" w:rsidRPr="006F5AA1" w:rsidRDefault="00655B4D" w:rsidP="00655B4D">
      <w:pPr>
        <w:rPr>
          <w:rFonts w:ascii="Arial" w:eastAsia="Times New Roman" w:hAnsi="Arial"/>
        </w:rPr>
      </w:pPr>
    </w:p>
    <w:p w:rsidR="00655B4D" w:rsidRPr="006F5AA1" w:rsidRDefault="00655B4D" w:rsidP="00653258">
      <w:pPr>
        <w:numPr>
          <w:ilvl w:val="0"/>
          <w:numId w:val="33"/>
        </w:numPr>
        <w:tabs>
          <w:tab w:val="left" w:pos="568"/>
        </w:tabs>
        <w:ind w:left="568" w:hanging="568"/>
        <w:rPr>
          <w:rFonts w:ascii="Arial" w:eastAsia="Arial" w:hAnsi="Arial"/>
          <w:b/>
          <w:sz w:val="22"/>
        </w:rPr>
      </w:pPr>
      <w:r w:rsidRPr="006F5AA1">
        <w:rPr>
          <w:rFonts w:ascii="Arial" w:eastAsia="Arial" w:hAnsi="Arial"/>
          <w:b/>
          <w:sz w:val="22"/>
        </w:rPr>
        <w:t>Общее</w:t>
      </w:r>
    </w:p>
    <w:p w:rsidR="00655B4D" w:rsidRPr="006F5AA1" w:rsidRDefault="00655B4D" w:rsidP="00655B4D">
      <w:pPr>
        <w:ind w:left="568" w:right="160" w:hanging="25"/>
        <w:rPr>
          <w:rFonts w:ascii="Arial" w:eastAsia="Arial" w:hAnsi="Arial"/>
          <w:sz w:val="22"/>
          <w:szCs w:val="22"/>
        </w:rPr>
      </w:pPr>
      <w:r w:rsidRPr="006F5AA1">
        <w:rPr>
          <w:rFonts w:ascii="Arial" w:eastAsia="Arial" w:hAnsi="Arial"/>
          <w:sz w:val="22"/>
          <w:szCs w:val="22"/>
        </w:rPr>
        <w:t>Перевозка групп регулируется правилами раздела A настоящих Особых условий, если в данном разделе не определено иное.</w:t>
      </w:r>
    </w:p>
    <w:p w:rsidR="00655B4D" w:rsidRPr="006F5AA1" w:rsidRDefault="00655B4D" w:rsidP="00655B4D">
      <w:pPr>
        <w:rPr>
          <w:rFonts w:ascii="Arial" w:eastAsia="Times New Roman" w:hAnsi="Arial"/>
          <w:sz w:val="22"/>
          <w:szCs w:val="22"/>
        </w:rPr>
      </w:pPr>
    </w:p>
    <w:p w:rsidR="00655B4D" w:rsidRPr="006F5AA1" w:rsidRDefault="00655B4D" w:rsidP="00655B4D">
      <w:pPr>
        <w:ind w:left="568" w:right="420" w:hanging="25"/>
        <w:rPr>
          <w:rFonts w:ascii="Arial" w:eastAsia="Arial" w:hAnsi="Arial"/>
          <w:sz w:val="22"/>
          <w:szCs w:val="22"/>
        </w:rPr>
      </w:pPr>
      <w:r w:rsidRPr="006F5AA1">
        <w:rPr>
          <w:rFonts w:ascii="Arial" w:eastAsia="Arial" w:hAnsi="Arial"/>
          <w:sz w:val="22"/>
          <w:szCs w:val="22"/>
        </w:rPr>
        <w:t>Группам предоставляется поездка только тогда, когда перевозчик имеет возможность распределить группу в регулярных поездах, на линейных судах или в автобусах.</w:t>
      </w:r>
    </w:p>
    <w:p w:rsidR="00655B4D" w:rsidRPr="006F5AA1" w:rsidRDefault="00655B4D" w:rsidP="00655B4D">
      <w:pPr>
        <w:rPr>
          <w:rFonts w:ascii="Arial" w:eastAsia="Times New Roman" w:hAnsi="Arial"/>
          <w:sz w:val="22"/>
          <w:szCs w:val="22"/>
        </w:rPr>
      </w:pPr>
    </w:p>
    <w:p w:rsidR="00655B4D" w:rsidRPr="006F5AA1" w:rsidRDefault="00655B4D" w:rsidP="00655B4D">
      <w:pPr>
        <w:ind w:left="568" w:right="660" w:hanging="25"/>
        <w:rPr>
          <w:rFonts w:ascii="Arial" w:eastAsia="Arial" w:hAnsi="Arial"/>
          <w:sz w:val="22"/>
          <w:szCs w:val="22"/>
        </w:rPr>
      </w:pPr>
      <w:r w:rsidRPr="006F5AA1">
        <w:rPr>
          <w:rFonts w:ascii="Arial" w:eastAsia="Arial" w:hAnsi="Arial"/>
          <w:sz w:val="22"/>
          <w:szCs w:val="22"/>
        </w:rPr>
        <w:t xml:space="preserve">Группы могут получать скидку, если стоимость проезда со скидкой оплачивается по крайней мере за 6 </w:t>
      </w:r>
      <w:r w:rsidRPr="006F5AA1">
        <w:rPr>
          <w:rFonts w:ascii="Arial" w:eastAsia="Arial" w:hAnsi="Arial"/>
          <w:sz w:val="22"/>
          <w:szCs w:val="22"/>
          <w:lang w:val="ru-RU"/>
        </w:rPr>
        <w:t>человек</w:t>
      </w:r>
      <w:r w:rsidRPr="006F5AA1">
        <w:rPr>
          <w:rFonts w:ascii="Arial" w:eastAsia="Arial" w:hAnsi="Arial"/>
          <w:sz w:val="22"/>
          <w:szCs w:val="22"/>
        </w:rPr>
        <w:t xml:space="preserve">. </w:t>
      </w:r>
    </w:p>
    <w:p w:rsidR="00655B4D" w:rsidRPr="006F5AA1" w:rsidRDefault="00655B4D" w:rsidP="00655B4D">
      <w:pPr>
        <w:rPr>
          <w:rFonts w:ascii="Arial" w:eastAsia="Times New Roman" w:hAnsi="Arial"/>
          <w:sz w:val="22"/>
          <w:szCs w:val="22"/>
        </w:rPr>
      </w:pPr>
    </w:p>
    <w:p w:rsidR="00655B4D" w:rsidRPr="006F5AA1" w:rsidRDefault="00655B4D" w:rsidP="00655B4D">
      <w:pPr>
        <w:tabs>
          <w:tab w:val="left" w:pos="750"/>
        </w:tabs>
        <w:ind w:left="568" w:right="420"/>
        <w:rPr>
          <w:rFonts w:ascii="Arial" w:eastAsia="Arial" w:hAnsi="Arial"/>
          <w:sz w:val="22"/>
          <w:szCs w:val="22"/>
        </w:rPr>
      </w:pPr>
      <w:r w:rsidRPr="006F5AA1">
        <w:rPr>
          <w:rFonts w:ascii="Arial" w:eastAsia="Arial" w:hAnsi="Arial"/>
          <w:sz w:val="22"/>
        </w:rPr>
        <w:t>В</w:t>
      </w:r>
      <w:r w:rsidRPr="006F5AA1">
        <w:rPr>
          <w:rFonts w:ascii="Arial" w:eastAsia="Arial" w:hAnsi="Arial"/>
          <w:sz w:val="22"/>
          <w:szCs w:val="22"/>
          <w:lang w:val="ru-RU"/>
        </w:rPr>
        <w:t xml:space="preserve"> составе </w:t>
      </w:r>
      <w:r w:rsidRPr="006F5AA1">
        <w:rPr>
          <w:rFonts w:ascii="Arial" w:eastAsia="Arial" w:hAnsi="Arial"/>
          <w:sz w:val="22"/>
          <w:szCs w:val="22"/>
        </w:rPr>
        <w:t>групп</w:t>
      </w:r>
      <w:r w:rsidRPr="006F5AA1">
        <w:rPr>
          <w:rFonts w:ascii="Arial" w:eastAsia="Arial" w:hAnsi="Arial"/>
          <w:sz w:val="22"/>
          <w:szCs w:val="22"/>
          <w:lang w:val="ru-RU"/>
        </w:rPr>
        <w:t>ы</w:t>
      </w:r>
      <w:r w:rsidRPr="006F5AA1">
        <w:rPr>
          <w:rFonts w:ascii="Arial" w:eastAsia="Arial" w:hAnsi="Arial"/>
          <w:sz w:val="22"/>
          <w:szCs w:val="22"/>
        </w:rPr>
        <w:t xml:space="preserve"> должен быть руководитель, несущий ответственность за выполнение указаний участвующих перевозчиков и за правильное поведение членов группы.</w:t>
      </w:r>
    </w:p>
    <w:p w:rsidR="00655B4D" w:rsidRPr="006F5AA1" w:rsidRDefault="00655B4D" w:rsidP="00655B4D">
      <w:pPr>
        <w:rPr>
          <w:rFonts w:ascii="Arial" w:eastAsia="Times New Roman" w:hAnsi="Arial"/>
          <w:sz w:val="22"/>
          <w:szCs w:val="22"/>
        </w:rPr>
      </w:pPr>
    </w:p>
    <w:p w:rsidR="00655B4D" w:rsidRPr="006F5AA1" w:rsidRDefault="00655B4D" w:rsidP="00655B4D">
      <w:pPr>
        <w:ind w:left="568" w:right="280" w:hanging="25"/>
        <w:jc w:val="both"/>
        <w:rPr>
          <w:rFonts w:ascii="Arial" w:eastAsia="Arial" w:hAnsi="Arial"/>
          <w:sz w:val="22"/>
          <w:szCs w:val="22"/>
        </w:rPr>
      </w:pPr>
      <w:r w:rsidRPr="006F5AA1">
        <w:rPr>
          <w:rFonts w:ascii="Arial" w:eastAsia="Arial" w:hAnsi="Arial"/>
          <w:sz w:val="22"/>
          <w:szCs w:val="22"/>
        </w:rPr>
        <w:t>Пассажиры, входящие в состав группы должны на протяжении всей поездки проезжать вместе в одних и тех же поездах, судах или автобусах, на которые было осуществлено резервирование мест.</w:t>
      </w:r>
    </w:p>
    <w:p w:rsidR="00655B4D" w:rsidRPr="006F5AA1" w:rsidRDefault="00655B4D" w:rsidP="00655B4D">
      <w:pPr>
        <w:rPr>
          <w:rFonts w:ascii="Arial" w:eastAsia="Times New Roman" w:hAnsi="Arial"/>
          <w:sz w:val="22"/>
          <w:szCs w:val="22"/>
        </w:rPr>
      </w:pPr>
    </w:p>
    <w:p w:rsidR="00655B4D" w:rsidRPr="006F5AA1" w:rsidRDefault="00655B4D" w:rsidP="00655B4D">
      <w:pPr>
        <w:ind w:left="568" w:right="140" w:hanging="25"/>
        <w:rPr>
          <w:rFonts w:ascii="Arial" w:eastAsia="Arial" w:hAnsi="Arial"/>
          <w:sz w:val="22"/>
          <w:szCs w:val="22"/>
        </w:rPr>
      </w:pPr>
      <w:r w:rsidRPr="006F5AA1">
        <w:rPr>
          <w:rFonts w:ascii="Arial" w:eastAsia="Arial" w:hAnsi="Arial"/>
          <w:sz w:val="22"/>
          <w:szCs w:val="22"/>
        </w:rPr>
        <w:t>Перевозчик оставляет за собой право прекратить действие положений данного раздела на определенные промежутки времени, на определенные поезда или суда.</w:t>
      </w:r>
    </w:p>
    <w:p w:rsidR="00655B4D" w:rsidRPr="006F5AA1" w:rsidRDefault="00655B4D" w:rsidP="00655B4D">
      <w:pPr>
        <w:rPr>
          <w:rFonts w:ascii="Arial" w:eastAsia="Times New Roman" w:hAnsi="Arial"/>
        </w:rPr>
      </w:pPr>
    </w:p>
    <w:p w:rsidR="00655B4D" w:rsidRPr="006F5AA1" w:rsidRDefault="00655B4D" w:rsidP="00653258">
      <w:pPr>
        <w:numPr>
          <w:ilvl w:val="0"/>
          <w:numId w:val="34"/>
        </w:numPr>
        <w:tabs>
          <w:tab w:val="left" w:pos="568"/>
        </w:tabs>
        <w:ind w:left="568" w:hanging="568"/>
        <w:rPr>
          <w:rFonts w:ascii="Arial" w:eastAsia="Arial" w:hAnsi="Arial"/>
          <w:b/>
          <w:sz w:val="22"/>
        </w:rPr>
      </w:pPr>
      <w:r w:rsidRPr="006F5AA1">
        <w:rPr>
          <w:rFonts w:ascii="Arial" w:eastAsia="Arial" w:hAnsi="Arial"/>
          <w:b/>
          <w:sz w:val="22"/>
        </w:rPr>
        <w:t>Скидки на проезд</w:t>
      </w:r>
    </w:p>
    <w:p w:rsidR="00655B4D" w:rsidRPr="006F5AA1" w:rsidRDefault="00655B4D" w:rsidP="00655B4D">
      <w:pPr>
        <w:ind w:left="568" w:right="1200"/>
        <w:rPr>
          <w:rFonts w:ascii="Arial" w:eastAsia="Arial" w:hAnsi="Arial"/>
          <w:sz w:val="22"/>
        </w:rPr>
      </w:pPr>
      <w:r w:rsidRPr="006F5AA1">
        <w:rPr>
          <w:rFonts w:ascii="Arial" w:eastAsia="Arial" w:hAnsi="Arial"/>
          <w:sz w:val="22"/>
        </w:rPr>
        <w:t>Размер скидок для групп указан в Приложении III. Специальные приложения к определенным предложениям или другие опубликованные документы могут предусматривать другие скидки.</w:t>
      </w:r>
    </w:p>
    <w:p w:rsidR="00655B4D" w:rsidRPr="006F5AA1" w:rsidRDefault="00655B4D" w:rsidP="00655B4D">
      <w:pPr>
        <w:rPr>
          <w:rFonts w:ascii="Arial" w:eastAsia="Arial" w:hAnsi="Arial"/>
          <w:b/>
          <w:sz w:val="22"/>
        </w:rPr>
      </w:pPr>
    </w:p>
    <w:p w:rsidR="00655B4D" w:rsidRPr="006F5AA1" w:rsidRDefault="00655B4D" w:rsidP="00653258">
      <w:pPr>
        <w:numPr>
          <w:ilvl w:val="0"/>
          <w:numId w:val="34"/>
        </w:numPr>
        <w:tabs>
          <w:tab w:val="left" w:pos="568"/>
        </w:tabs>
        <w:ind w:left="568" w:hanging="568"/>
        <w:rPr>
          <w:rFonts w:ascii="Arial" w:eastAsia="Arial" w:hAnsi="Arial"/>
          <w:b/>
          <w:sz w:val="22"/>
        </w:rPr>
      </w:pPr>
      <w:r w:rsidRPr="006F5AA1">
        <w:rPr>
          <w:rFonts w:ascii="Arial" w:eastAsia="Arial" w:hAnsi="Arial"/>
          <w:b/>
          <w:sz w:val="22"/>
        </w:rPr>
        <w:t>Скидки на проезд детей</w:t>
      </w:r>
    </w:p>
    <w:p w:rsidR="00655B4D" w:rsidRPr="006F5AA1" w:rsidRDefault="00655B4D" w:rsidP="00655B4D">
      <w:pPr>
        <w:ind w:left="568"/>
        <w:rPr>
          <w:rFonts w:ascii="Arial" w:eastAsia="Arial" w:hAnsi="Arial"/>
          <w:sz w:val="22"/>
        </w:rPr>
      </w:pPr>
      <w:r w:rsidRPr="006F5AA1">
        <w:rPr>
          <w:rFonts w:ascii="Arial" w:eastAsia="Arial" w:hAnsi="Arial"/>
          <w:sz w:val="22"/>
        </w:rPr>
        <w:t>За ребенка оплачивается половина сниженной стоимости проезда взрослого.</w:t>
      </w:r>
    </w:p>
    <w:p w:rsidR="00655B4D" w:rsidRPr="006F5AA1" w:rsidRDefault="00655B4D" w:rsidP="00655B4D">
      <w:pPr>
        <w:rPr>
          <w:rFonts w:ascii="Arial" w:eastAsia="Times New Roman" w:hAnsi="Arial"/>
        </w:rPr>
      </w:pPr>
    </w:p>
    <w:p w:rsidR="00655B4D" w:rsidRPr="006F5AA1" w:rsidRDefault="00655B4D" w:rsidP="00655B4D">
      <w:pPr>
        <w:tabs>
          <w:tab w:val="left" w:pos="777"/>
        </w:tabs>
        <w:ind w:left="568" w:right="540"/>
        <w:rPr>
          <w:rFonts w:ascii="Arial" w:eastAsia="Arial" w:hAnsi="Arial"/>
          <w:sz w:val="22"/>
        </w:rPr>
      </w:pPr>
      <w:r w:rsidRPr="006F5AA1">
        <w:rPr>
          <w:rFonts w:ascii="Arial" w:eastAsia="Arial" w:hAnsi="Arial"/>
          <w:sz w:val="22"/>
        </w:rPr>
        <w:t>В предложениях по глобальным ценам и для определенных морских участков могут действовать другие цены.</w:t>
      </w:r>
    </w:p>
    <w:p w:rsidR="00655B4D" w:rsidRPr="006F5AA1" w:rsidRDefault="00655B4D" w:rsidP="00655B4D">
      <w:pPr>
        <w:rPr>
          <w:rFonts w:ascii="Arial" w:eastAsia="Times New Roman" w:hAnsi="Arial"/>
        </w:rPr>
      </w:pPr>
    </w:p>
    <w:p w:rsidR="00655B4D" w:rsidRPr="006F5AA1" w:rsidRDefault="00655B4D" w:rsidP="00655B4D">
      <w:pPr>
        <w:ind w:left="568"/>
        <w:rPr>
          <w:rFonts w:ascii="Arial" w:eastAsia="Arial" w:hAnsi="Arial"/>
          <w:sz w:val="22"/>
        </w:rPr>
      </w:pPr>
      <w:r w:rsidRPr="006F5AA1">
        <w:rPr>
          <w:rFonts w:ascii="Arial" w:eastAsia="Arial" w:hAnsi="Arial"/>
          <w:sz w:val="22"/>
        </w:rPr>
        <w:t>Для применения скидок для детей действуют возрастные ограничения согласно пункту 31 настоящих Особых условий.</w:t>
      </w:r>
    </w:p>
    <w:p w:rsidR="00655B4D" w:rsidRPr="006F5AA1" w:rsidRDefault="00655B4D" w:rsidP="00655B4D">
      <w:pPr>
        <w:rPr>
          <w:rFonts w:ascii="Arial" w:eastAsia="Times New Roman" w:hAnsi="Arial"/>
        </w:rPr>
      </w:pPr>
    </w:p>
    <w:p w:rsidR="00655B4D" w:rsidRPr="006F5AA1" w:rsidRDefault="00655B4D" w:rsidP="00655B4D">
      <w:pPr>
        <w:ind w:left="548" w:right="20"/>
        <w:rPr>
          <w:rFonts w:ascii="Arial" w:eastAsia="Arial" w:hAnsi="Arial"/>
          <w:sz w:val="22"/>
        </w:rPr>
      </w:pPr>
      <w:r w:rsidRPr="006F5AA1">
        <w:rPr>
          <w:rFonts w:ascii="Arial" w:eastAsia="Arial" w:hAnsi="Arial"/>
          <w:sz w:val="22"/>
        </w:rPr>
        <w:t>Если в стоимость проезда для взрослых включена доплата (в особенности местные надбавки, портовые сборы), то в Специальных приложениях к определенным предложениям или в других опубликованных документах для детей должны быть указаны цены, отличные от половины стоимости билета для взрослого.</w:t>
      </w:r>
    </w:p>
    <w:p w:rsidR="00655B4D" w:rsidRPr="006F5AA1" w:rsidRDefault="00655B4D" w:rsidP="00655B4D">
      <w:pPr>
        <w:rPr>
          <w:rFonts w:ascii="Arial" w:eastAsia="Times New Roman" w:hAnsi="Arial"/>
        </w:rPr>
      </w:pPr>
    </w:p>
    <w:p w:rsidR="00655B4D" w:rsidRPr="006F5AA1" w:rsidRDefault="00655B4D" w:rsidP="00653258">
      <w:pPr>
        <w:numPr>
          <w:ilvl w:val="0"/>
          <w:numId w:val="35"/>
        </w:numPr>
        <w:tabs>
          <w:tab w:val="left" w:pos="568"/>
        </w:tabs>
        <w:ind w:left="568" w:hanging="568"/>
        <w:rPr>
          <w:rFonts w:ascii="Arial" w:eastAsia="Arial" w:hAnsi="Arial"/>
          <w:b/>
          <w:sz w:val="22"/>
        </w:rPr>
      </w:pPr>
      <w:r w:rsidRPr="006F5AA1">
        <w:rPr>
          <w:rFonts w:ascii="Arial" w:eastAsia="Arial" w:hAnsi="Arial"/>
          <w:b/>
          <w:sz w:val="22"/>
        </w:rPr>
        <w:t>Резервирование мест</w:t>
      </w:r>
    </w:p>
    <w:p w:rsidR="00655B4D" w:rsidRPr="006F5AA1" w:rsidRDefault="00655B4D" w:rsidP="00655B4D">
      <w:pPr>
        <w:ind w:left="568" w:right="180"/>
        <w:rPr>
          <w:rFonts w:ascii="Arial" w:eastAsia="Times New Roman" w:hAnsi="Arial"/>
          <w:sz w:val="22"/>
          <w:szCs w:val="22"/>
        </w:rPr>
      </w:pPr>
      <w:r w:rsidRPr="00723F65">
        <w:rPr>
          <w:rFonts w:ascii="Arial" w:eastAsia="Arial" w:hAnsi="Arial"/>
          <w:sz w:val="22"/>
          <w:szCs w:val="22"/>
        </w:rPr>
        <w:t xml:space="preserve">Заказчик </w:t>
      </w:r>
      <w:r w:rsidRPr="00723F65">
        <w:rPr>
          <w:rFonts w:ascii="Arial" w:eastAsia="Arial" w:hAnsi="Arial"/>
          <w:sz w:val="22"/>
          <w:szCs w:val="22"/>
          <w:lang w:val="ru-RU"/>
        </w:rPr>
        <w:t>может</w:t>
      </w:r>
      <w:r w:rsidRPr="00723F65">
        <w:rPr>
          <w:rFonts w:ascii="Arial" w:eastAsia="Arial" w:hAnsi="Arial"/>
          <w:sz w:val="22"/>
          <w:szCs w:val="22"/>
        </w:rPr>
        <w:t xml:space="preserve"> направить</w:t>
      </w:r>
      <w:r w:rsidRPr="006F5AA1">
        <w:rPr>
          <w:rFonts w:ascii="Arial" w:eastAsia="Arial" w:hAnsi="Arial"/>
          <w:sz w:val="22"/>
          <w:szCs w:val="22"/>
        </w:rPr>
        <w:t xml:space="preserve"> заявку на поездку перевозчику в пункте  отправления не менее чем за 30 дней. Более поздние заявки принимаются, если перевозчик еще может обеспечить поездку. </w:t>
      </w:r>
    </w:p>
    <w:p w:rsidR="00655B4D" w:rsidRPr="006F5AA1" w:rsidRDefault="00655B4D" w:rsidP="00653258">
      <w:pPr>
        <w:numPr>
          <w:ilvl w:val="0"/>
          <w:numId w:val="36"/>
        </w:numPr>
        <w:tabs>
          <w:tab w:val="left" w:pos="777"/>
          <w:tab w:val="left" w:pos="9639"/>
        </w:tabs>
        <w:ind w:left="568" w:right="1760" w:hanging="1"/>
        <w:rPr>
          <w:rFonts w:ascii="Arial" w:eastAsia="Arial" w:hAnsi="Arial"/>
          <w:sz w:val="22"/>
          <w:szCs w:val="22"/>
        </w:rPr>
      </w:pPr>
      <w:r w:rsidRPr="006F5AA1">
        <w:rPr>
          <w:rFonts w:ascii="Arial" w:eastAsia="Arial" w:hAnsi="Arial"/>
          <w:sz w:val="22"/>
          <w:szCs w:val="22"/>
        </w:rPr>
        <w:t xml:space="preserve">заявке на перевозку группы должны быть указаны следующие данные: </w:t>
      </w:r>
    </w:p>
    <w:p w:rsidR="00655B4D" w:rsidRPr="006F5AA1" w:rsidRDefault="00655B4D" w:rsidP="00653258">
      <w:pPr>
        <w:numPr>
          <w:ilvl w:val="0"/>
          <w:numId w:val="44"/>
        </w:numPr>
        <w:ind w:left="928" w:right="1760" w:firstLine="348"/>
        <w:rPr>
          <w:rFonts w:ascii="Arial" w:eastAsia="Arial" w:hAnsi="Arial"/>
          <w:sz w:val="22"/>
          <w:szCs w:val="22"/>
        </w:rPr>
      </w:pPr>
      <w:r w:rsidRPr="006F5AA1">
        <w:rPr>
          <w:rFonts w:ascii="Arial" w:eastAsia="Arial" w:hAnsi="Arial"/>
          <w:sz w:val="22"/>
          <w:szCs w:val="22"/>
        </w:rPr>
        <w:t>наименование группы;</w:t>
      </w:r>
    </w:p>
    <w:p w:rsidR="00655B4D" w:rsidRPr="006F5AA1" w:rsidRDefault="00655B4D" w:rsidP="00653258">
      <w:pPr>
        <w:numPr>
          <w:ilvl w:val="1"/>
          <w:numId w:val="44"/>
        </w:numPr>
        <w:ind w:right="120" w:hanging="356"/>
        <w:rPr>
          <w:rFonts w:ascii="Arial" w:eastAsia="Arial" w:hAnsi="Arial"/>
          <w:sz w:val="22"/>
          <w:szCs w:val="22"/>
        </w:rPr>
      </w:pPr>
      <w:r w:rsidRPr="006F5AA1">
        <w:rPr>
          <w:rFonts w:ascii="Arial" w:eastAsia="Arial" w:hAnsi="Arial"/>
          <w:sz w:val="22"/>
          <w:szCs w:val="22"/>
        </w:rPr>
        <w:t>полный маршрут с датами и временем отправления необходимых поездов (или судов);</w:t>
      </w:r>
    </w:p>
    <w:p w:rsidR="00655B4D" w:rsidRPr="006F5AA1" w:rsidRDefault="00655B4D" w:rsidP="00653258">
      <w:pPr>
        <w:numPr>
          <w:ilvl w:val="0"/>
          <w:numId w:val="44"/>
        </w:numPr>
        <w:ind w:left="928" w:right="120" w:firstLine="348"/>
        <w:rPr>
          <w:rFonts w:ascii="Arial" w:eastAsia="Arial" w:hAnsi="Arial"/>
          <w:sz w:val="22"/>
          <w:szCs w:val="22"/>
        </w:rPr>
      </w:pPr>
      <w:r w:rsidRPr="006F5AA1">
        <w:rPr>
          <w:rFonts w:ascii="Arial" w:eastAsia="Arial" w:hAnsi="Arial"/>
          <w:sz w:val="22"/>
          <w:szCs w:val="22"/>
        </w:rPr>
        <w:t xml:space="preserve">точное количество участников группы; </w:t>
      </w:r>
    </w:p>
    <w:p w:rsidR="00655B4D" w:rsidRPr="006F5AA1" w:rsidRDefault="00655B4D" w:rsidP="00653258">
      <w:pPr>
        <w:numPr>
          <w:ilvl w:val="0"/>
          <w:numId w:val="44"/>
        </w:numPr>
        <w:ind w:left="928" w:right="120" w:firstLine="348"/>
        <w:rPr>
          <w:rFonts w:ascii="Arial" w:eastAsia="Arial" w:hAnsi="Arial"/>
          <w:sz w:val="22"/>
          <w:szCs w:val="22"/>
        </w:rPr>
      </w:pPr>
      <w:r w:rsidRPr="006F5AA1">
        <w:rPr>
          <w:rFonts w:ascii="Arial" w:eastAsia="Arial" w:hAnsi="Arial"/>
          <w:sz w:val="22"/>
          <w:szCs w:val="22"/>
        </w:rPr>
        <w:lastRenderedPageBreak/>
        <w:t>категория мест;</w:t>
      </w:r>
    </w:p>
    <w:p w:rsidR="00655B4D" w:rsidRPr="006F5AA1" w:rsidRDefault="00655B4D" w:rsidP="00653258">
      <w:pPr>
        <w:numPr>
          <w:ilvl w:val="0"/>
          <w:numId w:val="44"/>
        </w:numPr>
        <w:ind w:left="928" w:firstLine="348"/>
        <w:rPr>
          <w:rFonts w:ascii="Arial" w:eastAsia="Arial" w:hAnsi="Arial"/>
          <w:sz w:val="22"/>
          <w:szCs w:val="22"/>
        </w:rPr>
      </w:pPr>
      <w:r w:rsidRPr="006F5AA1">
        <w:rPr>
          <w:rFonts w:ascii="Arial" w:eastAsia="Arial" w:hAnsi="Arial"/>
          <w:sz w:val="22"/>
          <w:szCs w:val="22"/>
        </w:rPr>
        <w:t>при необходимости заказ на питание;</w:t>
      </w:r>
    </w:p>
    <w:p w:rsidR="00655B4D" w:rsidRPr="006F5AA1" w:rsidRDefault="00655B4D" w:rsidP="00653258">
      <w:pPr>
        <w:numPr>
          <w:ilvl w:val="0"/>
          <w:numId w:val="44"/>
        </w:numPr>
        <w:ind w:left="928" w:right="141" w:firstLine="348"/>
        <w:rPr>
          <w:rFonts w:ascii="Arial" w:eastAsia="Arial" w:hAnsi="Arial"/>
          <w:sz w:val="22"/>
          <w:szCs w:val="22"/>
        </w:rPr>
      </w:pPr>
      <w:r w:rsidRPr="006F5AA1">
        <w:rPr>
          <w:rFonts w:ascii="Arial" w:eastAsia="Arial" w:hAnsi="Arial"/>
          <w:sz w:val="22"/>
          <w:szCs w:val="22"/>
        </w:rPr>
        <w:t xml:space="preserve">по возможности фамилия руководителя группы; </w:t>
      </w:r>
    </w:p>
    <w:p w:rsidR="00655B4D" w:rsidRPr="006F5AA1" w:rsidRDefault="00655B4D" w:rsidP="00653258">
      <w:pPr>
        <w:numPr>
          <w:ilvl w:val="0"/>
          <w:numId w:val="44"/>
        </w:numPr>
        <w:ind w:left="928" w:right="-1" w:firstLine="348"/>
        <w:rPr>
          <w:rFonts w:ascii="Arial" w:eastAsia="Arial" w:hAnsi="Arial"/>
          <w:sz w:val="22"/>
          <w:szCs w:val="22"/>
        </w:rPr>
      </w:pPr>
      <w:r w:rsidRPr="006F5AA1">
        <w:rPr>
          <w:rFonts w:ascii="Arial" w:eastAsia="Arial" w:hAnsi="Arial"/>
          <w:sz w:val="22"/>
          <w:szCs w:val="22"/>
        </w:rPr>
        <w:t>фамилия, адрес и подпись заказчика поездки;</w:t>
      </w:r>
    </w:p>
    <w:p w:rsidR="00655B4D" w:rsidRPr="006F5AA1" w:rsidRDefault="00655B4D" w:rsidP="00653258">
      <w:pPr>
        <w:numPr>
          <w:ilvl w:val="0"/>
          <w:numId w:val="44"/>
        </w:numPr>
        <w:ind w:left="928" w:right="260" w:firstLine="348"/>
        <w:rPr>
          <w:rFonts w:ascii="Arial" w:eastAsia="Arial" w:hAnsi="Arial"/>
          <w:sz w:val="22"/>
          <w:szCs w:val="22"/>
        </w:rPr>
      </w:pPr>
      <w:r w:rsidRPr="006F5AA1">
        <w:rPr>
          <w:rFonts w:ascii="Arial" w:eastAsia="Arial" w:hAnsi="Arial"/>
          <w:sz w:val="22"/>
          <w:szCs w:val="22"/>
        </w:rPr>
        <w:t xml:space="preserve">список участников группы, для перевозчиков, выдающих именные проездные </w:t>
      </w:r>
      <w:r>
        <w:rPr>
          <w:rFonts w:ascii="Arial" w:eastAsia="Arial" w:hAnsi="Arial"/>
          <w:sz w:val="22"/>
          <w:szCs w:val="22"/>
          <w:lang w:val="ru-RU"/>
        </w:rPr>
        <w:t>документы</w:t>
      </w:r>
      <w:r w:rsidRPr="006F5AA1">
        <w:rPr>
          <w:rFonts w:ascii="Arial" w:eastAsia="Arial" w:hAnsi="Arial"/>
          <w:sz w:val="22"/>
          <w:szCs w:val="22"/>
        </w:rPr>
        <w:t xml:space="preserve"> (для перевозчиков СМПС).</w:t>
      </w:r>
    </w:p>
    <w:p w:rsidR="00655B4D" w:rsidRPr="006F5AA1" w:rsidRDefault="00655B4D" w:rsidP="00655B4D">
      <w:pPr>
        <w:rPr>
          <w:rFonts w:ascii="Arial" w:eastAsia="Times New Roman" w:hAnsi="Arial"/>
        </w:rPr>
      </w:pPr>
      <w:bookmarkStart w:id="482" w:name="page33"/>
      <w:bookmarkEnd w:id="482"/>
    </w:p>
    <w:p w:rsidR="00655B4D" w:rsidRPr="006F5AA1" w:rsidRDefault="00655B4D" w:rsidP="00655B4D">
      <w:pPr>
        <w:rPr>
          <w:rFonts w:ascii="Arial" w:eastAsia="Times New Roman" w:hAnsi="Arial"/>
        </w:rPr>
      </w:pPr>
    </w:p>
    <w:p w:rsidR="00655B4D" w:rsidRPr="006F5AA1" w:rsidRDefault="00655B4D" w:rsidP="00653258">
      <w:pPr>
        <w:numPr>
          <w:ilvl w:val="0"/>
          <w:numId w:val="37"/>
        </w:numPr>
        <w:tabs>
          <w:tab w:val="left" w:pos="568"/>
        </w:tabs>
        <w:ind w:left="568" w:hanging="568"/>
        <w:rPr>
          <w:rFonts w:ascii="Arial" w:eastAsia="Arial" w:hAnsi="Arial"/>
          <w:b/>
          <w:sz w:val="22"/>
        </w:rPr>
      </w:pPr>
      <w:r w:rsidRPr="006F5AA1">
        <w:rPr>
          <w:rFonts w:ascii="Arial" w:eastAsia="Arial" w:hAnsi="Arial"/>
          <w:b/>
          <w:sz w:val="22"/>
        </w:rPr>
        <w:t xml:space="preserve">Заказ проездных </w:t>
      </w:r>
      <w:r>
        <w:rPr>
          <w:rFonts w:ascii="Arial" w:eastAsia="Arial" w:hAnsi="Arial"/>
          <w:b/>
          <w:sz w:val="22"/>
          <w:lang w:val="ru-RU"/>
        </w:rPr>
        <w:t>документов</w:t>
      </w:r>
    </w:p>
    <w:p w:rsidR="00655B4D" w:rsidRPr="006F5AA1" w:rsidRDefault="00655B4D" w:rsidP="00655B4D">
      <w:pPr>
        <w:rPr>
          <w:rFonts w:ascii="Arial" w:eastAsia="Arial" w:hAnsi="Arial"/>
          <w:b/>
          <w:sz w:val="22"/>
        </w:rPr>
      </w:pPr>
    </w:p>
    <w:p w:rsidR="00655B4D" w:rsidRPr="006F5AA1" w:rsidRDefault="00655B4D" w:rsidP="00655B4D">
      <w:pPr>
        <w:ind w:left="568"/>
        <w:rPr>
          <w:rFonts w:ascii="Arial" w:eastAsia="Arial" w:hAnsi="Arial"/>
          <w:sz w:val="22"/>
        </w:rPr>
      </w:pPr>
      <w:r w:rsidRPr="006F5AA1">
        <w:rPr>
          <w:rFonts w:ascii="Arial" w:eastAsia="Arial" w:hAnsi="Arial"/>
          <w:sz w:val="22"/>
        </w:rPr>
        <w:t xml:space="preserve">Заказ проездных </w:t>
      </w:r>
      <w:r>
        <w:rPr>
          <w:rFonts w:ascii="Arial" w:eastAsia="Arial" w:hAnsi="Arial"/>
          <w:sz w:val="22"/>
          <w:lang w:val="ru-RU"/>
        </w:rPr>
        <w:t>документов</w:t>
      </w:r>
      <w:r w:rsidRPr="006F5AA1">
        <w:rPr>
          <w:rFonts w:ascii="Arial" w:eastAsia="Arial" w:hAnsi="Arial"/>
          <w:sz w:val="22"/>
        </w:rPr>
        <w:t xml:space="preserve"> должен производиться не позже чем за 24 часа до срока оплаты (за 3 дня до отъезда), в заявке должны содержаться следующие данные:</w:t>
      </w:r>
    </w:p>
    <w:p w:rsidR="00655B4D" w:rsidRPr="006F5AA1" w:rsidRDefault="00655B4D" w:rsidP="00655B4D">
      <w:pPr>
        <w:rPr>
          <w:rFonts w:ascii="Arial" w:eastAsia="Arial" w:hAnsi="Arial"/>
          <w:b/>
          <w:sz w:val="22"/>
        </w:rPr>
      </w:pPr>
    </w:p>
    <w:p w:rsidR="00655B4D" w:rsidRPr="006F5AA1" w:rsidRDefault="00655B4D" w:rsidP="00653258">
      <w:pPr>
        <w:numPr>
          <w:ilvl w:val="0"/>
          <w:numId w:val="67"/>
        </w:numPr>
        <w:tabs>
          <w:tab w:val="left" w:pos="708"/>
        </w:tabs>
        <w:ind w:left="1287" w:hanging="360"/>
        <w:rPr>
          <w:rFonts w:ascii="Arial" w:eastAsia="Symbol" w:hAnsi="Arial"/>
          <w:sz w:val="22"/>
        </w:rPr>
      </w:pPr>
      <w:r w:rsidRPr="006F5AA1">
        <w:rPr>
          <w:rFonts w:ascii="Arial" w:eastAsia="Arial" w:hAnsi="Arial"/>
          <w:sz w:val="22"/>
        </w:rPr>
        <w:t>наименование группы;</w:t>
      </w:r>
    </w:p>
    <w:p w:rsidR="00655B4D" w:rsidRPr="006F5AA1" w:rsidRDefault="00655B4D" w:rsidP="00653258">
      <w:pPr>
        <w:numPr>
          <w:ilvl w:val="0"/>
          <w:numId w:val="67"/>
        </w:numPr>
        <w:tabs>
          <w:tab w:val="left" w:pos="708"/>
        </w:tabs>
        <w:ind w:left="1287" w:hanging="360"/>
        <w:rPr>
          <w:rFonts w:ascii="Arial" w:eastAsia="Symbol" w:hAnsi="Arial"/>
          <w:sz w:val="22"/>
        </w:rPr>
      </w:pPr>
      <w:r w:rsidRPr="006F5AA1">
        <w:rPr>
          <w:rFonts w:ascii="Arial" w:eastAsia="Arial" w:hAnsi="Arial"/>
          <w:sz w:val="22"/>
        </w:rPr>
        <w:t>полный маршрут поездки, дата отъезда;</w:t>
      </w:r>
    </w:p>
    <w:p w:rsidR="00655B4D" w:rsidRPr="006F5AA1" w:rsidRDefault="00655B4D" w:rsidP="00653258">
      <w:pPr>
        <w:numPr>
          <w:ilvl w:val="0"/>
          <w:numId w:val="67"/>
        </w:numPr>
        <w:tabs>
          <w:tab w:val="left" w:pos="708"/>
        </w:tabs>
        <w:ind w:left="1287" w:hanging="360"/>
        <w:rPr>
          <w:rFonts w:ascii="Arial" w:eastAsia="Symbol" w:hAnsi="Arial"/>
          <w:sz w:val="22"/>
        </w:rPr>
      </w:pPr>
      <w:r w:rsidRPr="006F5AA1">
        <w:rPr>
          <w:rFonts w:ascii="Arial" w:eastAsia="Arial" w:hAnsi="Arial"/>
          <w:sz w:val="22"/>
        </w:rPr>
        <w:t>общее число участников группы, в том числе</w:t>
      </w:r>
    </w:p>
    <w:p w:rsidR="00655B4D" w:rsidRPr="006F5AA1" w:rsidRDefault="00655B4D" w:rsidP="00653258">
      <w:pPr>
        <w:numPr>
          <w:ilvl w:val="1"/>
          <w:numId w:val="69"/>
        </w:numPr>
        <w:tabs>
          <w:tab w:val="left" w:pos="1128"/>
        </w:tabs>
        <w:rPr>
          <w:rFonts w:ascii="Arial" w:eastAsia="Symbol" w:hAnsi="Arial"/>
          <w:sz w:val="22"/>
        </w:rPr>
      </w:pPr>
      <w:r w:rsidRPr="006F5AA1">
        <w:rPr>
          <w:rFonts w:ascii="Arial" w:eastAsia="Arial" w:hAnsi="Arial"/>
          <w:sz w:val="22"/>
        </w:rPr>
        <w:t>количество взрослых;</w:t>
      </w:r>
    </w:p>
    <w:p w:rsidR="00655B4D" w:rsidRPr="006F5AA1" w:rsidRDefault="00655B4D" w:rsidP="00653258">
      <w:pPr>
        <w:numPr>
          <w:ilvl w:val="1"/>
          <w:numId w:val="69"/>
        </w:numPr>
        <w:tabs>
          <w:tab w:val="left" w:pos="1128"/>
        </w:tabs>
        <w:rPr>
          <w:rFonts w:ascii="Arial" w:eastAsia="Symbol" w:hAnsi="Arial"/>
          <w:sz w:val="22"/>
        </w:rPr>
      </w:pPr>
      <w:r w:rsidRPr="006F5AA1">
        <w:rPr>
          <w:rFonts w:ascii="Arial" w:eastAsia="Arial" w:hAnsi="Arial"/>
          <w:sz w:val="22"/>
        </w:rPr>
        <w:t xml:space="preserve">количество и возраст участников, </w:t>
      </w:r>
      <w:r w:rsidRPr="006F5AA1">
        <w:rPr>
          <w:rFonts w:ascii="Arial" w:eastAsia="Arial" w:hAnsi="Arial"/>
          <w:sz w:val="22"/>
          <w:lang w:val="ru-RU"/>
        </w:rPr>
        <w:t xml:space="preserve">в отношении </w:t>
      </w:r>
      <w:r w:rsidRPr="006F5AA1">
        <w:rPr>
          <w:rFonts w:ascii="Arial" w:eastAsia="Arial" w:hAnsi="Arial"/>
          <w:sz w:val="22"/>
        </w:rPr>
        <w:t>которых применяется скидк</w:t>
      </w:r>
      <w:r w:rsidRPr="006F5AA1">
        <w:rPr>
          <w:rFonts w:ascii="Arial" w:eastAsia="Arial" w:hAnsi="Arial"/>
          <w:sz w:val="22"/>
          <w:lang w:val="ru-RU"/>
        </w:rPr>
        <w:t>а</w:t>
      </w:r>
      <w:r w:rsidRPr="006F5AA1">
        <w:rPr>
          <w:rFonts w:ascii="Arial" w:eastAsia="Arial" w:hAnsi="Arial"/>
          <w:sz w:val="22"/>
        </w:rPr>
        <w:t xml:space="preserve"> для детей;</w:t>
      </w:r>
    </w:p>
    <w:p w:rsidR="00655B4D" w:rsidRPr="006F5AA1" w:rsidRDefault="00655B4D" w:rsidP="00653258">
      <w:pPr>
        <w:numPr>
          <w:ilvl w:val="0"/>
          <w:numId w:val="68"/>
        </w:numPr>
        <w:tabs>
          <w:tab w:val="left" w:pos="708"/>
        </w:tabs>
        <w:ind w:left="1287" w:hanging="360"/>
        <w:rPr>
          <w:rFonts w:ascii="Arial" w:eastAsia="Symbol" w:hAnsi="Arial"/>
          <w:sz w:val="22"/>
        </w:rPr>
      </w:pPr>
      <w:r w:rsidRPr="006F5AA1">
        <w:rPr>
          <w:rFonts w:ascii="Arial" w:eastAsia="Arial" w:hAnsi="Arial"/>
          <w:sz w:val="22"/>
        </w:rPr>
        <w:t>фамилия руководителя группы;</w:t>
      </w:r>
    </w:p>
    <w:p w:rsidR="00655B4D" w:rsidRPr="006F5AA1" w:rsidRDefault="00655B4D" w:rsidP="00653258">
      <w:pPr>
        <w:numPr>
          <w:ilvl w:val="0"/>
          <w:numId w:val="68"/>
        </w:numPr>
        <w:tabs>
          <w:tab w:val="left" w:pos="708"/>
        </w:tabs>
        <w:ind w:left="1287" w:hanging="360"/>
        <w:rPr>
          <w:rFonts w:ascii="Arial" w:eastAsia="Symbol" w:hAnsi="Arial"/>
          <w:sz w:val="22"/>
        </w:rPr>
      </w:pPr>
      <w:r w:rsidRPr="006F5AA1">
        <w:rPr>
          <w:rFonts w:ascii="Arial" w:eastAsia="Arial" w:hAnsi="Arial"/>
          <w:sz w:val="22"/>
        </w:rPr>
        <w:t>фамилия, адрес и подпись заказчика поездки.</w:t>
      </w:r>
    </w:p>
    <w:p w:rsidR="00655B4D" w:rsidRPr="006F5AA1" w:rsidRDefault="00655B4D" w:rsidP="00655B4D">
      <w:pPr>
        <w:rPr>
          <w:rFonts w:ascii="Arial" w:eastAsia="Times New Roman" w:hAnsi="Arial"/>
        </w:rPr>
      </w:pPr>
    </w:p>
    <w:p w:rsidR="00655B4D" w:rsidRPr="006F5AA1" w:rsidRDefault="00655B4D" w:rsidP="00655B4D">
      <w:pPr>
        <w:ind w:left="568"/>
        <w:rPr>
          <w:rFonts w:ascii="Arial" w:eastAsia="Arial" w:hAnsi="Arial"/>
          <w:sz w:val="22"/>
        </w:rPr>
      </w:pPr>
      <w:r w:rsidRPr="006F5AA1">
        <w:rPr>
          <w:rFonts w:ascii="Arial" w:eastAsia="Arial" w:hAnsi="Arial"/>
          <w:sz w:val="22"/>
        </w:rPr>
        <w:t>Заказчик отвечает за правильность указанных в заявке данных.</w:t>
      </w:r>
    </w:p>
    <w:p w:rsidR="00655B4D" w:rsidRPr="006F5AA1" w:rsidRDefault="00655B4D" w:rsidP="00655B4D">
      <w:pPr>
        <w:rPr>
          <w:rFonts w:ascii="Arial" w:eastAsia="Times New Roman" w:hAnsi="Arial"/>
        </w:rPr>
      </w:pPr>
    </w:p>
    <w:p w:rsidR="00655B4D" w:rsidRPr="006F5AA1" w:rsidRDefault="00655B4D" w:rsidP="00653258">
      <w:pPr>
        <w:numPr>
          <w:ilvl w:val="0"/>
          <w:numId w:val="38"/>
        </w:numPr>
        <w:tabs>
          <w:tab w:val="left" w:pos="568"/>
        </w:tabs>
        <w:ind w:left="568" w:hanging="568"/>
        <w:rPr>
          <w:rFonts w:ascii="Arial" w:eastAsia="Arial" w:hAnsi="Arial"/>
          <w:b/>
          <w:sz w:val="22"/>
        </w:rPr>
      </w:pPr>
      <w:r w:rsidRPr="006F5AA1">
        <w:rPr>
          <w:rFonts w:ascii="Arial" w:eastAsia="Arial" w:hAnsi="Arial"/>
          <w:b/>
          <w:sz w:val="22"/>
        </w:rPr>
        <w:t xml:space="preserve">Проездные </w:t>
      </w:r>
      <w:r>
        <w:rPr>
          <w:rFonts w:ascii="Arial" w:eastAsia="Arial" w:hAnsi="Arial"/>
          <w:b/>
          <w:sz w:val="22"/>
          <w:lang w:val="ru-RU"/>
        </w:rPr>
        <w:t>документы</w:t>
      </w:r>
    </w:p>
    <w:p w:rsidR="00655B4D" w:rsidRPr="006F5AA1" w:rsidRDefault="00655B4D" w:rsidP="00655B4D">
      <w:pPr>
        <w:rPr>
          <w:rFonts w:ascii="Arial" w:eastAsia="Arial" w:hAnsi="Arial"/>
          <w:b/>
          <w:sz w:val="22"/>
        </w:rPr>
      </w:pPr>
    </w:p>
    <w:p w:rsidR="00655B4D" w:rsidRPr="006F5AA1" w:rsidRDefault="00655B4D" w:rsidP="00655B4D">
      <w:pPr>
        <w:ind w:left="568" w:right="120"/>
        <w:rPr>
          <w:rFonts w:ascii="Arial" w:eastAsia="Arial" w:hAnsi="Arial"/>
          <w:sz w:val="22"/>
        </w:rPr>
      </w:pPr>
      <w:r w:rsidRPr="006F5AA1">
        <w:rPr>
          <w:rFonts w:ascii="Arial" w:eastAsia="Arial" w:hAnsi="Arial"/>
          <w:sz w:val="22"/>
        </w:rPr>
        <w:t>На группу выдается групповой билет либо на весь маршрут, либо отдельно для каждого перевозчика (разовая поездка, поездка туда и обратно или поездка по круговому маршруту). В Специальных приложениях к определенным предложениям или в других опубликованных документах могут быть закреплены другие процедуры.</w:t>
      </w:r>
    </w:p>
    <w:p w:rsidR="00655B4D" w:rsidRPr="006F5AA1" w:rsidRDefault="00655B4D" w:rsidP="00655B4D">
      <w:pPr>
        <w:rPr>
          <w:rFonts w:ascii="Arial" w:eastAsia="Arial" w:hAnsi="Arial"/>
          <w:b/>
          <w:sz w:val="22"/>
        </w:rPr>
      </w:pPr>
    </w:p>
    <w:p w:rsidR="00655B4D" w:rsidRPr="006F5AA1" w:rsidRDefault="00655B4D" w:rsidP="00655B4D">
      <w:pPr>
        <w:ind w:left="568" w:right="80"/>
        <w:rPr>
          <w:rFonts w:ascii="Arial" w:eastAsia="Arial" w:hAnsi="Arial"/>
          <w:sz w:val="22"/>
        </w:rPr>
      </w:pPr>
      <w:r w:rsidRPr="006F5AA1">
        <w:rPr>
          <w:rFonts w:ascii="Arial" w:eastAsia="Arial" w:hAnsi="Arial"/>
          <w:sz w:val="22"/>
        </w:rPr>
        <w:t>Групповая поездка должна быть оплачена не позднее, чем за 3 дня до отправления, если это не противоречит правилам соответствующего перевозчика.</w:t>
      </w:r>
    </w:p>
    <w:p w:rsidR="00655B4D" w:rsidRPr="006F5AA1" w:rsidRDefault="00655B4D" w:rsidP="00655B4D">
      <w:pPr>
        <w:rPr>
          <w:rFonts w:ascii="Arial" w:eastAsia="Arial" w:hAnsi="Arial"/>
          <w:b/>
          <w:sz w:val="22"/>
        </w:rPr>
      </w:pPr>
    </w:p>
    <w:p w:rsidR="00655B4D" w:rsidRPr="006F5AA1" w:rsidRDefault="00655B4D" w:rsidP="00653258">
      <w:pPr>
        <w:numPr>
          <w:ilvl w:val="0"/>
          <w:numId w:val="38"/>
        </w:numPr>
        <w:tabs>
          <w:tab w:val="left" w:pos="568"/>
        </w:tabs>
        <w:ind w:left="568" w:hanging="568"/>
        <w:rPr>
          <w:rFonts w:ascii="Arial" w:eastAsia="Arial" w:hAnsi="Arial"/>
          <w:b/>
          <w:sz w:val="22"/>
        </w:rPr>
      </w:pPr>
      <w:r w:rsidRPr="006F5AA1">
        <w:rPr>
          <w:rFonts w:ascii="Arial" w:eastAsia="Arial" w:hAnsi="Arial"/>
          <w:b/>
          <w:sz w:val="22"/>
        </w:rPr>
        <w:t>Расчет стоимости проезда</w:t>
      </w:r>
    </w:p>
    <w:p w:rsidR="00655B4D" w:rsidRPr="006F5AA1" w:rsidRDefault="00655B4D" w:rsidP="00655B4D">
      <w:pPr>
        <w:rPr>
          <w:rFonts w:ascii="Arial" w:eastAsia="Arial" w:hAnsi="Arial"/>
          <w:b/>
          <w:sz w:val="22"/>
        </w:rPr>
      </w:pPr>
    </w:p>
    <w:p w:rsidR="00655B4D" w:rsidRPr="006F5AA1" w:rsidRDefault="00655B4D" w:rsidP="00655B4D">
      <w:pPr>
        <w:ind w:left="568" w:right="160"/>
        <w:rPr>
          <w:rFonts w:ascii="Arial" w:eastAsia="Arial" w:hAnsi="Arial"/>
          <w:sz w:val="22"/>
        </w:rPr>
      </w:pPr>
      <w:r w:rsidRPr="006F5AA1">
        <w:rPr>
          <w:rFonts w:ascii="Arial" w:eastAsia="Arial" w:hAnsi="Arial"/>
          <w:sz w:val="22"/>
        </w:rPr>
        <w:t>Основой для расчета стоимости проезда служит расстояние для одиночных пассажиров, даже если это влияет на выбор маршрута Стоимость проезда для взрослых рассчитывается либо</w:t>
      </w:r>
    </w:p>
    <w:p w:rsidR="00655B4D" w:rsidRPr="006F5AA1" w:rsidRDefault="00655B4D" w:rsidP="00653258">
      <w:pPr>
        <w:numPr>
          <w:ilvl w:val="0"/>
          <w:numId w:val="70"/>
        </w:numPr>
        <w:ind w:left="1080" w:hanging="360"/>
        <w:rPr>
          <w:rFonts w:ascii="Arial" w:eastAsia="Symbol" w:hAnsi="Arial"/>
          <w:sz w:val="22"/>
        </w:rPr>
      </w:pPr>
      <w:r w:rsidRPr="006F5AA1">
        <w:rPr>
          <w:rFonts w:ascii="Arial" w:eastAsia="Arial" w:hAnsi="Arial"/>
          <w:sz w:val="22"/>
        </w:rPr>
        <w:t>согласно пункту 36 с учетом скидок, содержащихся  в Приложении III, или</w:t>
      </w:r>
    </w:p>
    <w:p w:rsidR="00655B4D" w:rsidRPr="006F5AA1" w:rsidRDefault="00655B4D" w:rsidP="00653258">
      <w:pPr>
        <w:numPr>
          <w:ilvl w:val="0"/>
          <w:numId w:val="70"/>
        </w:numPr>
        <w:ind w:left="1080" w:hanging="360"/>
        <w:rPr>
          <w:rFonts w:ascii="Arial" w:eastAsia="Symbol" w:hAnsi="Arial"/>
          <w:sz w:val="22"/>
        </w:rPr>
      </w:pPr>
      <w:r w:rsidRPr="006F5AA1">
        <w:rPr>
          <w:rFonts w:ascii="Arial" w:eastAsia="Arial" w:hAnsi="Arial"/>
          <w:sz w:val="22"/>
        </w:rPr>
        <w:t>с учетом других скидок, указанных в Специальных приложениях к определенным предложениям или в других опубликованных документах, или применяется в соответствии</w:t>
      </w:r>
    </w:p>
    <w:p w:rsidR="00655B4D" w:rsidRPr="006F5AA1" w:rsidRDefault="00655B4D" w:rsidP="00655B4D">
      <w:pPr>
        <w:ind w:left="567"/>
        <w:rPr>
          <w:rFonts w:ascii="Arial" w:eastAsia="Arial" w:hAnsi="Arial"/>
          <w:sz w:val="22"/>
        </w:rPr>
      </w:pPr>
      <w:r w:rsidRPr="006F5AA1">
        <w:rPr>
          <w:rFonts w:ascii="Arial" w:eastAsia="Arial" w:hAnsi="Arial"/>
          <w:sz w:val="22"/>
        </w:rPr>
        <w:t>с</w:t>
      </w:r>
      <w:r>
        <w:rPr>
          <w:rFonts w:ascii="Arial" w:eastAsia="Arial" w:hAnsi="Arial"/>
          <w:sz w:val="22"/>
        </w:rPr>
        <w:t xml:space="preserve"> </w:t>
      </w:r>
      <w:r w:rsidRPr="006F5AA1">
        <w:rPr>
          <w:rFonts w:ascii="Arial" w:eastAsia="Arial" w:hAnsi="Arial"/>
          <w:sz w:val="22"/>
        </w:rPr>
        <w:t>этими документами.</w:t>
      </w:r>
    </w:p>
    <w:p w:rsidR="00655B4D" w:rsidRPr="006F5AA1" w:rsidRDefault="00655B4D" w:rsidP="00655B4D">
      <w:pPr>
        <w:rPr>
          <w:rFonts w:ascii="Arial" w:eastAsia="Times New Roman" w:hAnsi="Arial"/>
        </w:rPr>
      </w:pPr>
    </w:p>
    <w:p w:rsidR="00655B4D" w:rsidRPr="006F5AA1" w:rsidRDefault="00655B4D" w:rsidP="00655B4D">
      <w:pPr>
        <w:ind w:left="568" w:right="120"/>
        <w:rPr>
          <w:rFonts w:ascii="Arial" w:eastAsia="Arial" w:hAnsi="Arial"/>
          <w:sz w:val="22"/>
        </w:rPr>
      </w:pPr>
      <w:r w:rsidRPr="006F5AA1">
        <w:rPr>
          <w:rFonts w:ascii="Arial" w:eastAsia="Arial" w:hAnsi="Arial"/>
          <w:sz w:val="22"/>
        </w:rPr>
        <w:t>Для определенных видов сообщения действуют глобальные цены. В этих случаях группа должна ехать на том поезде, на который произведено бронирование.</w:t>
      </w:r>
    </w:p>
    <w:p w:rsidR="00655B4D" w:rsidRPr="006F5AA1" w:rsidRDefault="00655B4D" w:rsidP="00655B4D">
      <w:pPr>
        <w:rPr>
          <w:rFonts w:ascii="Arial" w:eastAsia="Times New Roman" w:hAnsi="Arial"/>
        </w:rPr>
      </w:pPr>
    </w:p>
    <w:p w:rsidR="00655B4D" w:rsidRPr="006F5AA1" w:rsidRDefault="00655B4D" w:rsidP="00655B4D">
      <w:pPr>
        <w:ind w:left="568" w:right="480"/>
        <w:rPr>
          <w:rFonts w:ascii="Arial" w:eastAsia="Arial" w:hAnsi="Arial"/>
          <w:sz w:val="22"/>
        </w:rPr>
      </w:pPr>
      <w:r w:rsidRPr="006F5AA1">
        <w:rPr>
          <w:rFonts w:ascii="Arial" w:eastAsia="Arial" w:hAnsi="Arial"/>
          <w:sz w:val="22"/>
        </w:rPr>
        <w:t>Если из-за размера группы необходимо принять особые меры, то участвующие перевозчики должны проинформировать об этом.</w:t>
      </w:r>
    </w:p>
    <w:p w:rsidR="00655B4D" w:rsidRPr="006F5AA1" w:rsidRDefault="00655B4D" w:rsidP="00655B4D">
      <w:pPr>
        <w:rPr>
          <w:rFonts w:ascii="Arial" w:eastAsia="Times New Roman" w:hAnsi="Arial"/>
        </w:rPr>
      </w:pPr>
    </w:p>
    <w:p w:rsidR="00655B4D" w:rsidRPr="006F5AA1" w:rsidRDefault="00655B4D" w:rsidP="00653258">
      <w:pPr>
        <w:numPr>
          <w:ilvl w:val="0"/>
          <w:numId w:val="39"/>
        </w:numPr>
        <w:tabs>
          <w:tab w:val="left" w:pos="568"/>
        </w:tabs>
        <w:ind w:left="568" w:hanging="568"/>
        <w:rPr>
          <w:rFonts w:ascii="Arial" w:eastAsia="Arial" w:hAnsi="Arial"/>
          <w:b/>
          <w:sz w:val="22"/>
        </w:rPr>
      </w:pPr>
      <w:r w:rsidRPr="006F5AA1">
        <w:rPr>
          <w:rFonts w:ascii="Arial" w:eastAsia="Arial" w:hAnsi="Arial"/>
          <w:b/>
          <w:sz w:val="22"/>
        </w:rPr>
        <w:t>Исключительное право использования отдельного купе</w:t>
      </w:r>
    </w:p>
    <w:p w:rsidR="00655B4D" w:rsidRPr="006F5AA1" w:rsidRDefault="00655B4D" w:rsidP="00655B4D">
      <w:pPr>
        <w:rPr>
          <w:rFonts w:ascii="Arial" w:eastAsia="Arial" w:hAnsi="Arial"/>
          <w:b/>
          <w:sz w:val="22"/>
        </w:rPr>
      </w:pPr>
    </w:p>
    <w:p w:rsidR="00655B4D" w:rsidRPr="006F5AA1" w:rsidRDefault="00655B4D" w:rsidP="00655B4D">
      <w:pPr>
        <w:ind w:left="568" w:right="500"/>
        <w:rPr>
          <w:rFonts w:ascii="Arial" w:eastAsia="Arial" w:hAnsi="Arial"/>
          <w:sz w:val="22"/>
          <w:szCs w:val="22"/>
        </w:rPr>
      </w:pPr>
      <w:r w:rsidRPr="006F5AA1">
        <w:rPr>
          <w:rFonts w:ascii="Arial" w:eastAsia="Arial" w:hAnsi="Arial"/>
          <w:sz w:val="22"/>
          <w:szCs w:val="22"/>
        </w:rPr>
        <w:lastRenderedPageBreak/>
        <w:t>При наличии заявки на право исключительного использования одного или нескольких купе следует оформить групповой билет на все количество имеющихся в купе мест.</w:t>
      </w:r>
    </w:p>
    <w:p w:rsidR="00655B4D" w:rsidRPr="006F5AA1" w:rsidRDefault="00655B4D" w:rsidP="00655B4D">
      <w:pPr>
        <w:rPr>
          <w:rFonts w:ascii="Arial" w:eastAsia="Arial" w:hAnsi="Arial"/>
          <w:b/>
          <w:sz w:val="22"/>
        </w:rPr>
      </w:pPr>
    </w:p>
    <w:p w:rsidR="00655B4D" w:rsidRPr="006F5AA1" w:rsidRDefault="00655B4D" w:rsidP="00653258">
      <w:pPr>
        <w:numPr>
          <w:ilvl w:val="0"/>
          <w:numId w:val="39"/>
        </w:numPr>
        <w:tabs>
          <w:tab w:val="left" w:pos="568"/>
        </w:tabs>
        <w:ind w:left="568" w:hanging="568"/>
        <w:rPr>
          <w:rFonts w:ascii="Arial" w:eastAsia="Arial" w:hAnsi="Arial"/>
          <w:b/>
          <w:sz w:val="22"/>
        </w:rPr>
      </w:pPr>
      <w:r w:rsidRPr="006F5AA1">
        <w:rPr>
          <w:rFonts w:ascii="Arial" w:eastAsia="Arial" w:hAnsi="Arial"/>
          <w:b/>
          <w:sz w:val="22"/>
        </w:rPr>
        <w:t xml:space="preserve">Обмен/возмещение стоимости групповых проездных </w:t>
      </w:r>
      <w:r>
        <w:rPr>
          <w:rFonts w:ascii="Arial" w:eastAsia="Arial" w:hAnsi="Arial"/>
          <w:b/>
          <w:sz w:val="22"/>
          <w:lang w:val="ru-RU"/>
        </w:rPr>
        <w:t>документов</w:t>
      </w:r>
    </w:p>
    <w:p w:rsidR="00655B4D" w:rsidRPr="006F5AA1" w:rsidRDefault="00655B4D" w:rsidP="00655B4D">
      <w:pPr>
        <w:rPr>
          <w:rFonts w:ascii="Arial" w:eastAsia="Arial" w:hAnsi="Arial"/>
          <w:b/>
          <w:sz w:val="22"/>
        </w:rPr>
      </w:pPr>
    </w:p>
    <w:p w:rsidR="00655B4D" w:rsidRPr="006F5AA1" w:rsidRDefault="00655B4D" w:rsidP="00655B4D">
      <w:pPr>
        <w:ind w:left="568" w:right="360"/>
        <w:rPr>
          <w:rFonts w:ascii="Arial" w:eastAsia="Arial" w:hAnsi="Arial"/>
          <w:sz w:val="22"/>
        </w:rPr>
      </w:pPr>
      <w:r w:rsidRPr="006F5AA1">
        <w:rPr>
          <w:rFonts w:ascii="Arial" w:eastAsia="Arial" w:hAnsi="Arial"/>
          <w:sz w:val="22"/>
        </w:rPr>
        <w:t xml:space="preserve">Обмен, возмещение и частичное возмещение групповых билетов возможны у перевозчиков CIV не позднее 3 дней до отъезда, у перевозчиков СМПС – до истечения срока действия при наличии на проездном </w:t>
      </w:r>
      <w:r>
        <w:rPr>
          <w:rFonts w:ascii="Arial" w:eastAsia="Arial" w:hAnsi="Arial"/>
          <w:sz w:val="22"/>
          <w:lang w:val="ru-RU"/>
        </w:rPr>
        <w:t>документе</w:t>
      </w:r>
      <w:r w:rsidRPr="006F5AA1">
        <w:rPr>
          <w:rFonts w:ascii="Arial" w:eastAsia="Arial" w:hAnsi="Arial"/>
          <w:sz w:val="22"/>
        </w:rPr>
        <w:t xml:space="preserve"> отметки, с уплатой определенного административного сбора.</w:t>
      </w:r>
    </w:p>
    <w:p w:rsidR="00655B4D" w:rsidRPr="006F5AA1" w:rsidRDefault="00655B4D" w:rsidP="00655B4D">
      <w:pPr>
        <w:rPr>
          <w:rFonts w:ascii="Arial" w:eastAsia="Arial" w:hAnsi="Arial"/>
          <w:b/>
          <w:sz w:val="22"/>
        </w:rPr>
      </w:pPr>
    </w:p>
    <w:p w:rsidR="00655B4D" w:rsidRPr="006F5AA1" w:rsidRDefault="00655B4D" w:rsidP="00655B4D">
      <w:pPr>
        <w:ind w:left="568"/>
        <w:rPr>
          <w:rFonts w:ascii="Arial" w:eastAsia="Arial" w:hAnsi="Arial"/>
          <w:sz w:val="22"/>
        </w:rPr>
      </w:pPr>
      <w:r w:rsidRPr="006F5AA1">
        <w:rPr>
          <w:rFonts w:ascii="Arial" w:eastAsia="Arial" w:hAnsi="Arial"/>
          <w:sz w:val="22"/>
        </w:rPr>
        <w:t>На предложения по глобальным ценам действуют другие правила.</w:t>
      </w:r>
    </w:p>
    <w:p w:rsidR="00655B4D" w:rsidRPr="006F5AA1" w:rsidRDefault="00655B4D" w:rsidP="00655B4D">
      <w:pPr>
        <w:rPr>
          <w:rFonts w:ascii="Arial" w:eastAsia="Times New Roman" w:hAnsi="Arial"/>
        </w:rPr>
      </w:pPr>
      <w:bookmarkStart w:id="483" w:name="page34"/>
      <w:bookmarkEnd w:id="483"/>
    </w:p>
    <w:p w:rsidR="00655B4D" w:rsidRPr="006F5AA1" w:rsidRDefault="00655B4D" w:rsidP="00655B4D">
      <w:pPr>
        <w:rPr>
          <w:rFonts w:ascii="Arial" w:eastAsia="Times New Roman" w:hAnsi="Arial"/>
        </w:rPr>
      </w:pPr>
    </w:p>
    <w:p w:rsidR="00655B4D" w:rsidRPr="006F5AA1" w:rsidRDefault="00655B4D" w:rsidP="00653258">
      <w:pPr>
        <w:numPr>
          <w:ilvl w:val="0"/>
          <w:numId w:val="40"/>
        </w:numPr>
        <w:tabs>
          <w:tab w:val="left" w:pos="548"/>
        </w:tabs>
        <w:ind w:left="548" w:right="760" w:hanging="548"/>
        <w:rPr>
          <w:rFonts w:ascii="Arial" w:eastAsia="Arial" w:hAnsi="Arial"/>
          <w:b/>
          <w:sz w:val="22"/>
        </w:rPr>
      </w:pPr>
      <w:r w:rsidRPr="006F5AA1">
        <w:rPr>
          <w:rFonts w:ascii="Arial" w:eastAsia="Arial" w:hAnsi="Arial"/>
          <w:b/>
          <w:sz w:val="22"/>
        </w:rPr>
        <w:t>Использование мест в спальных, кушетных</w:t>
      </w:r>
      <w:r>
        <w:rPr>
          <w:rFonts w:ascii="Arial" w:eastAsia="Arial" w:hAnsi="Arial"/>
          <w:b/>
          <w:sz w:val="22"/>
          <w:lang w:val="ru-RU"/>
        </w:rPr>
        <w:t>/плацкартных</w:t>
      </w:r>
      <w:r w:rsidRPr="006F5AA1">
        <w:rPr>
          <w:rFonts w:ascii="Arial" w:eastAsia="Arial" w:hAnsi="Arial"/>
          <w:b/>
          <w:sz w:val="22"/>
        </w:rPr>
        <w:t xml:space="preserve"> вагонах и вагонах с местами для сидения в ночных поездах</w:t>
      </w:r>
    </w:p>
    <w:p w:rsidR="00655B4D" w:rsidRPr="006F5AA1" w:rsidRDefault="00655B4D" w:rsidP="00655B4D">
      <w:pPr>
        <w:rPr>
          <w:rFonts w:ascii="Arial" w:eastAsia="Times New Roman" w:hAnsi="Arial"/>
        </w:rPr>
      </w:pPr>
    </w:p>
    <w:p w:rsidR="00655B4D" w:rsidRPr="006F5AA1" w:rsidRDefault="00655B4D" w:rsidP="00655B4D">
      <w:pPr>
        <w:ind w:left="8"/>
        <w:rPr>
          <w:rFonts w:ascii="Arial" w:eastAsia="Arial" w:hAnsi="Arial"/>
          <w:b/>
          <w:sz w:val="22"/>
        </w:rPr>
      </w:pPr>
      <w:r w:rsidRPr="006F5AA1">
        <w:rPr>
          <w:rFonts w:ascii="Arial" w:eastAsia="Arial" w:hAnsi="Arial"/>
          <w:b/>
          <w:sz w:val="22"/>
        </w:rPr>
        <w:t>70.1 Плацкарты</w:t>
      </w:r>
    </w:p>
    <w:p w:rsidR="00655B4D" w:rsidRPr="006F5AA1" w:rsidRDefault="00655B4D" w:rsidP="00655B4D">
      <w:pPr>
        <w:rPr>
          <w:rFonts w:ascii="Arial" w:eastAsia="Times New Roman" w:hAnsi="Arial"/>
        </w:rPr>
      </w:pPr>
    </w:p>
    <w:p w:rsidR="00655B4D" w:rsidRPr="006F5AA1" w:rsidRDefault="00655B4D" w:rsidP="00655B4D">
      <w:pPr>
        <w:ind w:left="548"/>
        <w:rPr>
          <w:rFonts w:ascii="Arial" w:eastAsia="Arial" w:hAnsi="Arial"/>
          <w:sz w:val="22"/>
        </w:rPr>
      </w:pPr>
      <w:r w:rsidRPr="006F5AA1">
        <w:rPr>
          <w:rFonts w:ascii="Arial" w:eastAsia="Arial" w:hAnsi="Arial"/>
          <w:sz w:val="22"/>
        </w:rPr>
        <w:t>Для каждой группы пассажиров выдаётся одна плацкарта, если все пассажиры едут в том же самом вагоне и имеют места одной категории.</w:t>
      </w:r>
    </w:p>
    <w:p w:rsidR="00655B4D" w:rsidRPr="006F5AA1" w:rsidRDefault="00655B4D" w:rsidP="00655B4D">
      <w:pPr>
        <w:rPr>
          <w:rFonts w:ascii="Arial" w:eastAsia="Times New Roman" w:hAnsi="Arial"/>
        </w:rPr>
      </w:pPr>
    </w:p>
    <w:p w:rsidR="00655B4D" w:rsidRPr="006F5AA1" w:rsidRDefault="00655B4D" w:rsidP="00655B4D">
      <w:pPr>
        <w:ind w:left="548" w:right="480"/>
        <w:rPr>
          <w:rFonts w:ascii="Arial" w:eastAsia="Arial" w:hAnsi="Arial"/>
          <w:sz w:val="22"/>
        </w:rPr>
      </w:pPr>
      <w:r w:rsidRPr="006F5AA1">
        <w:rPr>
          <w:rFonts w:ascii="Arial" w:eastAsia="Arial" w:hAnsi="Arial"/>
          <w:sz w:val="22"/>
        </w:rPr>
        <w:t>Если участники группы едут в разных вагонах или на местах разной категории, то им выписывается отдельная плацкарта в каждый вагон или на места каждого типа.</w:t>
      </w:r>
    </w:p>
    <w:p w:rsidR="00655B4D" w:rsidRPr="006F5AA1" w:rsidRDefault="00655B4D" w:rsidP="00655B4D">
      <w:pPr>
        <w:rPr>
          <w:rFonts w:ascii="Arial" w:eastAsia="Times New Roman" w:hAnsi="Arial"/>
        </w:rPr>
      </w:pPr>
    </w:p>
    <w:p w:rsidR="00655B4D" w:rsidRPr="006F5AA1" w:rsidRDefault="00655B4D" w:rsidP="00655B4D">
      <w:pPr>
        <w:ind w:left="548" w:right="180"/>
        <w:rPr>
          <w:rFonts w:ascii="Arial" w:eastAsia="Arial" w:hAnsi="Arial"/>
          <w:sz w:val="22"/>
        </w:rPr>
      </w:pPr>
      <w:r w:rsidRPr="006F5AA1">
        <w:rPr>
          <w:rFonts w:ascii="Arial" w:eastAsia="Arial" w:hAnsi="Arial"/>
          <w:sz w:val="22"/>
        </w:rPr>
        <w:t>Если выдается несколько плацкарт, то в каждой плацкарте указывается номер(а) других плацкарт.</w:t>
      </w:r>
    </w:p>
    <w:p w:rsidR="00655B4D" w:rsidRPr="006F5AA1" w:rsidRDefault="00655B4D" w:rsidP="00655B4D">
      <w:pPr>
        <w:rPr>
          <w:rFonts w:ascii="Arial" w:eastAsia="Times New Roman" w:hAnsi="Arial"/>
        </w:rPr>
      </w:pPr>
    </w:p>
    <w:p w:rsidR="00655B4D" w:rsidRPr="006F5AA1" w:rsidRDefault="00655B4D" w:rsidP="00655B4D">
      <w:pPr>
        <w:ind w:left="8"/>
        <w:rPr>
          <w:rFonts w:ascii="Arial" w:eastAsia="Arial" w:hAnsi="Arial"/>
          <w:b/>
          <w:sz w:val="22"/>
        </w:rPr>
      </w:pPr>
      <w:r w:rsidRPr="006F5AA1">
        <w:rPr>
          <w:rFonts w:ascii="Arial" w:eastAsia="Arial" w:hAnsi="Arial"/>
          <w:b/>
          <w:sz w:val="22"/>
        </w:rPr>
        <w:t>70.2 Обмен и возмещение</w:t>
      </w:r>
    </w:p>
    <w:p w:rsidR="00655B4D" w:rsidRPr="006F5AA1" w:rsidRDefault="00655B4D" w:rsidP="00655B4D">
      <w:pPr>
        <w:rPr>
          <w:rFonts w:ascii="Arial" w:eastAsia="Times New Roman" w:hAnsi="Arial"/>
        </w:rPr>
      </w:pPr>
    </w:p>
    <w:p w:rsidR="00655B4D" w:rsidRPr="006F5AA1" w:rsidRDefault="00655B4D" w:rsidP="00655B4D">
      <w:pPr>
        <w:ind w:left="548" w:right="1320"/>
        <w:rPr>
          <w:rFonts w:ascii="Arial" w:eastAsia="Arial" w:hAnsi="Arial"/>
          <w:sz w:val="22"/>
        </w:rPr>
      </w:pPr>
      <w:r w:rsidRPr="006F5AA1">
        <w:rPr>
          <w:rFonts w:ascii="Arial" w:eastAsia="Arial" w:hAnsi="Arial"/>
          <w:sz w:val="22"/>
        </w:rPr>
        <w:t>При возмещении/обмене стоимости плацкарт на спальные и кушетные</w:t>
      </w:r>
      <w:r>
        <w:rPr>
          <w:rFonts w:ascii="Arial" w:eastAsia="Arial" w:hAnsi="Arial"/>
          <w:sz w:val="22"/>
          <w:lang w:val="ru-RU"/>
        </w:rPr>
        <w:t>/плацкартные</w:t>
      </w:r>
      <w:r w:rsidRPr="006F5AA1">
        <w:rPr>
          <w:rFonts w:ascii="Arial" w:eastAsia="Arial" w:hAnsi="Arial"/>
          <w:sz w:val="22"/>
        </w:rPr>
        <w:t xml:space="preserve"> места применяются правила отдельных перевозчиков:</w:t>
      </w:r>
    </w:p>
    <w:p w:rsidR="00655B4D" w:rsidRPr="006F5AA1" w:rsidRDefault="00655B4D" w:rsidP="00653258">
      <w:pPr>
        <w:numPr>
          <w:ilvl w:val="0"/>
          <w:numId w:val="71"/>
        </w:numPr>
        <w:tabs>
          <w:tab w:val="left" w:pos="728"/>
        </w:tabs>
        <w:ind w:left="728" w:hanging="188"/>
        <w:rPr>
          <w:rFonts w:ascii="Arial" w:eastAsia="Arial" w:hAnsi="Arial"/>
          <w:sz w:val="22"/>
        </w:rPr>
      </w:pPr>
      <w:r w:rsidRPr="006F5AA1">
        <w:rPr>
          <w:rFonts w:ascii="Arial" w:eastAsia="Arial" w:hAnsi="Arial"/>
          <w:sz w:val="22"/>
        </w:rPr>
        <w:t xml:space="preserve">для перевозчиков CIV действует SCIC-NT </w:t>
      </w:r>
      <w:r w:rsidRPr="006F5AA1">
        <w:rPr>
          <w:rFonts w:ascii="Arial" w:eastAsia="Times New Roman" w:hAnsi="Arial"/>
          <w:sz w:val="22"/>
        </w:rPr>
        <w:t>(</w:t>
      </w:r>
      <w:r w:rsidRPr="006F5AA1">
        <w:rPr>
          <w:rFonts w:ascii="Arial" w:eastAsia="Arial" w:hAnsi="Arial"/>
          <w:sz w:val="22"/>
        </w:rPr>
        <w:t>Nighttrain</w:t>
      </w:r>
      <w:r w:rsidRPr="006F5AA1">
        <w:rPr>
          <w:rFonts w:ascii="Arial" w:eastAsia="Times New Roman" w:hAnsi="Arial"/>
          <w:sz w:val="22"/>
        </w:rPr>
        <w:t>)</w:t>
      </w:r>
      <w:r w:rsidRPr="006F5AA1">
        <w:rPr>
          <w:rFonts w:ascii="Arial" w:eastAsia="Arial" w:hAnsi="Arial"/>
          <w:sz w:val="22"/>
        </w:rPr>
        <w:t>,</w:t>
      </w:r>
    </w:p>
    <w:p w:rsidR="00655B4D" w:rsidRPr="006F5AA1" w:rsidRDefault="00655B4D" w:rsidP="00653258">
      <w:pPr>
        <w:numPr>
          <w:ilvl w:val="0"/>
          <w:numId w:val="71"/>
        </w:numPr>
        <w:tabs>
          <w:tab w:val="left" w:pos="728"/>
        </w:tabs>
        <w:ind w:left="728" w:hanging="188"/>
        <w:rPr>
          <w:rFonts w:ascii="Arial" w:eastAsia="Arial" w:hAnsi="Arial"/>
          <w:sz w:val="22"/>
        </w:rPr>
      </w:pPr>
      <w:r w:rsidRPr="006F5AA1">
        <w:rPr>
          <w:rFonts w:ascii="Arial" w:eastAsia="Arial" w:hAnsi="Arial"/>
          <w:sz w:val="22"/>
        </w:rPr>
        <w:t>для перевозчиков СМПС действует соглашение СМПС.</w:t>
      </w:r>
    </w:p>
    <w:p w:rsidR="00655B4D" w:rsidRPr="006F5AA1" w:rsidRDefault="00655B4D" w:rsidP="00655B4D">
      <w:pPr>
        <w:rPr>
          <w:rFonts w:ascii="Arial" w:eastAsia="Times New Roman" w:hAnsi="Arial"/>
        </w:rPr>
      </w:pPr>
    </w:p>
    <w:p w:rsidR="00655B4D" w:rsidRPr="006F5AA1" w:rsidRDefault="00655B4D" w:rsidP="00655B4D">
      <w:pPr>
        <w:rPr>
          <w:rFonts w:ascii="Arial" w:eastAsia="Times New Roman" w:hAnsi="Arial"/>
        </w:rPr>
      </w:pPr>
    </w:p>
    <w:p w:rsidR="00655B4D" w:rsidRPr="006F5AA1" w:rsidRDefault="00655B4D" w:rsidP="00655B4D">
      <w:pPr>
        <w:tabs>
          <w:tab w:val="left" w:pos="1388"/>
        </w:tabs>
        <w:ind w:left="8"/>
        <w:rPr>
          <w:rFonts w:ascii="Arial" w:eastAsia="Arial" w:hAnsi="Arial"/>
          <w:b/>
          <w:sz w:val="22"/>
        </w:rPr>
      </w:pPr>
      <w:r w:rsidRPr="006F5AA1">
        <w:rPr>
          <w:rFonts w:ascii="Arial" w:eastAsia="Arial" w:hAnsi="Arial"/>
          <w:b/>
          <w:sz w:val="22"/>
        </w:rPr>
        <w:t>71 – 74</w:t>
      </w:r>
      <w:r w:rsidRPr="006F5AA1">
        <w:rPr>
          <w:rFonts w:ascii="Arial" w:eastAsia="Times New Roman" w:hAnsi="Arial"/>
        </w:rPr>
        <w:tab/>
      </w:r>
      <w:r w:rsidRPr="006F5AA1">
        <w:rPr>
          <w:rFonts w:ascii="Arial" w:eastAsia="Arial" w:hAnsi="Arial"/>
          <w:b/>
          <w:sz w:val="22"/>
        </w:rPr>
        <w:t>(пока открыты)</w:t>
      </w:r>
    </w:p>
    <w:p w:rsidR="00655B4D" w:rsidRDefault="00655B4D" w:rsidP="00655B4D">
      <w:pPr>
        <w:spacing w:line="200" w:lineRule="exact"/>
        <w:rPr>
          <w:rFonts w:ascii="Arial" w:eastAsia="Times New Roman" w:hAnsi="Arial"/>
        </w:rPr>
      </w:pPr>
    </w:p>
    <w:p w:rsidR="00655B4D" w:rsidRDefault="00655B4D" w:rsidP="00655B4D">
      <w:pPr>
        <w:spacing w:line="200" w:lineRule="exact"/>
        <w:rPr>
          <w:rFonts w:ascii="Arial" w:eastAsia="Times New Roman" w:hAnsi="Arial"/>
        </w:rPr>
      </w:pPr>
    </w:p>
    <w:p w:rsidR="00655B4D" w:rsidRDefault="00655B4D" w:rsidP="00655B4D">
      <w:pPr>
        <w:jc w:val="center"/>
        <w:rPr>
          <w:rFonts w:ascii="Arial" w:eastAsia="Times New Roman" w:hAnsi="Arial"/>
        </w:rPr>
      </w:pPr>
      <w:r>
        <w:rPr>
          <w:rFonts w:ascii="Arial" w:eastAsia="Times New Roman" w:hAnsi="Arial"/>
        </w:rPr>
        <w:br w:type="page"/>
      </w:r>
      <w:bookmarkStart w:id="484" w:name="page35"/>
      <w:bookmarkEnd w:id="484"/>
    </w:p>
    <w:p w:rsidR="00655B4D" w:rsidRPr="006F5AA1" w:rsidRDefault="00655B4D" w:rsidP="00655B4D">
      <w:pPr>
        <w:jc w:val="center"/>
        <w:rPr>
          <w:rFonts w:ascii="Arial" w:eastAsia="Arial" w:hAnsi="Arial"/>
          <w:b/>
          <w:sz w:val="22"/>
        </w:rPr>
      </w:pPr>
      <w:r w:rsidRPr="006F5AA1">
        <w:rPr>
          <w:rFonts w:ascii="Arial" w:eastAsia="Arial" w:hAnsi="Arial"/>
          <w:b/>
          <w:sz w:val="22"/>
        </w:rPr>
        <w:lastRenderedPageBreak/>
        <w:t>РАЗДЕЛ С</w:t>
      </w:r>
    </w:p>
    <w:p w:rsidR="00655B4D" w:rsidRPr="006F5AA1" w:rsidRDefault="00655B4D" w:rsidP="00655B4D">
      <w:pPr>
        <w:rPr>
          <w:rFonts w:ascii="Arial" w:eastAsia="Times New Roman" w:hAnsi="Arial"/>
        </w:rPr>
      </w:pPr>
    </w:p>
    <w:p w:rsidR="00655B4D" w:rsidRPr="006F5AA1" w:rsidRDefault="00655B4D" w:rsidP="00655B4D">
      <w:pPr>
        <w:ind w:right="-7"/>
        <w:jc w:val="center"/>
        <w:rPr>
          <w:rFonts w:ascii="Arial" w:eastAsia="Arial" w:hAnsi="Arial"/>
          <w:b/>
          <w:sz w:val="22"/>
        </w:rPr>
      </w:pPr>
      <w:r w:rsidRPr="006F5AA1">
        <w:rPr>
          <w:rFonts w:ascii="Arial" w:eastAsia="Arial" w:hAnsi="Arial"/>
          <w:b/>
          <w:sz w:val="22"/>
        </w:rPr>
        <w:t>СПЕЦИАЛЬНЫЕ ПОЕЗДА И ВАГОНЫ</w:t>
      </w:r>
    </w:p>
    <w:p w:rsidR="00655B4D" w:rsidRPr="006F5AA1" w:rsidRDefault="00655B4D" w:rsidP="00655B4D">
      <w:pPr>
        <w:rPr>
          <w:rFonts w:ascii="Arial" w:eastAsia="Times New Roman" w:hAnsi="Arial"/>
        </w:rPr>
      </w:pPr>
    </w:p>
    <w:p w:rsidR="00655B4D" w:rsidRPr="006F5AA1" w:rsidRDefault="00655B4D" w:rsidP="00655B4D">
      <w:pPr>
        <w:rPr>
          <w:rFonts w:ascii="Arial" w:eastAsia="Times New Roman" w:hAnsi="Arial"/>
        </w:rPr>
      </w:pPr>
    </w:p>
    <w:p w:rsidR="00655B4D" w:rsidRPr="006F5AA1" w:rsidRDefault="00655B4D" w:rsidP="00653258">
      <w:pPr>
        <w:numPr>
          <w:ilvl w:val="0"/>
          <w:numId w:val="41"/>
        </w:numPr>
        <w:tabs>
          <w:tab w:val="left" w:pos="568"/>
        </w:tabs>
        <w:ind w:left="568" w:hanging="568"/>
        <w:rPr>
          <w:rFonts w:ascii="Arial" w:eastAsia="Arial" w:hAnsi="Arial"/>
          <w:b/>
          <w:sz w:val="22"/>
        </w:rPr>
      </w:pPr>
      <w:r w:rsidRPr="006F5AA1">
        <w:rPr>
          <w:rFonts w:ascii="Arial" w:eastAsia="Arial" w:hAnsi="Arial"/>
          <w:sz w:val="22"/>
        </w:rPr>
        <w:t>Запросы о ценах, условиях, а также заявки и заказы специальных поездов и вагонов направляются непосредственно в адрес указанных в Приложении IV к настоящим Особым условиям служб перевозчиков.</w:t>
      </w:r>
    </w:p>
    <w:p w:rsidR="00655B4D" w:rsidRPr="006F5AA1" w:rsidRDefault="00655B4D" w:rsidP="00655B4D">
      <w:pPr>
        <w:rPr>
          <w:rFonts w:ascii="Arial" w:eastAsia="Arial" w:hAnsi="Arial"/>
          <w:b/>
          <w:sz w:val="22"/>
        </w:rPr>
      </w:pPr>
    </w:p>
    <w:p w:rsidR="00655B4D" w:rsidRPr="006F5AA1" w:rsidRDefault="00655B4D" w:rsidP="00653258">
      <w:pPr>
        <w:numPr>
          <w:ilvl w:val="0"/>
          <w:numId w:val="41"/>
        </w:numPr>
        <w:tabs>
          <w:tab w:val="left" w:pos="308"/>
        </w:tabs>
        <w:ind w:left="308" w:hanging="308"/>
        <w:rPr>
          <w:rFonts w:ascii="Arial" w:eastAsia="Arial" w:hAnsi="Arial"/>
          <w:b/>
          <w:sz w:val="22"/>
        </w:rPr>
      </w:pPr>
      <w:r w:rsidRPr="006F5AA1">
        <w:rPr>
          <w:rFonts w:ascii="Arial" w:eastAsia="Arial" w:hAnsi="Arial"/>
          <w:b/>
          <w:sz w:val="22"/>
        </w:rPr>
        <w:t>- 80</w:t>
      </w:r>
      <w:r w:rsidRPr="006F5AA1">
        <w:rPr>
          <w:rFonts w:ascii="Arial" w:eastAsia="Arial" w:hAnsi="Arial"/>
          <w:sz w:val="22"/>
        </w:rPr>
        <w:t>(пока открыты)</w:t>
      </w:r>
    </w:p>
    <w:p w:rsidR="00655B4D" w:rsidRPr="006F5AA1" w:rsidRDefault="00655B4D" w:rsidP="00655B4D">
      <w:pPr>
        <w:spacing w:line="200" w:lineRule="exact"/>
        <w:rPr>
          <w:rFonts w:ascii="Arial" w:eastAsia="Times New Roman" w:hAnsi="Arial"/>
        </w:rPr>
      </w:pPr>
    </w:p>
    <w:p w:rsidR="00655B4D" w:rsidRPr="006F5AA1" w:rsidRDefault="00655B4D" w:rsidP="00655B4D">
      <w:pPr>
        <w:spacing w:line="200" w:lineRule="exact"/>
        <w:rPr>
          <w:rFonts w:ascii="Arial" w:eastAsia="Times New Roman" w:hAnsi="Arial"/>
        </w:rPr>
      </w:pPr>
      <w:r>
        <w:rPr>
          <w:rFonts w:ascii="Arial" w:eastAsia="Times New Roman" w:hAnsi="Arial"/>
        </w:rPr>
        <w:br w:type="page"/>
      </w:r>
    </w:p>
    <w:p w:rsidR="00655B4D" w:rsidRPr="006F5AA1" w:rsidRDefault="00655B4D" w:rsidP="00655B4D">
      <w:pPr>
        <w:jc w:val="center"/>
        <w:rPr>
          <w:rFonts w:ascii="Arial" w:eastAsia="Arial" w:hAnsi="Arial"/>
          <w:b/>
          <w:sz w:val="22"/>
        </w:rPr>
      </w:pPr>
      <w:bookmarkStart w:id="485" w:name="page36"/>
      <w:bookmarkEnd w:id="485"/>
      <w:r w:rsidRPr="006F5AA1">
        <w:rPr>
          <w:rFonts w:ascii="Arial" w:eastAsia="Arial" w:hAnsi="Arial"/>
          <w:b/>
          <w:sz w:val="22"/>
        </w:rPr>
        <w:lastRenderedPageBreak/>
        <w:t>РАЗДЕЛ D</w:t>
      </w:r>
    </w:p>
    <w:p w:rsidR="00655B4D" w:rsidRPr="006F5AA1" w:rsidRDefault="00655B4D" w:rsidP="00655B4D">
      <w:pPr>
        <w:rPr>
          <w:rFonts w:ascii="Arial" w:eastAsia="Times New Roman" w:hAnsi="Arial"/>
        </w:rPr>
      </w:pPr>
    </w:p>
    <w:p w:rsidR="00655B4D" w:rsidRPr="006F5AA1" w:rsidRDefault="00655B4D" w:rsidP="00655B4D">
      <w:pPr>
        <w:ind w:right="-7"/>
        <w:jc w:val="center"/>
        <w:rPr>
          <w:rFonts w:ascii="Arial" w:eastAsia="Arial" w:hAnsi="Arial"/>
          <w:b/>
          <w:sz w:val="22"/>
        </w:rPr>
      </w:pPr>
      <w:r w:rsidRPr="006F5AA1">
        <w:rPr>
          <w:rFonts w:ascii="Arial" w:eastAsia="Arial" w:hAnsi="Arial"/>
          <w:b/>
          <w:sz w:val="22"/>
        </w:rPr>
        <w:t>ОТВЕТСТВЕННОСТЬ</w:t>
      </w:r>
    </w:p>
    <w:p w:rsidR="00655B4D" w:rsidRPr="006F5AA1" w:rsidRDefault="00655B4D" w:rsidP="00655B4D">
      <w:pPr>
        <w:rPr>
          <w:rFonts w:ascii="Arial" w:eastAsia="Times New Roman" w:hAnsi="Arial"/>
        </w:rPr>
      </w:pPr>
    </w:p>
    <w:p w:rsidR="00655B4D" w:rsidRPr="006F5AA1" w:rsidRDefault="00655B4D" w:rsidP="00653258">
      <w:pPr>
        <w:numPr>
          <w:ilvl w:val="0"/>
          <w:numId w:val="42"/>
        </w:numPr>
        <w:ind w:left="8" w:hanging="8"/>
        <w:rPr>
          <w:rFonts w:ascii="Arial" w:eastAsia="Arial" w:hAnsi="Arial"/>
          <w:b/>
          <w:sz w:val="22"/>
        </w:rPr>
      </w:pPr>
      <w:r w:rsidRPr="006F5AA1">
        <w:rPr>
          <w:rFonts w:ascii="Arial" w:eastAsia="Arial" w:hAnsi="Arial"/>
          <w:b/>
          <w:sz w:val="22"/>
        </w:rPr>
        <w:t>Ответственность перевозчика в случае причинения вреда жизни или здоровью пассажира, а также в случае утраты, недостачи, повреждения (порчи) ручной клади</w:t>
      </w:r>
    </w:p>
    <w:p w:rsidR="00655B4D" w:rsidRPr="006F5AA1" w:rsidRDefault="00655B4D" w:rsidP="00655B4D">
      <w:pPr>
        <w:rPr>
          <w:rFonts w:ascii="Arial" w:eastAsia="Times New Roman" w:hAnsi="Arial"/>
        </w:rPr>
      </w:pPr>
    </w:p>
    <w:p w:rsidR="00655B4D" w:rsidRPr="006F5AA1" w:rsidRDefault="00655B4D" w:rsidP="00655B4D">
      <w:pPr>
        <w:ind w:left="548"/>
        <w:rPr>
          <w:rFonts w:ascii="Arial" w:eastAsia="Times New Roman" w:hAnsi="Arial"/>
        </w:rPr>
      </w:pPr>
      <w:r w:rsidRPr="006F5AA1">
        <w:rPr>
          <w:rFonts w:ascii="Arial" w:eastAsia="Arial" w:hAnsi="Arial"/>
          <w:sz w:val="22"/>
        </w:rPr>
        <w:t>Ответственность перевозчика в случае причинения вреда жизни или здоровью пассажира,</w:t>
      </w:r>
      <w:r>
        <w:rPr>
          <w:rFonts w:ascii="Arial" w:eastAsia="Arial" w:hAnsi="Arial"/>
          <w:sz w:val="22"/>
        </w:rPr>
        <w:t xml:space="preserve"> </w:t>
      </w:r>
    </w:p>
    <w:p w:rsidR="00655B4D" w:rsidRPr="006F5AA1" w:rsidRDefault="00655B4D" w:rsidP="00655B4D">
      <w:pPr>
        <w:tabs>
          <w:tab w:val="left" w:pos="778"/>
        </w:tabs>
        <w:ind w:left="548"/>
        <w:jc w:val="both"/>
        <w:rPr>
          <w:rFonts w:ascii="Arial" w:eastAsia="Arial" w:hAnsi="Arial"/>
          <w:sz w:val="22"/>
        </w:rPr>
      </w:pPr>
      <w:r w:rsidRPr="006F5AA1">
        <w:rPr>
          <w:rFonts w:ascii="Arial" w:eastAsia="Arial" w:hAnsi="Arial"/>
          <w:sz w:val="22"/>
        </w:rPr>
        <w:t>а</w:t>
      </w:r>
      <w:r>
        <w:rPr>
          <w:rFonts w:ascii="Arial" w:eastAsia="Arial" w:hAnsi="Arial"/>
          <w:sz w:val="22"/>
        </w:rPr>
        <w:t xml:space="preserve"> </w:t>
      </w:r>
      <w:r w:rsidRPr="006F5AA1">
        <w:rPr>
          <w:rFonts w:ascii="Arial" w:eastAsia="Arial" w:hAnsi="Arial"/>
          <w:sz w:val="22"/>
        </w:rPr>
        <w:t>также в случае утраты, недостачи, повреждения (порчи) ручной клади определяется национальным законодательством государства, на территории которого причинен вред/ущерб. В случаях, когда причинение вреда /ущерба произошло в стране-участнице COTIF и пассажир является гражданином страны-участницы COTIF или обычно проживает в стране-участнице COTIF, действуют правила несения ответственности Единых правовых предписаний CIV.</w:t>
      </w:r>
    </w:p>
    <w:p w:rsidR="00655B4D" w:rsidRPr="006F5AA1" w:rsidRDefault="00655B4D" w:rsidP="00655B4D">
      <w:pPr>
        <w:rPr>
          <w:rFonts w:ascii="Arial" w:eastAsia="Times New Roman" w:hAnsi="Arial"/>
        </w:rPr>
      </w:pPr>
    </w:p>
    <w:p w:rsidR="00655B4D" w:rsidRPr="006F5AA1" w:rsidRDefault="00655B4D" w:rsidP="00655B4D">
      <w:pPr>
        <w:rPr>
          <w:rFonts w:ascii="Arial" w:eastAsia="Times New Roman" w:hAnsi="Arial"/>
        </w:rPr>
      </w:pPr>
    </w:p>
    <w:p w:rsidR="00655B4D" w:rsidRPr="006F5AA1" w:rsidRDefault="00655B4D" w:rsidP="00653258">
      <w:pPr>
        <w:numPr>
          <w:ilvl w:val="0"/>
          <w:numId w:val="43"/>
        </w:numPr>
        <w:tabs>
          <w:tab w:val="left" w:pos="548"/>
        </w:tabs>
        <w:ind w:left="548" w:hanging="548"/>
        <w:rPr>
          <w:rFonts w:ascii="Arial" w:eastAsia="Arial" w:hAnsi="Arial"/>
          <w:b/>
          <w:sz w:val="22"/>
        </w:rPr>
      </w:pPr>
      <w:r w:rsidRPr="006F5AA1">
        <w:rPr>
          <w:rFonts w:ascii="Arial" w:eastAsia="Arial" w:hAnsi="Arial"/>
          <w:b/>
          <w:sz w:val="22"/>
        </w:rPr>
        <w:t>Подсудность</w:t>
      </w:r>
    </w:p>
    <w:p w:rsidR="00655B4D" w:rsidRPr="006F5AA1" w:rsidRDefault="00655B4D" w:rsidP="00655B4D">
      <w:pPr>
        <w:rPr>
          <w:rFonts w:ascii="Arial" w:eastAsia="Arial" w:hAnsi="Arial"/>
          <w:b/>
          <w:sz w:val="22"/>
        </w:rPr>
      </w:pPr>
    </w:p>
    <w:p w:rsidR="00655B4D" w:rsidRPr="006F5AA1" w:rsidRDefault="00655B4D" w:rsidP="00655B4D">
      <w:pPr>
        <w:ind w:left="548" w:right="120"/>
        <w:rPr>
          <w:rFonts w:ascii="Arial" w:eastAsia="Arial" w:hAnsi="Arial"/>
          <w:sz w:val="22"/>
        </w:rPr>
      </w:pPr>
      <w:r w:rsidRPr="006F5AA1">
        <w:rPr>
          <w:rFonts w:ascii="Arial" w:eastAsia="Arial" w:hAnsi="Arial"/>
          <w:sz w:val="22"/>
        </w:rPr>
        <w:t>Компетентными считаются только суды по местонахождению перевозчика, оказывавшего услугу по перевозке, в ходе которой произошел несчастный случай.</w:t>
      </w:r>
    </w:p>
    <w:p w:rsidR="00655B4D" w:rsidRPr="006F5AA1" w:rsidRDefault="00655B4D" w:rsidP="00655B4D">
      <w:pPr>
        <w:rPr>
          <w:rFonts w:ascii="Arial" w:eastAsia="Arial" w:hAnsi="Arial"/>
          <w:b/>
          <w:sz w:val="22"/>
        </w:rPr>
      </w:pPr>
    </w:p>
    <w:p w:rsidR="00655B4D" w:rsidRPr="006F5AA1" w:rsidRDefault="00655B4D" w:rsidP="00655B4D">
      <w:pPr>
        <w:rPr>
          <w:rFonts w:ascii="Arial" w:eastAsia="Arial" w:hAnsi="Arial"/>
          <w:b/>
          <w:sz w:val="22"/>
        </w:rPr>
      </w:pPr>
    </w:p>
    <w:p w:rsidR="00655B4D" w:rsidRPr="006F5AA1" w:rsidRDefault="00655B4D" w:rsidP="00655B4D">
      <w:pPr>
        <w:rPr>
          <w:rFonts w:ascii="Arial" w:eastAsia="Arial" w:hAnsi="Arial"/>
          <w:b/>
          <w:sz w:val="22"/>
        </w:rPr>
      </w:pPr>
    </w:p>
    <w:p w:rsidR="00655B4D" w:rsidRPr="006F5AA1" w:rsidRDefault="00655B4D" w:rsidP="00653258">
      <w:pPr>
        <w:numPr>
          <w:ilvl w:val="0"/>
          <w:numId w:val="43"/>
        </w:numPr>
        <w:tabs>
          <w:tab w:val="left" w:pos="308"/>
        </w:tabs>
        <w:ind w:left="308" w:hanging="308"/>
        <w:rPr>
          <w:rFonts w:ascii="Arial" w:eastAsia="Arial" w:hAnsi="Arial"/>
          <w:b/>
          <w:sz w:val="22"/>
        </w:rPr>
      </w:pPr>
      <w:r w:rsidRPr="006F5AA1">
        <w:rPr>
          <w:rFonts w:ascii="Arial" w:eastAsia="Arial" w:hAnsi="Arial"/>
          <w:b/>
          <w:sz w:val="22"/>
        </w:rPr>
        <w:t>– 115 (пока открыты)</w:t>
      </w:r>
    </w:p>
    <w:p w:rsidR="00655B4D" w:rsidRDefault="00655B4D" w:rsidP="00655B4D">
      <w:pPr>
        <w:rPr>
          <w:rFonts w:ascii="Arial" w:eastAsia="Times New Roman" w:hAnsi="Arial"/>
        </w:rPr>
      </w:pPr>
    </w:p>
    <w:p w:rsidR="005207A7" w:rsidRDefault="005207A7">
      <w:bookmarkStart w:id="486" w:name="_GoBack"/>
      <w:bookmarkEnd w:id="486"/>
    </w:p>
    <w:sectPr w:rsidR="005207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53258" w:rsidRDefault="00653258" w:rsidP="00655B4D">
      <w:r>
        <w:separator/>
      </w:r>
    </w:p>
  </w:endnote>
  <w:endnote w:type="continuationSeparator" w:id="0">
    <w:p w:rsidR="00653258" w:rsidRDefault="00653258" w:rsidP="00655B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5B4D" w:rsidRPr="008511D2" w:rsidRDefault="00655B4D" w:rsidP="009F018E">
    <w:pPr>
      <w:pStyle w:val="a5"/>
      <w:jc w:val="center"/>
      <w:rPr>
        <w:rFonts w:ascii="Arial" w:hAnsi="Arial"/>
        <w:sz w:val="18"/>
        <w:szCs w:val="18"/>
      </w:rPr>
    </w:pPr>
    <w:r w:rsidRPr="008511D2">
      <w:rPr>
        <w:rFonts w:ascii="Arial" w:hAnsi="Arial"/>
        <w:sz w:val="18"/>
        <w:szCs w:val="18"/>
      </w:rPr>
      <w:t xml:space="preserve">RU </w:t>
    </w:r>
    <w:r w:rsidRPr="008511D2">
      <w:rPr>
        <w:rFonts w:ascii="Arial" w:hAnsi="Arial"/>
        <w:sz w:val="18"/>
        <w:szCs w:val="18"/>
      </w:rPr>
      <w:fldChar w:fldCharType="begin"/>
    </w:r>
    <w:r w:rsidRPr="008511D2">
      <w:rPr>
        <w:rFonts w:ascii="Arial" w:hAnsi="Arial"/>
        <w:sz w:val="18"/>
        <w:szCs w:val="18"/>
      </w:rPr>
      <w:instrText>PAGE   \* MERGEFORMAT</w:instrText>
    </w:r>
    <w:r w:rsidRPr="008511D2">
      <w:rPr>
        <w:rFonts w:ascii="Arial" w:hAnsi="Arial"/>
        <w:sz w:val="18"/>
        <w:szCs w:val="18"/>
      </w:rPr>
      <w:fldChar w:fldCharType="separate"/>
    </w:r>
    <w:r w:rsidRPr="00655B4D">
      <w:rPr>
        <w:rFonts w:ascii="Arial" w:hAnsi="Arial"/>
        <w:noProof/>
        <w:sz w:val="18"/>
        <w:szCs w:val="18"/>
        <w:lang w:val="fr-FR"/>
      </w:rPr>
      <w:t>37</w:t>
    </w:r>
    <w:r w:rsidRPr="008511D2">
      <w:rPr>
        <w:rFonts w:ascii="Arial" w:hAnsi="Arial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53258" w:rsidRDefault="00653258" w:rsidP="00655B4D">
      <w:r>
        <w:separator/>
      </w:r>
    </w:p>
  </w:footnote>
  <w:footnote w:type="continuationSeparator" w:id="0">
    <w:p w:rsidR="00653258" w:rsidRDefault="00653258" w:rsidP="00655B4D">
      <w:r>
        <w:continuationSeparator/>
      </w:r>
    </w:p>
  </w:footnote>
  <w:footnote w:id="1">
    <w:p w:rsidR="00655B4D" w:rsidRPr="000B03EE" w:rsidRDefault="00655B4D" w:rsidP="00655B4D">
      <w:pPr>
        <w:pStyle w:val="af5"/>
        <w:rPr>
          <w:lang w:val="ru-RU"/>
        </w:rPr>
      </w:pPr>
      <w:r>
        <w:rPr>
          <w:rStyle w:val="af7"/>
        </w:rPr>
        <w:footnoteRef/>
      </w:r>
      <w:r>
        <w:t xml:space="preserve"> </w:t>
      </w:r>
      <w:r w:rsidRPr="006F5AA1">
        <w:rPr>
          <w:rFonts w:ascii="Arial" w:eastAsia="Arial" w:hAnsi="Arial"/>
          <w:sz w:val="18"/>
        </w:rPr>
        <w:t>В случае ЛГ, ЛДЗ, ЕВР и ТЦДД билеты действительны 15 дней.</w:t>
      </w:r>
    </w:p>
  </w:footnote>
  <w:footnote w:id="2">
    <w:p w:rsidR="00655B4D" w:rsidRPr="00CB2C58" w:rsidRDefault="00655B4D" w:rsidP="00655B4D">
      <w:pPr>
        <w:pStyle w:val="af5"/>
        <w:rPr>
          <w:lang w:val="ru-RU"/>
        </w:rPr>
      </w:pPr>
      <w:r>
        <w:rPr>
          <w:rStyle w:val="af7"/>
        </w:rPr>
        <w:footnoteRef/>
      </w:r>
      <w:r>
        <w:t xml:space="preserve"> </w:t>
      </w:r>
      <w:r w:rsidRPr="006F5AA1">
        <w:rPr>
          <w:rFonts w:ascii="Arial" w:eastAsia="Arial" w:hAnsi="Arial"/>
          <w:sz w:val="18"/>
        </w:rPr>
        <w:t>В случае ЛГ, ЛДЗ, ЕВР и ТЦДД билеты действительны 15 дней.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5B4D" w:rsidRPr="00FC4A5D" w:rsidRDefault="00655B4D" w:rsidP="00FC4A5D">
    <w:pPr>
      <w:spacing w:line="0" w:lineRule="atLeast"/>
      <w:ind w:firstLine="720"/>
      <w:rPr>
        <w:rFonts w:ascii="Arial" w:eastAsia="Arial" w:hAnsi="Arial"/>
        <w:sz w:val="22"/>
      </w:rPr>
    </w:pPr>
    <w:r w:rsidRPr="006F5AA1">
      <w:rPr>
        <w:rFonts w:ascii="Arial" w:eastAsia="Arial" w:hAnsi="Arial"/>
        <w:sz w:val="22"/>
      </w:rPr>
      <w:t xml:space="preserve">SCIC-EWT - действует с </w:t>
    </w:r>
    <w:r w:rsidRPr="00894FC3">
      <w:rPr>
        <w:rFonts w:ascii="Arial" w:eastAsia="Arial" w:hAnsi="Arial"/>
        <w:color w:val="FF0000"/>
        <w:sz w:val="22"/>
      </w:rPr>
      <w:t>12</w:t>
    </w:r>
    <w:r w:rsidRPr="00894FC3">
      <w:rPr>
        <w:rFonts w:ascii="Arial" w:eastAsia="Arial" w:hAnsi="Arial"/>
        <w:sz w:val="22"/>
      </w:rPr>
      <w:t xml:space="preserve"> декабря 20</w:t>
    </w:r>
    <w:r w:rsidRPr="00894FC3">
      <w:rPr>
        <w:rFonts w:ascii="Arial" w:eastAsia="Arial" w:hAnsi="Arial"/>
        <w:color w:val="FF0000"/>
        <w:sz w:val="22"/>
      </w:rPr>
      <w:t>21</w:t>
    </w:r>
    <w:r w:rsidRPr="006F5AA1">
      <w:rPr>
        <w:rFonts w:ascii="Arial" w:eastAsia="Arial" w:hAnsi="Arial"/>
        <w:sz w:val="22"/>
      </w:rPr>
      <w:t xml:space="preserve"> г.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hybridMultilevel"/>
    <w:tmpl w:val="3855585C"/>
    <w:lvl w:ilvl="0" w:tplc="28B8A2EA">
      <w:start w:val="1"/>
      <w:numFmt w:val="bullet"/>
      <w:lvlText w:val="-"/>
      <w:lvlJc w:val="left"/>
    </w:lvl>
    <w:lvl w:ilvl="1" w:tplc="5F92FF00">
      <w:start w:val="1"/>
      <w:numFmt w:val="bullet"/>
      <w:lvlText w:val=""/>
      <w:lvlJc w:val="left"/>
    </w:lvl>
    <w:lvl w:ilvl="2" w:tplc="69D0C0CE">
      <w:start w:val="1"/>
      <w:numFmt w:val="bullet"/>
      <w:lvlText w:val=""/>
      <w:lvlJc w:val="left"/>
    </w:lvl>
    <w:lvl w:ilvl="3" w:tplc="3A24F848">
      <w:start w:val="1"/>
      <w:numFmt w:val="bullet"/>
      <w:lvlText w:val=""/>
      <w:lvlJc w:val="left"/>
    </w:lvl>
    <w:lvl w:ilvl="4" w:tplc="8BB65CDA">
      <w:start w:val="1"/>
      <w:numFmt w:val="bullet"/>
      <w:lvlText w:val=""/>
      <w:lvlJc w:val="left"/>
    </w:lvl>
    <w:lvl w:ilvl="5" w:tplc="762AA6B4">
      <w:start w:val="1"/>
      <w:numFmt w:val="bullet"/>
      <w:lvlText w:val=""/>
      <w:lvlJc w:val="left"/>
    </w:lvl>
    <w:lvl w:ilvl="6" w:tplc="C67AB3E6">
      <w:start w:val="1"/>
      <w:numFmt w:val="bullet"/>
      <w:lvlText w:val=""/>
      <w:lvlJc w:val="left"/>
    </w:lvl>
    <w:lvl w:ilvl="7" w:tplc="0B787F9E">
      <w:start w:val="1"/>
      <w:numFmt w:val="bullet"/>
      <w:lvlText w:val=""/>
      <w:lvlJc w:val="left"/>
    </w:lvl>
    <w:lvl w:ilvl="8" w:tplc="3C642FFA">
      <w:start w:val="1"/>
      <w:numFmt w:val="bullet"/>
      <w:lvlText w:val=""/>
      <w:lvlJc w:val="left"/>
    </w:lvl>
  </w:abstractNum>
  <w:abstractNum w:abstractNumId="1" w15:restartNumberingAfterBreak="0">
    <w:nsid w:val="00000004"/>
    <w:multiLevelType w:val="hybridMultilevel"/>
    <w:tmpl w:val="70A64E2A"/>
    <w:lvl w:ilvl="0" w:tplc="55C4BE38">
      <w:start w:val="3"/>
      <w:numFmt w:val="decimal"/>
      <w:lvlText w:val="%1"/>
      <w:lvlJc w:val="left"/>
    </w:lvl>
    <w:lvl w:ilvl="1" w:tplc="0A06D748">
      <w:start w:val="1"/>
      <w:numFmt w:val="bullet"/>
      <w:lvlText w:val="-"/>
      <w:lvlJc w:val="left"/>
    </w:lvl>
    <w:lvl w:ilvl="2" w:tplc="641E28BE">
      <w:start w:val="1"/>
      <w:numFmt w:val="bullet"/>
      <w:lvlText w:val="-"/>
      <w:lvlJc w:val="left"/>
    </w:lvl>
    <w:lvl w:ilvl="3" w:tplc="851E7096">
      <w:start w:val="1"/>
      <w:numFmt w:val="bullet"/>
      <w:lvlText w:val=""/>
      <w:lvlJc w:val="left"/>
    </w:lvl>
    <w:lvl w:ilvl="4" w:tplc="85546CD0">
      <w:start w:val="1"/>
      <w:numFmt w:val="bullet"/>
      <w:lvlText w:val=""/>
      <w:lvlJc w:val="left"/>
    </w:lvl>
    <w:lvl w:ilvl="5" w:tplc="DD0CC040">
      <w:start w:val="1"/>
      <w:numFmt w:val="bullet"/>
      <w:lvlText w:val=""/>
      <w:lvlJc w:val="left"/>
    </w:lvl>
    <w:lvl w:ilvl="6" w:tplc="F5B858BC">
      <w:start w:val="1"/>
      <w:numFmt w:val="bullet"/>
      <w:lvlText w:val=""/>
      <w:lvlJc w:val="left"/>
    </w:lvl>
    <w:lvl w:ilvl="7" w:tplc="9A04FE38">
      <w:start w:val="1"/>
      <w:numFmt w:val="bullet"/>
      <w:lvlText w:val=""/>
      <w:lvlJc w:val="left"/>
    </w:lvl>
    <w:lvl w:ilvl="8" w:tplc="7770858C">
      <w:start w:val="1"/>
      <w:numFmt w:val="bullet"/>
      <w:lvlText w:val=""/>
      <w:lvlJc w:val="left"/>
    </w:lvl>
  </w:abstractNum>
  <w:abstractNum w:abstractNumId="2" w15:restartNumberingAfterBreak="0">
    <w:nsid w:val="00000005"/>
    <w:multiLevelType w:val="hybridMultilevel"/>
    <w:tmpl w:val="6A2342EC"/>
    <w:lvl w:ilvl="0" w:tplc="034A7494">
      <w:start w:val="5"/>
      <w:numFmt w:val="decimal"/>
      <w:lvlText w:val="%1."/>
      <w:lvlJc w:val="left"/>
    </w:lvl>
    <w:lvl w:ilvl="1" w:tplc="E4DC88CC">
      <w:start w:val="1"/>
      <w:numFmt w:val="bullet"/>
      <w:lvlText w:val="в"/>
      <w:lvlJc w:val="left"/>
    </w:lvl>
    <w:lvl w:ilvl="2" w:tplc="7B48E16A">
      <w:start w:val="1"/>
      <w:numFmt w:val="bullet"/>
      <w:lvlText w:val=""/>
      <w:lvlJc w:val="left"/>
    </w:lvl>
    <w:lvl w:ilvl="3" w:tplc="40AA37F2">
      <w:start w:val="1"/>
      <w:numFmt w:val="bullet"/>
      <w:lvlText w:val=""/>
      <w:lvlJc w:val="left"/>
    </w:lvl>
    <w:lvl w:ilvl="4" w:tplc="95D23830">
      <w:start w:val="1"/>
      <w:numFmt w:val="bullet"/>
      <w:lvlText w:val=""/>
      <w:lvlJc w:val="left"/>
    </w:lvl>
    <w:lvl w:ilvl="5" w:tplc="F3640EA8">
      <w:start w:val="1"/>
      <w:numFmt w:val="bullet"/>
      <w:lvlText w:val=""/>
      <w:lvlJc w:val="left"/>
    </w:lvl>
    <w:lvl w:ilvl="6" w:tplc="9BA6CCFA">
      <w:start w:val="1"/>
      <w:numFmt w:val="bullet"/>
      <w:lvlText w:val=""/>
      <w:lvlJc w:val="left"/>
    </w:lvl>
    <w:lvl w:ilvl="7" w:tplc="1C3480F4">
      <w:start w:val="1"/>
      <w:numFmt w:val="bullet"/>
      <w:lvlText w:val=""/>
      <w:lvlJc w:val="left"/>
    </w:lvl>
    <w:lvl w:ilvl="8" w:tplc="75D85B1E">
      <w:start w:val="1"/>
      <w:numFmt w:val="bullet"/>
      <w:lvlText w:val=""/>
      <w:lvlJc w:val="left"/>
    </w:lvl>
  </w:abstractNum>
  <w:abstractNum w:abstractNumId="3" w15:restartNumberingAfterBreak="0">
    <w:nsid w:val="0000000B"/>
    <w:multiLevelType w:val="hybridMultilevel"/>
    <w:tmpl w:val="7A6D8D3C"/>
    <w:lvl w:ilvl="0" w:tplc="8354A7AC">
      <w:start w:val="1"/>
      <w:numFmt w:val="bullet"/>
      <w:lvlText w:val="В"/>
      <w:lvlJc w:val="left"/>
    </w:lvl>
    <w:lvl w:ilvl="1" w:tplc="196A7330">
      <w:start w:val="1"/>
      <w:numFmt w:val="bullet"/>
      <w:lvlText w:val=""/>
      <w:lvlJc w:val="left"/>
    </w:lvl>
    <w:lvl w:ilvl="2" w:tplc="752EED14">
      <w:start w:val="1"/>
      <w:numFmt w:val="bullet"/>
      <w:lvlText w:val=""/>
      <w:lvlJc w:val="left"/>
    </w:lvl>
    <w:lvl w:ilvl="3" w:tplc="D18C862E">
      <w:start w:val="1"/>
      <w:numFmt w:val="bullet"/>
      <w:lvlText w:val=""/>
      <w:lvlJc w:val="left"/>
    </w:lvl>
    <w:lvl w:ilvl="4" w:tplc="256043C0">
      <w:start w:val="1"/>
      <w:numFmt w:val="bullet"/>
      <w:lvlText w:val=""/>
      <w:lvlJc w:val="left"/>
    </w:lvl>
    <w:lvl w:ilvl="5" w:tplc="6D5E3456">
      <w:start w:val="1"/>
      <w:numFmt w:val="bullet"/>
      <w:lvlText w:val=""/>
      <w:lvlJc w:val="left"/>
    </w:lvl>
    <w:lvl w:ilvl="6" w:tplc="57EA2162">
      <w:start w:val="1"/>
      <w:numFmt w:val="bullet"/>
      <w:lvlText w:val=""/>
      <w:lvlJc w:val="left"/>
    </w:lvl>
    <w:lvl w:ilvl="7" w:tplc="23F8420C">
      <w:start w:val="1"/>
      <w:numFmt w:val="bullet"/>
      <w:lvlText w:val=""/>
      <w:lvlJc w:val="left"/>
    </w:lvl>
    <w:lvl w:ilvl="8" w:tplc="2758BC52">
      <w:start w:val="1"/>
      <w:numFmt w:val="bullet"/>
      <w:lvlText w:val=""/>
      <w:lvlJc w:val="left"/>
    </w:lvl>
  </w:abstractNum>
  <w:abstractNum w:abstractNumId="4" w15:restartNumberingAfterBreak="0">
    <w:nsid w:val="0000000E"/>
    <w:multiLevelType w:val="hybridMultilevel"/>
    <w:tmpl w:val="6DE91B18"/>
    <w:lvl w:ilvl="0" w:tplc="8E50237A">
      <w:start w:val="1"/>
      <w:numFmt w:val="bullet"/>
      <w:lvlText w:val="В"/>
      <w:lvlJc w:val="left"/>
    </w:lvl>
    <w:lvl w:ilvl="1" w:tplc="515EF11E">
      <w:start w:val="1"/>
      <w:numFmt w:val="bullet"/>
      <w:lvlText w:val=""/>
      <w:lvlJc w:val="left"/>
    </w:lvl>
    <w:lvl w:ilvl="2" w:tplc="A93E1B28">
      <w:start w:val="1"/>
      <w:numFmt w:val="bullet"/>
      <w:lvlText w:val=""/>
      <w:lvlJc w:val="left"/>
    </w:lvl>
    <w:lvl w:ilvl="3" w:tplc="50D0B362">
      <w:start w:val="1"/>
      <w:numFmt w:val="bullet"/>
      <w:lvlText w:val=""/>
      <w:lvlJc w:val="left"/>
    </w:lvl>
    <w:lvl w:ilvl="4" w:tplc="450E9DC4">
      <w:start w:val="1"/>
      <w:numFmt w:val="bullet"/>
      <w:lvlText w:val=""/>
      <w:lvlJc w:val="left"/>
    </w:lvl>
    <w:lvl w:ilvl="5" w:tplc="DD545AA8">
      <w:start w:val="1"/>
      <w:numFmt w:val="bullet"/>
      <w:lvlText w:val=""/>
      <w:lvlJc w:val="left"/>
    </w:lvl>
    <w:lvl w:ilvl="6" w:tplc="680627A0">
      <w:start w:val="1"/>
      <w:numFmt w:val="bullet"/>
      <w:lvlText w:val=""/>
      <w:lvlJc w:val="left"/>
    </w:lvl>
    <w:lvl w:ilvl="7" w:tplc="84764A8C">
      <w:start w:val="1"/>
      <w:numFmt w:val="bullet"/>
      <w:lvlText w:val=""/>
      <w:lvlJc w:val="left"/>
    </w:lvl>
    <w:lvl w:ilvl="8" w:tplc="7334F266">
      <w:start w:val="1"/>
      <w:numFmt w:val="bullet"/>
      <w:lvlText w:val=""/>
      <w:lvlJc w:val="left"/>
    </w:lvl>
  </w:abstractNum>
  <w:abstractNum w:abstractNumId="5" w15:restartNumberingAfterBreak="0">
    <w:nsid w:val="0000000F"/>
    <w:multiLevelType w:val="hybridMultilevel"/>
    <w:tmpl w:val="38437FDA"/>
    <w:lvl w:ilvl="0" w:tplc="B7DE58CE">
      <w:start w:val="1"/>
      <w:numFmt w:val="bullet"/>
      <w:lvlText w:val="В"/>
      <w:lvlJc w:val="left"/>
    </w:lvl>
    <w:lvl w:ilvl="1" w:tplc="5D029BC2">
      <w:start w:val="1"/>
      <w:numFmt w:val="bullet"/>
      <w:lvlText w:val=""/>
      <w:lvlJc w:val="left"/>
    </w:lvl>
    <w:lvl w:ilvl="2" w:tplc="FE466E1A">
      <w:start w:val="1"/>
      <w:numFmt w:val="bullet"/>
      <w:lvlText w:val=""/>
      <w:lvlJc w:val="left"/>
    </w:lvl>
    <w:lvl w:ilvl="3" w:tplc="4D8C41F0">
      <w:start w:val="1"/>
      <w:numFmt w:val="bullet"/>
      <w:lvlText w:val=""/>
      <w:lvlJc w:val="left"/>
    </w:lvl>
    <w:lvl w:ilvl="4" w:tplc="11962E7A">
      <w:start w:val="1"/>
      <w:numFmt w:val="bullet"/>
      <w:lvlText w:val=""/>
      <w:lvlJc w:val="left"/>
    </w:lvl>
    <w:lvl w:ilvl="5" w:tplc="6338EDEC">
      <w:start w:val="1"/>
      <w:numFmt w:val="bullet"/>
      <w:lvlText w:val=""/>
      <w:lvlJc w:val="left"/>
    </w:lvl>
    <w:lvl w:ilvl="6" w:tplc="3880E226">
      <w:start w:val="1"/>
      <w:numFmt w:val="bullet"/>
      <w:lvlText w:val=""/>
      <w:lvlJc w:val="left"/>
    </w:lvl>
    <w:lvl w:ilvl="7" w:tplc="46F6DBAC">
      <w:start w:val="1"/>
      <w:numFmt w:val="bullet"/>
      <w:lvlText w:val=""/>
      <w:lvlJc w:val="left"/>
    </w:lvl>
    <w:lvl w:ilvl="8" w:tplc="F5E88B8A">
      <w:start w:val="1"/>
      <w:numFmt w:val="bullet"/>
      <w:lvlText w:val=""/>
      <w:lvlJc w:val="left"/>
    </w:lvl>
  </w:abstractNum>
  <w:abstractNum w:abstractNumId="6" w15:restartNumberingAfterBreak="0">
    <w:nsid w:val="00000010"/>
    <w:multiLevelType w:val="hybridMultilevel"/>
    <w:tmpl w:val="7644A45C"/>
    <w:lvl w:ilvl="0" w:tplc="6126828C">
      <w:start w:val="1"/>
      <w:numFmt w:val="bullet"/>
      <w:lvlText w:val="О"/>
      <w:lvlJc w:val="left"/>
    </w:lvl>
    <w:lvl w:ilvl="1" w:tplc="BCC8E3A6">
      <w:start w:val="1"/>
      <w:numFmt w:val="bullet"/>
      <w:lvlText w:val=""/>
      <w:lvlJc w:val="left"/>
    </w:lvl>
    <w:lvl w:ilvl="2" w:tplc="F92217F2">
      <w:start w:val="1"/>
      <w:numFmt w:val="bullet"/>
      <w:lvlText w:val=""/>
      <w:lvlJc w:val="left"/>
    </w:lvl>
    <w:lvl w:ilvl="3" w:tplc="E55A4BD8">
      <w:start w:val="1"/>
      <w:numFmt w:val="bullet"/>
      <w:lvlText w:val=""/>
      <w:lvlJc w:val="left"/>
    </w:lvl>
    <w:lvl w:ilvl="4" w:tplc="F7507E3E">
      <w:start w:val="1"/>
      <w:numFmt w:val="bullet"/>
      <w:lvlText w:val=""/>
      <w:lvlJc w:val="left"/>
    </w:lvl>
    <w:lvl w:ilvl="5" w:tplc="8EFA80B0">
      <w:start w:val="1"/>
      <w:numFmt w:val="bullet"/>
      <w:lvlText w:val=""/>
      <w:lvlJc w:val="left"/>
    </w:lvl>
    <w:lvl w:ilvl="6" w:tplc="784A2306">
      <w:start w:val="1"/>
      <w:numFmt w:val="bullet"/>
      <w:lvlText w:val=""/>
      <w:lvlJc w:val="left"/>
    </w:lvl>
    <w:lvl w:ilvl="7" w:tplc="EE224B16">
      <w:start w:val="1"/>
      <w:numFmt w:val="bullet"/>
      <w:lvlText w:val=""/>
      <w:lvlJc w:val="left"/>
    </w:lvl>
    <w:lvl w:ilvl="8" w:tplc="DB0ABDBE">
      <w:start w:val="1"/>
      <w:numFmt w:val="bullet"/>
      <w:lvlText w:val=""/>
      <w:lvlJc w:val="left"/>
    </w:lvl>
  </w:abstractNum>
  <w:abstractNum w:abstractNumId="7" w15:restartNumberingAfterBreak="0">
    <w:nsid w:val="00000016"/>
    <w:multiLevelType w:val="hybridMultilevel"/>
    <w:tmpl w:val="1BA026FA"/>
    <w:lvl w:ilvl="0" w:tplc="8682CEA0">
      <w:start w:val="7"/>
      <w:numFmt w:val="decimal"/>
      <w:lvlText w:val="%1"/>
      <w:lvlJc w:val="left"/>
    </w:lvl>
    <w:lvl w:ilvl="1" w:tplc="820CA00C">
      <w:start w:val="1"/>
      <w:numFmt w:val="bullet"/>
      <w:lvlText w:val=""/>
      <w:lvlJc w:val="left"/>
    </w:lvl>
    <w:lvl w:ilvl="2" w:tplc="57FE2622">
      <w:start w:val="1"/>
      <w:numFmt w:val="bullet"/>
      <w:lvlText w:val=""/>
      <w:lvlJc w:val="left"/>
    </w:lvl>
    <w:lvl w:ilvl="3" w:tplc="631EFBA8">
      <w:start w:val="1"/>
      <w:numFmt w:val="bullet"/>
      <w:lvlText w:val=""/>
      <w:lvlJc w:val="left"/>
    </w:lvl>
    <w:lvl w:ilvl="4" w:tplc="F7423BDA">
      <w:start w:val="1"/>
      <w:numFmt w:val="bullet"/>
      <w:lvlText w:val=""/>
      <w:lvlJc w:val="left"/>
    </w:lvl>
    <w:lvl w:ilvl="5" w:tplc="94C487AC">
      <w:start w:val="1"/>
      <w:numFmt w:val="bullet"/>
      <w:lvlText w:val=""/>
      <w:lvlJc w:val="left"/>
    </w:lvl>
    <w:lvl w:ilvl="6" w:tplc="76926510">
      <w:start w:val="1"/>
      <w:numFmt w:val="bullet"/>
      <w:lvlText w:val=""/>
      <w:lvlJc w:val="left"/>
    </w:lvl>
    <w:lvl w:ilvl="7" w:tplc="8E8C328C">
      <w:start w:val="1"/>
      <w:numFmt w:val="bullet"/>
      <w:lvlText w:val=""/>
      <w:lvlJc w:val="left"/>
    </w:lvl>
    <w:lvl w:ilvl="8" w:tplc="AFCCD9A0">
      <w:start w:val="1"/>
      <w:numFmt w:val="bullet"/>
      <w:lvlText w:val=""/>
      <w:lvlJc w:val="left"/>
    </w:lvl>
  </w:abstractNum>
  <w:abstractNum w:abstractNumId="8" w15:restartNumberingAfterBreak="0">
    <w:nsid w:val="00000017"/>
    <w:multiLevelType w:val="hybridMultilevel"/>
    <w:tmpl w:val="79A1DEAA"/>
    <w:lvl w:ilvl="0" w:tplc="EB108B14">
      <w:start w:val="8"/>
      <w:numFmt w:val="decimal"/>
      <w:lvlText w:val="%1"/>
      <w:lvlJc w:val="left"/>
    </w:lvl>
    <w:lvl w:ilvl="1" w:tplc="EF6EE468">
      <w:start w:val="1"/>
      <w:numFmt w:val="bullet"/>
      <w:lvlText w:val=""/>
      <w:lvlJc w:val="left"/>
    </w:lvl>
    <w:lvl w:ilvl="2" w:tplc="FB6E4B0C">
      <w:start w:val="1"/>
      <w:numFmt w:val="bullet"/>
      <w:lvlText w:val=""/>
      <w:lvlJc w:val="left"/>
    </w:lvl>
    <w:lvl w:ilvl="3" w:tplc="8F624C5E">
      <w:start w:val="1"/>
      <w:numFmt w:val="bullet"/>
      <w:lvlText w:val=""/>
      <w:lvlJc w:val="left"/>
    </w:lvl>
    <w:lvl w:ilvl="4" w:tplc="2FE0EEE0">
      <w:start w:val="1"/>
      <w:numFmt w:val="bullet"/>
      <w:lvlText w:val=""/>
      <w:lvlJc w:val="left"/>
    </w:lvl>
    <w:lvl w:ilvl="5" w:tplc="8892B6BC">
      <w:start w:val="1"/>
      <w:numFmt w:val="bullet"/>
      <w:lvlText w:val=""/>
      <w:lvlJc w:val="left"/>
    </w:lvl>
    <w:lvl w:ilvl="6" w:tplc="FACACE20">
      <w:start w:val="1"/>
      <w:numFmt w:val="bullet"/>
      <w:lvlText w:val=""/>
      <w:lvlJc w:val="left"/>
    </w:lvl>
    <w:lvl w:ilvl="7" w:tplc="1CE01F1A">
      <w:start w:val="1"/>
      <w:numFmt w:val="bullet"/>
      <w:lvlText w:val=""/>
      <w:lvlJc w:val="left"/>
    </w:lvl>
    <w:lvl w:ilvl="8" w:tplc="B2B0BDA2">
      <w:start w:val="1"/>
      <w:numFmt w:val="bullet"/>
      <w:lvlText w:val=""/>
      <w:lvlJc w:val="left"/>
    </w:lvl>
  </w:abstractNum>
  <w:abstractNum w:abstractNumId="9" w15:restartNumberingAfterBreak="0">
    <w:nsid w:val="0000001B"/>
    <w:multiLevelType w:val="hybridMultilevel"/>
    <w:tmpl w:val="520EEDD0"/>
    <w:lvl w:ilvl="0" w:tplc="3F40ED16">
      <w:start w:val="9"/>
      <w:numFmt w:val="decimal"/>
      <w:lvlText w:val="%1"/>
      <w:lvlJc w:val="left"/>
    </w:lvl>
    <w:lvl w:ilvl="1" w:tplc="0666F4FC">
      <w:start w:val="1"/>
      <w:numFmt w:val="bullet"/>
      <w:lvlText w:val=""/>
      <w:lvlJc w:val="left"/>
    </w:lvl>
    <w:lvl w:ilvl="2" w:tplc="F9D4BBEE">
      <w:start w:val="1"/>
      <w:numFmt w:val="bullet"/>
      <w:lvlText w:val=""/>
      <w:lvlJc w:val="left"/>
    </w:lvl>
    <w:lvl w:ilvl="3" w:tplc="1110F57C">
      <w:start w:val="1"/>
      <w:numFmt w:val="bullet"/>
      <w:lvlText w:val=""/>
      <w:lvlJc w:val="left"/>
    </w:lvl>
    <w:lvl w:ilvl="4" w:tplc="5B403996">
      <w:start w:val="1"/>
      <w:numFmt w:val="bullet"/>
      <w:lvlText w:val=""/>
      <w:lvlJc w:val="left"/>
    </w:lvl>
    <w:lvl w:ilvl="5" w:tplc="C2609908">
      <w:start w:val="1"/>
      <w:numFmt w:val="bullet"/>
      <w:lvlText w:val=""/>
      <w:lvlJc w:val="left"/>
    </w:lvl>
    <w:lvl w:ilvl="6" w:tplc="750EFCC4">
      <w:start w:val="1"/>
      <w:numFmt w:val="bullet"/>
      <w:lvlText w:val=""/>
      <w:lvlJc w:val="left"/>
    </w:lvl>
    <w:lvl w:ilvl="7" w:tplc="95C8ACD6">
      <w:start w:val="1"/>
      <w:numFmt w:val="bullet"/>
      <w:lvlText w:val=""/>
      <w:lvlJc w:val="left"/>
    </w:lvl>
    <w:lvl w:ilvl="8" w:tplc="12D85E0C">
      <w:start w:val="1"/>
      <w:numFmt w:val="bullet"/>
      <w:lvlText w:val=""/>
      <w:lvlJc w:val="left"/>
    </w:lvl>
  </w:abstractNum>
  <w:abstractNum w:abstractNumId="10" w15:restartNumberingAfterBreak="0">
    <w:nsid w:val="0000001E"/>
    <w:multiLevelType w:val="hybridMultilevel"/>
    <w:tmpl w:val="23F9C13C"/>
    <w:lvl w:ilvl="0" w:tplc="D0CE2876">
      <w:start w:val="11"/>
      <w:numFmt w:val="decimal"/>
      <w:lvlText w:val="%1"/>
      <w:lvlJc w:val="left"/>
    </w:lvl>
    <w:lvl w:ilvl="1" w:tplc="8678255A">
      <w:start w:val="1"/>
      <w:numFmt w:val="bullet"/>
      <w:lvlText w:val=""/>
      <w:lvlJc w:val="left"/>
    </w:lvl>
    <w:lvl w:ilvl="2" w:tplc="7236E7A2">
      <w:start w:val="1"/>
      <w:numFmt w:val="bullet"/>
      <w:lvlText w:val=""/>
      <w:lvlJc w:val="left"/>
    </w:lvl>
    <w:lvl w:ilvl="3" w:tplc="BBF2EAF8">
      <w:start w:val="1"/>
      <w:numFmt w:val="bullet"/>
      <w:lvlText w:val=""/>
      <w:lvlJc w:val="left"/>
    </w:lvl>
    <w:lvl w:ilvl="4" w:tplc="DFF442C6">
      <w:start w:val="1"/>
      <w:numFmt w:val="bullet"/>
      <w:lvlText w:val=""/>
      <w:lvlJc w:val="left"/>
    </w:lvl>
    <w:lvl w:ilvl="5" w:tplc="35B854D4">
      <w:start w:val="1"/>
      <w:numFmt w:val="bullet"/>
      <w:lvlText w:val=""/>
      <w:lvlJc w:val="left"/>
    </w:lvl>
    <w:lvl w:ilvl="6" w:tplc="A5A2A422">
      <w:start w:val="1"/>
      <w:numFmt w:val="bullet"/>
      <w:lvlText w:val=""/>
      <w:lvlJc w:val="left"/>
    </w:lvl>
    <w:lvl w:ilvl="7" w:tplc="2E2EF7B0">
      <w:start w:val="1"/>
      <w:numFmt w:val="bullet"/>
      <w:lvlText w:val=""/>
      <w:lvlJc w:val="left"/>
    </w:lvl>
    <w:lvl w:ilvl="8" w:tplc="AA760100">
      <w:start w:val="1"/>
      <w:numFmt w:val="bullet"/>
      <w:lvlText w:val=""/>
      <w:lvlJc w:val="left"/>
    </w:lvl>
  </w:abstractNum>
  <w:abstractNum w:abstractNumId="11" w15:restartNumberingAfterBreak="0">
    <w:nsid w:val="00000021"/>
    <w:multiLevelType w:val="hybridMultilevel"/>
    <w:tmpl w:val="39386574"/>
    <w:lvl w:ilvl="0" w:tplc="091E3E82">
      <w:start w:val="12"/>
      <w:numFmt w:val="decimal"/>
      <w:lvlText w:val="%1"/>
      <w:lvlJc w:val="left"/>
    </w:lvl>
    <w:lvl w:ilvl="1" w:tplc="891CA1E4">
      <w:start w:val="1"/>
      <w:numFmt w:val="bullet"/>
      <w:lvlText w:val=""/>
      <w:lvlJc w:val="left"/>
    </w:lvl>
    <w:lvl w:ilvl="2" w:tplc="22A0CE24">
      <w:start w:val="1"/>
      <w:numFmt w:val="bullet"/>
      <w:lvlText w:val=""/>
      <w:lvlJc w:val="left"/>
    </w:lvl>
    <w:lvl w:ilvl="3" w:tplc="F9F86B6E">
      <w:start w:val="1"/>
      <w:numFmt w:val="bullet"/>
      <w:lvlText w:val=""/>
      <w:lvlJc w:val="left"/>
    </w:lvl>
    <w:lvl w:ilvl="4" w:tplc="D6948DFC">
      <w:start w:val="1"/>
      <w:numFmt w:val="bullet"/>
      <w:lvlText w:val=""/>
      <w:lvlJc w:val="left"/>
    </w:lvl>
    <w:lvl w:ilvl="5" w:tplc="813A1E00">
      <w:start w:val="1"/>
      <w:numFmt w:val="bullet"/>
      <w:lvlText w:val=""/>
      <w:lvlJc w:val="left"/>
    </w:lvl>
    <w:lvl w:ilvl="6" w:tplc="6B365052">
      <w:start w:val="1"/>
      <w:numFmt w:val="bullet"/>
      <w:lvlText w:val=""/>
      <w:lvlJc w:val="left"/>
    </w:lvl>
    <w:lvl w:ilvl="7" w:tplc="C07A8DC2">
      <w:start w:val="1"/>
      <w:numFmt w:val="bullet"/>
      <w:lvlText w:val=""/>
      <w:lvlJc w:val="left"/>
    </w:lvl>
    <w:lvl w:ilvl="8" w:tplc="C3CC0050">
      <w:start w:val="1"/>
      <w:numFmt w:val="bullet"/>
      <w:lvlText w:val=""/>
      <w:lvlJc w:val="left"/>
    </w:lvl>
  </w:abstractNum>
  <w:abstractNum w:abstractNumId="12" w15:restartNumberingAfterBreak="0">
    <w:nsid w:val="00000022"/>
    <w:multiLevelType w:val="hybridMultilevel"/>
    <w:tmpl w:val="1CF10FD8"/>
    <w:lvl w:ilvl="0" w:tplc="C56C5C4C">
      <w:start w:val="14"/>
      <w:numFmt w:val="decimal"/>
      <w:lvlText w:val="%1"/>
      <w:lvlJc w:val="left"/>
    </w:lvl>
    <w:lvl w:ilvl="1" w:tplc="3E7EB0B6">
      <w:start w:val="1"/>
      <w:numFmt w:val="bullet"/>
      <w:lvlText w:val=""/>
      <w:lvlJc w:val="left"/>
    </w:lvl>
    <w:lvl w:ilvl="2" w:tplc="EB3013C8">
      <w:start w:val="1"/>
      <w:numFmt w:val="bullet"/>
      <w:lvlText w:val=""/>
      <w:lvlJc w:val="left"/>
    </w:lvl>
    <w:lvl w:ilvl="3" w:tplc="4F3E6F62">
      <w:start w:val="1"/>
      <w:numFmt w:val="bullet"/>
      <w:lvlText w:val=""/>
      <w:lvlJc w:val="left"/>
    </w:lvl>
    <w:lvl w:ilvl="4" w:tplc="7D5CB978">
      <w:start w:val="1"/>
      <w:numFmt w:val="bullet"/>
      <w:lvlText w:val=""/>
      <w:lvlJc w:val="left"/>
    </w:lvl>
    <w:lvl w:ilvl="5" w:tplc="B308A83E">
      <w:start w:val="1"/>
      <w:numFmt w:val="bullet"/>
      <w:lvlText w:val=""/>
      <w:lvlJc w:val="left"/>
    </w:lvl>
    <w:lvl w:ilvl="6" w:tplc="07048EBE">
      <w:start w:val="1"/>
      <w:numFmt w:val="bullet"/>
      <w:lvlText w:val=""/>
      <w:lvlJc w:val="left"/>
    </w:lvl>
    <w:lvl w:ilvl="7" w:tplc="94A4049E">
      <w:start w:val="1"/>
      <w:numFmt w:val="bullet"/>
      <w:lvlText w:val=""/>
      <w:lvlJc w:val="left"/>
    </w:lvl>
    <w:lvl w:ilvl="8" w:tplc="6B36659E">
      <w:start w:val="1"/>
      <w:numFmt w:val="bullet"/>
      <w:lvlText w:val=""/>
      <w:lvlJc w:val="left"/>
    </w:lvl>
  </w:abstractNum>
  <w:abstractNum w:abstractNumId="13" w15:restartNumberingAfterBreak="0">
    <w:nsid w:val="00000023"/>
    <w:multiLevelType w:val="hybridMultilevel"/>
    <w:tmpl w:val="180115BE"/>
    <w:lvl w:ilvl="0" w:tplc="B22CE3A0">
      <w:start w:val="15"/>
      <w:numFmt w:val="decimal"/>
      <w:lvlText w:val="%1"/>
      <w:lvlJc w:val="left"/>
    </w:lvl>
    <w:lvl w:ilvl="1" w:tplc="3708AB24">
      <w:start w:val="1"/>
      <w:numFmt w:val="bullet"/>
      <w:lvlText w:val=""/>
      <w:lvlJc w:val="left"/>
    </w:lvl>
    <w:lvl w:ilvl="2" w:tplc="363C28F4">
      <w:start w:val="1"/>
      <w:numFmt w:val="bullet"/>
      <w:lvlText w:val=""/>
      <w:lvlJc w:val="left"/>
    </w:lvl>
    <w:lvl w:ilvl="3" w:tplc="846EEA46">
      <w:start w:val="1"/>
      <w:numFmt w:val="bullet"/>
      <w:lvlText w:val=""/>
      <w:lvlJc w:val="left"/>
    </w:lvl>
    <w:lvl w:ilvl="4" w:tplc="48542622">
      <w:start w:val="1"/>
      <w:numFmt w:val="bullet"/>
      <w:lvlText w:val=""/>
      <w:lvlJc w:val="left"/>
    </w:lvl>
    <w:lvl w:ilvl="5" w:tplc="500C4004">
      <w:start w:val="1"/>
      <w:numFmt w:val="bullet"/>
      <w:lvlText w:val=""/>
      <w:lvlJc w:val="left"/>
    </w:lvl>
    <w:lvl w:ilvl="6" w:tplc="6EAE6164">
      <w:start w:val="1"/>
      <w:numFmt w:val="bullet"/>
      <w:lvlText w:val=""/>
      <w:lvlJc w:val="left"/>
    </w:lvl>
    <w:lvl w:ilvl="7" w:tplc="BC50D2EA">
      <w:start w:val="1"/>
      <w:numFmt w:val="bullet"/>
      <w:lvlText w:val=""/>
      <w:lvlJc w:val="left"/>
    </w:lvl>
    <w:lvl w:ilvl="8" w:tplc="D1148290">
      <w:start w:val="1"/>
      <w:numFmt w:val="bullet"/>
      <w:lvlText w:val=""/>
      <w:lvlJc w:val="left"/>
    </w:lvl>
  </w:abstractNum>
  <w:abstractNum w:abstractNumId="14" w15:restartNumberingAfterBreak="0">
    <w:nsid w:val="00000025"/>
    <w:multiLevelType w:val="hybridMultilevel"/>
    <w:tmpl w:val="47398C88"/>
    <w:lvl w:ilvl="0" w:tplc="904C569C">
      <w:start w:val="16"/>
      <w:numFmt w:val="decimal"/>
      <w:lvlText w:val="%1"/>
      <w:lvlJc w:val="left"/>
    </w:lvl>
    <w:lvl w:ilvl="1" w:tplc="105CE298">
      <w:start w:val="1"/>
      <w:numFmt w:val="bullet"/>
      <w:lvlText w:val=""/>
      <w:lvlJc w:val="left"/>
    </w:lvl>
    <w:lvl w:ilvl="2" w:tplc="9EEAE92C">
      <w:start w:val="1"/>
      <w:numFmt w:val="bullet"/>
      <w:lvlText w:val=""/>
      <w:lvlJc w:val="left"/>
    </w:lvl>
    <w:lvl w:ilvl="3" w:tplc="DD803528">
      <w:start w:val="1"/>
      <w:numFmt w:val="bullet"/>
      <w:lvlText w:val=""/>
      <w:lvlJc w:val="left"/>
    </w:lvl>
    <w:lvl w:ilvl="4" w:tplc="94D88BAE">
      <w:start w:val="1"/>
      <w:numFmt w:val="bullet"/>
      <w:lvlText w:val=""/>
      <w:lvlJc w:val="left"/>
    </w:lvl>
    <w:lvl w:ilvl="5" w:tplc="1D9A14DC">
      <w:start w:val="1"/>
      <w:numFmt w:val="bullet"/>
      <w:lvlText w:val=""/>
      <w:lvlJc w:val="left"/>
    </w:lvl>
    <w:lvl w:ilvl="6" w:tplc="80B63F2E">
      <w:start w:val="1"/>
      <w:numFmt w:val="bullet"/>
      <w:lvlText w:val=""/>
      <w:lvlJc w:val="left"/>
    </w:lvl>
    <w:lvl w:ilvl="7" w:tplc="36388254">
      <w:start w:val="1"/>
      <w:numFmt w:val="bullet"/>
      <w:lvlText w:val=""/>
      <w:lvlJc w:val="left"/>
    </w:lvl>
    <w:lvl w:ilvl="8" w:tplc="2E18C6F2">
      <w:start w:val="1"/>
      <w:numFmt w:val="bullet"/>
      <w:lvlText w:val=""/>
      <w:lvlJc w:val="left"/>
    </w:lvl>
  </w:abstractNum>
  <w:abstractNum w:abstractNumId="15" w15:restartNumberingAfterBreak="0">
    <w:nsid w:val="00000026"/>
    <w:multiLevelType w:val="hybridMultilevel"/>
    <w:tmpl w:val="354FE9F8"/>
    <w:lvl w:ilvl="0" w:tplc="EF04F5EA">
      <w:start w:val="17"/>
      <w:numFmt w:val="decimal"/>
      <w:lvlText w:val="%1"/>
      <w:lvlJc w:val="left"/>
    </w:lvl>
    <w:lvl w:ilvl="1" w:tplc="CF4AE5D0">
      <w:start w:val="1"/>
      <w:numFmt w:val="bullet"/>
      <w:lvlText w:val=""/>
      <w:lvlJc w:val="left"/>
    </w:lvl>
    <w:lvl w:ilvl="2" w:tplc="00061E92">
      <w:start w:val="1"/>
      <w:numFmt w:val="bullet"/>
      <w:lvlText w:val=""/>
      <w:lvlJc w:val="left"/>
    </w:lvl>
    <w:lvl w:ilvl="3" w:tplc="0CD480CC">
      <w:start w:val="1"/>
      <w:numFmt w:val="bullet"/>
      <w:lvlText w:val=""/>
      <w:lvlJc w:val="left"/>
    </w:lvl>
    <w:lvl w:ilvl="4" w:tplc="72D6E432">
      <w:start w:val="1"/>
      <w:numFmt w:val="bullet"/>
      <w:lvlText w:val=""/>
      <w:lvlJc w:val="left"/>
    </w:lvl>
    <w:lvl w:ilvl="5" w:tplc="FC46CC8E">
      <w:start w:val="1"/>
      <w:numFmt w:val="bullet"/>
      <w:lvlText w:val=""/>
      <w:lvlJc w:val="left"/>
    </w:lvl>
    <w:lvl w:ilvl="6" w:tplc="F0DA6E30">
      <w:start w:val="1"/>
      <w:numFmt w:val="bullet"/>
      <w:lvlText w:val=""/>
      <w:lvlJc w:val="left"/>
    </w:lvl>
    <w:lvl w:ilvl="7" w:tplc="8B10719A">
      <w:start w:val="1"/>
      <w:numFmt w:val="bullet"/>
      <w:lvlText w:val=""/>
      <w:lvlJc w:val="left"/>
    </w:lvl>
    <w:lvl w:ilvl="8" w:tplc="938003E6">
      <w:start w:val="1"/>
      <w:numFmt w:val="bullet"/>
      <w:lvlText w:val=""/>
      <w:lvlJc w:val="left"/>
    </w:lvl>
  </w:abstractNum>
  <w:abstractNum w:abstractNumId="16" w15:restartNumberingAfterBreak="0">
    <w:nsid w:val="00000027"/>
    <w:multiLevelType w:val="hybridMultilevel"/>
    <w:tmpl w:val="15B5AF5C"/>
    <w:lvl w:ilvl="0" w:tplc="B71C55B8">
      <w:start w:val="21"/>
      <w:numFmt w:val="decimal"/>
      <w:lvlText w:val="%1"/>
      <w:lvlJc w:val="left"/>
    </w:lvl>
    <w:lvl w:ilvl="1" w:tplc="E362CD1C">
      <w:start w:val="1"/>
      <w:numFmt w:val="bullet"/>
      <w:lvlText w:val=""/>
      <w:lvlJc w:val="left"/>
    </w:lvl>
    <w:lvl w:ilvl="2" w:tplc="4FDE5476">
      <w:start w:val="1"/>
      <w:numFmt w:val="bullet"/>
      <w:lvlText w:val=""/>
      <w:lvlJc w:val="left"/>
    </w:lvl>
    <w:lvl w:ilvl="3" w:tplc="B9B046F2">
      <w:start w:val="1"/>
      <w:numFmt w:val="bullet"/>
      <w:lvlText w:val=""/>
      <w:lvlJc w:val="left"/>
    </w:lvl>
    <w:lvl w:ilvl="4" w:tplc="3BC8B622">
      <w:start w:val="1"/>
      <w:numFmt w:val="bullet"/>
      <w:lvlText w:val=""/>
      <w:lvlJc w:val="left"/>
    </w:lvl>
    <w:lvl w:ilvl="5" w:tplc="B4C46CD0">
      <w:start w:val="1"/>
      <w:numFmt w:val="bullet"/>
      <w:lvlText w:val=""/>
      <w:lvlJc w:val="left"/>
    </w:lvl>
    <w:lvl w:ilvl="6" w:tplc="E6ACFE04">
      <w:start w:val="1"/>
      <w:numFmt w:val="bullet"/>
      <w:lvlText w:val=""/>
      <w:lvlJc w:val="left"/>
    </w:lvl>
    <w:lvl w:ilvl="7" w:tplc="692A084E">
      <w:start w:val="1"/>
      <w:numFmt w:val="bullet"/>
      <w:lvlText w:val=""/>
      <w:lvlJc w:val="left"/>
    </w:lvl>
    <w:lvl w:ilvl="8" w:tplc="0C6ABAD4">
      <w:start w:val="1"/>
      <w:numFmt w:val="bullet"/>
      <w:lvlText w:val=""/>
      <w:lvlJc w:val="left"/>
    </w:lvl>
  </w:abstractNum>
  <w:abstractNum w:abstractNumId="17" w15:restartNumberingAfterBreak="0">
    <w:nsid w:val="00000028"/>
    <w:multiLevelType w:val="hybridMultilevel"/>
    <w:tmpl w:val="741226BA"/>
    <w:lvl w:ilvl="0" w:tplc="99F271AE">
      <w:start w:val="31"/>
      <w:numFmt w:val="decimal"/>
      <w:lvlText w:val="%1"/>
      <w:lvlJc w:val="left"/>
    </w:lvl>
    <w:lvl w:ilvl="1" w:tplc="8DF80D7E">
      <w:start w:val="1"/>
      <w:numFmt w:val="bullet"/>
      <w:lvlText w:val=""/>
      <w:lvlJc w:val="left"/>
    </w:lvl>
    <w:lvl w:ilvl="2" w:tplc="EE1AF46E">
      <w:start w:val="1"/>
      <w:numFmt w:val="bullet"/>
      <w:lvlText w:val=""/>
      <w:lvlJc w:val="left"/>
    </w:lvl>
    <w:lvl w:ilvl="3" w:tplc="CE1C9D62">
      <w:start w:val="1"/>
      <w:numFmt w:val="bullet"/>
      <w:lvlText w:val=""/>
      <w:lvlJc w:val="left"/>
    </w:lvl>
    <w:lvl w:ilvl="4" w:tplc="67E07538">
      <w:start w:val="1"/>
      <w:numFmt w:val="bullet"/>
      <w:lvlText w:val=""/>
      <w:lvlJc w:val="left"/>
    </w:lvl>
    <w:lvl w:ilvl="5" w:tplc="58BEF820">
      <w:start w:val="1"/>
      <w:numFmt w:val="bullet"/>
      <w:lvlText w:val=""/>
      <w:lvlJc w:val="left"/>
    </w:lvl>
    <w:lvl w:ilvl="6" w:tplc="7A1C0CC2">
      <w:start w:val="1"/>
      <w:numFmt w:val="bullet"/>
      <w:lvlText w:val=""/>
      <w:lvlJc w:val="left"/>
    </w:lvl>
    <w:lvl w:ilvl="7" w:tplc="CD1652C8">
      <w:start w:val="1"/>
      <w:numFmt w:val="bullet"/>
      <w:lvlText w:val=""/>
      <w:lvlJc w:val="left"/>
    </w:lvl>
    <w:lvl w:ilvl="8" w:tplc="1D8CDD8A">
      <w:start w:val="1"/>
      <w:numFmt w:val="bullet"/>
      <w:lvlText w:val=""/>
      <w:lvlJc w:val="left"/>
    </w:lvl>
  </w:abstractNum>
  <w:abstractNum w:abstractNumId="18" w15:restartNumberingAfterBreak="0">
    <w:nsid w:val="0000002A"/>
    <w:multiLevelType w:val="hybridMultilevel"/>
    <w:tmpl w:val="10233C98"/>
    <w:lvl w:ilvl="0" w:tplc="33BE53CC">
      <w:start w:val="32"/>
      <w:numFmt w:val="decimal"/>
      <w:lvlText w:val="%1"/>
      <w:lvlJc w:val="left"/>
    </w:lvl>
    <w:lvl w:ilvl="1" w:tplc="22AA5696">
      <w:start w:val="1"/>
      <w:numFmt w:val="bullet"/>
      <w:lvlText w:val=""/>
      <w:lvlJc w:val="left"/>
    </w:lvl>
    <w:lvl w:ilvl="2" w:tplc="138C3726">
      <w:start w:val="1"/>
      <w:numFmt w:val="bullet"/>
      <w:lvlText w:val=""/>
      <w:lvlJc w:val="left"/>
    </w:lvl>
    <w:lvl w:ilvl="3" w:tplc="18DE60D4">
      <w:start w:val="1"/>
      <w:numFmt w:val="bullet"/>
      <w:lvlText w:val=""/>
      <w:lvlJc w:val="left"/>
    </w:lvl>
    <w:lvl w:ilvl="4" w:tplc="0B309F00">
      <w:start w:val="1"/>
      <w:numFmt w:val="bullet"/>
      <w:lvlText w:val=""/>
      <w:lvlJc w:val="left"/>
    </w:lvl>
    <w:lvl w:ilvl="5" w:tplc="6F825558">
      <w:start w:val="1"/>
      <w:numFmt w:val="bullet"/>
      <w:lvlText w:val=""/>
      <w:lvlJc w:val="left"/>
    </w:lvl>
    <w:lvl w:ilvl="6" w:tplc="75826206">
      <w:start w:val="1"/>
      <w:numFmt w:val="bullet"/>
      <w:lvlText w:val=""/>
      <w:lvlJc w:val="left"/>
    </w:lvl>
    <w:lvl w:ilvl="7" w:tplc="00FC01C6">
      <w:start w:val="1"/>
      <w:numFmt w:val="bullet"/>
      <w:lvlText w:val=""/>
      <w:lvlJc w:val="left"/>
    </w:lvl>
    <w:lvl w:ilvl="8" w:tplc="88E418CE">
      <w:start w:val="1"/>
      <w:numFmt w:val="bullet"/>
      <w:lvlText w:val=""/>
      <w:lvlJc w:val="left"/>
    </w:lvl>
  </w:abstractNum>
  <w:abstractNum w:abstractNumId="19" w15:restartNumberingAfterBreak="0">
    <w:nsid w:val="0000002B"/>
    <w:multiLevelType w:val="hybridMultilevel"/>
    <w:tmpl w:val="3F6AB60E"/>
    <w:lvl w:ilvl="0" w:tplc="F2B4AD68">
      <w:start w:val="36"/>
      <w:numFmt w:val="decimal"/>
      <w:lvlText w:val="%1"/>
      <w:lvlJc w:val="left"/>
    </w:lvl>
    <w:lvl w:ilvl="1" w:tplc="0E981A4E">
      <w:start w:val="1"/>
      <w:numFmt w:val="bullet"/>
      <w:lvlText w:val=""/>
      <w:lvlJc w:val="left"/>
    </w:lvl>
    <w:lvl w:ilvl="2" w:tplc="A626A520">
      <w:start w:val="1"/>
      <w:numFmt w:val="bullet"/>
      <w:lvlText w:val=""/>
      <w:lvlJc w:val="left"/>
    </w:lvl>
    <w:lvl w:ilvl="3" w:tplc="5D02B1AC">
      <w:start w:val="1"/>
      <w:numFmt w:val="bullet"/>
      <w:lvlText w:val=""/>
      <w:lvlJc w:val="left"/>
    </w:lvl>
    <w:lvl w:ilvl="4" w:tplc="B3903386">
      <w:start w:val="1"/>
      <w:numFmt w:val="bullet"/>
      <w:lvlText w:val=""/>
      <w:lvlJc w:val="left"/>
    </w:lvl>
    <w:lvl w:ilvl="5" w:tplc="FA622CB6">
      <w:start w:val="1"/>
      <w:numFmt w:val="bullet"/>
      <w:lvlText w:val=""/>
      <w:lvlJc w:val="left"/>
    </w:lvl>
    <w:lvl w:ilvl="6" w:tplc="C3A06BBE">
      <w:start w:val="1"/>
      <w:numFmt w:val="bullet"/>
      <w:lvlText w:val=""/>
      <w:lvlJc w:val="left"/>
    </w:lvl>
    <w:lvl w:ilvl="7" w:tplc="B7EC666E">
      <w:start w:val="1"/>
      <w:numFmt w:val="bullet"/>
      <w:lvlText w:val=""/>
      <w:lvlJc w:val="left"/>
    </w:lvl>
    <w:lvl w:ilvl="8" w:tplc="FEC438BA">
      <w:start w:val="1"/>
      <w:numFmt w:val="bullet"/>
      <w:lvlText w:val=""/>
      <w:lvlJc w:val="left"/>
    </w:lvl>
  </w:abstractNum>
  <w:abstractNum w:abstractNumId="20" w15:restartNumberingAfterBreak="0">
    <w:nsid w:val="0000002C"/>
    <w:multiLevelType w:val="hybridMultilevel"/>
    <w:tmpl w:val="61574094"/>
    <w:lvl w:ilvl="0" w:tplc="591A944E">
      <w:start w:val="1"/>
      <w:numFmt w:val="bullet"/>
      <w:lvlText w:val="В"/>
      <w:lvlJc w:val="left"/>
    </w:lvl>
    <w:lvl w:ilvl="1" w:tplc="E56022B0">
      <w:start w:val="1"/>
      <w:numFmt w:val="bullet"/>
      <w:lvlText w:val=""/>
      <w:lvlJc w:val="left"/>
    </w:lvl>
    <w:lvl w:ilvl="2" w:tplc="432A03D0">
      <w:start w:val="1"/>
      <w:numFmt w:val="bullet"/>
      <w:lvlText w:val=""/>
      <w:lvlJc w:val="left"/>
    </w:lvl>
    <w:lvl w:ilvl="3" w:tplc="7C2067CA">
      <w:start w:val="1"/>
      <w:numFmt w:val="bullet"/>
      <w:lvlText w:val=""/>
      <w:lvlJc w:val="left"/>
    </w:lvl>
    <w:lvl w:ilvl="4" w:tplc="1DCA2F6A">
      <w:start w:val="1"/>
      <w:numFmt w:val="bullet"/>
      <w:lvlText w:val=""/>
      <w:lvlJc w:val="left"/>
    </w:lvl>
    <w:lvl w:ilvl="5" w:tplc="4E3A75EC">
      <w:start w:val="1"/>
      <w:numFmt w:val="bullet"/>
      <w:lvlText w:val=""/>
      <w:lvlJc w:val="left"/>
    </w:lvl>
    <w:lvl w:ilvl="6" w:tplc="7A8E04FA">
      <w:start w:val="1"/>
      <w:numFmt w:val="bullet"/>
      <w:lvlText w:val=""/>
      <w:lvlJc w:val="left"/>
    </w:lvl>
    <w:lvl w:ilvl="7" w:tplc="4D6C7902">
      <w:start w:val="1"/>
      <w:numFmt w:val="bullet"/>
      <w:lvlText w:val=""/>
      <w:lvlJc w:val="left"/>
    </w:lvl>
    <w:lvl w:ilvl="8" w:tplc="CDA02D88">
      <w:start w:val="1"/>
      <w:numFmt w:val="bullet"/>
      <w:lvlText w:val=""/>
      <w:lvlJc w:val="left"/>
    </w:lvl>
  </w:abstractNum>
  <w:abstractNum w:abstractNumId="21" w15:restartNumberingAfterBreak="0">
    <w:nsid w:val="00000030"/>
    <w:multiLevelType w:val="hybridMultilevel"/>
    <w:tmpl w:val="310C50B2"/>
    <w:lvl w:ilvl="0" w:tplc="2D961AD6">
      <w:start w:val="37"/>
      <w:numFmt w:val="decimal"/>
      <w:lvlText w:val="%1"/>
      <w:lvlJc w:val="left"/>
    </w:lvl>
    <w:lvl w:ilvl="1" w:tplc="07385384">
      <w:start w:val="1"/>
      <w:numFmt w:val="bullet"/>
      <w:lvlText w:val=""/>
      <w:lvlJc w:val="left"/>
    </w:lvl>
    <w:lvl w:ilvl="2" w:tplc="6D76A75C">
      <w:start w:val="1"/>
      <w:numFmt w:val="bullet"/>
      <w:lvlText w:val=""/>
      <w:lvlJc w:val="left"/>
    </w:lvl>
    <w:lvl w:ilvl="3" w:tplc="20104714">
      <w:start w:val="1"/>
      <w:numFmt w:val="bullet"/>
      <w:lvlText w:val=""/>
      <w:lvlJc w:val="left"/>
    </w:lvl>
    <w:lvl w:ilvl="4" w:tplc="446C5D32">
      <w:start w:val="1"/>
      <w:numFmt w:val="bullet"/>
      <w:lvlText w:val=""/>
      <w:lvlJc w:val="left"/>
    </w:lvl>
    <w:lvl w:ilvl="5" w:tplc="BBDEC682">
      <w:start w:val="1"/>
      <w:numFmt w:val="bullet"/>
      <w:lvlText w:val=""/>
      <w:lvlJc w:val="left"/>
    </w:lvl>
    <w:lvl w:ilvl="6" w:tplc="25A21BEC">
      <w:start w:val="1"/>
      <w:numFmt w:val="bullet"/>
      <w:lvlText w:val=""/>
      <w:lvlJc w:val="left"/>
    </w:lvl>
    <w:lvl w:ilvl="7" w:tplc="7F16DC64">
      <w:start w:val="1"/>
      <w:numFmt w:val="bullet"/>
      <w:lvlText w:val=""/>
      <w:lvlJc w:val="left"/>
    </w:lvl>
    <w:lvl w:ilvl="8" w:tplc="81C274DC">
      <w:start w:val="1"/>
      <w:numFmt w:val="bullet"/>
      <w:lvlText w:val=""/>
      <w:lvlJc w:val="left"/>
    </w:lvl>
  </w:abstractNum>
  <w:abstractNum w:abstractNumId="22" w15:restartNumberingAfterBreak="0">
    <w:nsid w:val="00000031"/>
    <w:multiLevelType w:val="hybridMultilevel"/>
    <w:tmpl w:val="5FF87E04"/>
    <w:lvl w:ilvl="0" w:tplc="286071F0">
      <w:start w:val="41"/>
      <w:numFmt w:val="decimal"/>
      <w:lvlText w:val="%1"/>
      <w:lvlJc w:val="left"/>
    </w:lvl>
    <w:lvl w:ilvl="1" w:tplc="8AFA0CEE">
      <w:start w:val="1"/>
      <w:numFmt w:val="bullet"/>
      <w:lvlText w:val="В"/>
      <w:lvlJc w:val="left"/>
    </w:lvl>
    <w:lvl w:ilvl="2" w:tplc="50C2B362">
      <w:start w:val="1"/>
      <w:numFmt w:val="bullet"/>
      <w:lvlText w:val=""/>
      <w:lvlJc w:val="left"/>
    </w:lvl>
    <w:lvl w:ilvl="3" w:tplc="26063D1E">
      <w:start w:val="1"/>
      <w:numFmt w:val="bullet"/>
      <w:lvlText w:val=""/>
      <w:lvlJc w:val="left"/>
    </w:lvl>
    <w:lvl w:ilvl="4" w:tplc="174AC280">
      <w:start w:val="1"/>
      <w:numFmt w:val="bullet"/>
      <w:lvlText w:val=""/>
      <w:lvlJc w:val="left"/>
    </w:lvl>
    <w:lvl w:ilvl="5" w:tplc="5E881A18">
      <w:start w:val="1"/>
      <w:numFmt w:val="bullet"/>
      <w:lvlText w:val=""/>
      <w:lvlJc w:val="left"/>
    </w:lvl>
    <w:lvl w:ilvl="6" w:tplc="65C6F3C4">
      <w:start w:val="1"/>
      <w:numFmt w:val="bullet"/>
      <w:lvlText w:val=""/>
      <w:lvlJc w:val="left"/>
    </w:lvl>
    <w:lvl w:ilvl="7" w:tplc="442A8242">
      <w:start w:val="1"/>
      <w:numFmt w:val="bullet"/>
      <w:lvlText w:val=""/>
      <w:lvlJc w:val="left"/>
    </w:lvl>
    <w:lvl w:ilvl="8" w:tplc="AA841BD8">
      <w:start w:val="1"/>
      <w:numFmt w:val="bullet"/>
      <w:lvlText w:val=""/>
      <w:lvlJc w:val="left"/>
    </w:lvl>
  </w:abstractNum>
  <w:abstractNum w:abstractNumId="23" w15:restartNumberingAfterBreak="0">
    <w:nsid w:val="00000033"/>
    <w:multiLevelType w:val="hybridMultilevel"/>
    <w:tmpl w:val="25A70BF6"/>
    <w:lvl w:ilvl="0" w:tplc="E0B07850">
      <w:start w:val="42"/>
      <w:numFmt w:val="decimal"/>
      <w:lvlText w:val="%1"/>
      <w:lvlJc w:val="left"/>
    </w:lvl>
    <w:lvl w:ilvl="1" w:tplc="FE66242E">
      <w:start w:val="1"/>
      <w:numFmt w:val="bullet"/>
      <w:lvlText w:val="-"/>
      <w:lvlJc w:val="left"/>
    </w:lvl>
    <w:lvl w:ilvl="2" w:tplc="60843192">
      <w:start w:val="1"/>
      <w:numFmt w:val="bullet"/>
      <w:lvlText w:val=""/>
      <w:lvlJc w:val="left"/>
    </w:lvl>
    <w:lvl w:ilvl="3" w:tplc="2D2A1076">
      <w:start w:val="1"/>
      <w:numFmt w:val="bullet"/>
      <w:lvlText w:val=""/>
      <w:lvlJc w:val="left"/>
    </w:lvl>
    <w:lvl w:ilvl="4" w:tplc="C97E6A3E">
      <w:start w:val="1"/>
      <w:numFmt w:val="bullet"/>
      <w:lvlText w:val=""/>
      <w:lvlJc w:val="left"/>
    </w:lvl>
    <w:lvl w:ilvl="5" w:tplc="5D5AD530">
      <w:start w:val="1"/>
      <w:numFmt w:val="bullet"/>
      <w:lvlText w:val=""/>
      <w:lvlJc w:val="left"/>
    </w:lvl>
    <w:lvl w:ilvl="6" w:tplc="0B283F34">
      <w:start w:val="1"/>
      <w:numFmt w:val="bullet"/>
      <w:lvlText w:val=""/>
      <w:lvlJc w:val="left"/>
    </w:lvl>
    <w:lvl w:ilvl="7" w:tplc="20A250B4">
      <w:start w:val="1"/>
      <w:numFmt w:val="bullet"/>
      <w:lvlText w:val=""/>
      <w:lvlJc w:val="left"/>
    </w:lvl>
    <w:lvl w:ilvl="8" w:tplc="8DF8F782">
      <w:start w:val="1"/>
      <w:numFmt w:val="bullet"/>
      <w:lvlText w:val=""/>
      <w:lvlJc w:val="left"/>
    </w:lvl>
  </w:abstractNum>
  <w:abstractNum w:abstractNumId="24" w15:restartNumberingAfterBreak="0">
    <w:nsid w:val="00000036"/>
    <w:multiLevelType w:val="hybridMultilevel"/>
    <w:tmpl w:val="1F48EAA0"/>
    <w:lvl w:ilvl="0" w:tplc="09347408">
      <w:start w:val="43"/>
      <w:numFmt w:val="decimal"/>
      <w:lvlText w:val="%1"/>
      <w:lvlJc w:val="left"/>
    </w:lvl>
    <w:lvl w:ilvl="1" w:tplc="E58A8E82">
      <w:start w:val="1"/>
      <w:numFmt w:val="bullet"/>
      <w:lvlText w:val="В"/>
      <w:lvlJc w:val="left"/>
    </w:lvl>
    <w:lvl w:ilvl="2" w:tplc="833AAF4C">
      <w:start w:val="1"/>
      <w:numFmt w:val="bullet"/>
      <w:lvlText w:val=""/>
      <w:lvlJc w:val="left"/>
    </w:lvl>
    <w:lvl w:ilvl="3" w:tplc="6A34E668">
      <w:start w:val="1"/>
      <w:numFmt w:val="bullet"/>
      <w:lvlText w:val=""/>
      <w:lvlJc w:val="left"/>
    </w:lvl>
    <w:lvl w:ilvl="4" w:tplc="BEF07A2E">
      <w:start w:val="1"/>
      <w:numFmt w:val="bullet"/>
      <w:lvlText w:val=""/>
      <w:lvlJc w:val="left"/>
    </w:lvl>
    <w:lvl w:ilvl="5" w:tplc="CE2869E0">
      <w:start w:val="1"/>
      <w:numFmt w:val="bullet"/>
      <w:lvlText w:val=""/>
      <w:lvlJc w:val="left"/>
    </w:lvl>
    <w:lvl w:ilvl="6" w:tplc="21B0E41E">
      <w:start w:val="1"/>
      <w:numFmt w:val="bullet"/>
      <w:lvlText w:val=""/>
      <w:lvlJc w:val="left"/>
    </w:lvl>
    <w:lvl w:ilvl="7" w:tplc="CECAD118">
      <w:start w:val="1"/>
      <w:numFmt w:val="bullet"/>
      <w:lvlText w:val=""/>
      <w:lvlJc w:val="left"/>
    </w:lvl>
    <w:lvl w:ilvl="8" w:tplc="0C7EB830">
      <w:start w:val="1"/>
      <w:numFmt w:val="bullet"/>
      <w:lvlText w:val=""/>
      <w:lvlJc w:val="left"/>
    </w:lvl>
  </w:abstractNum>
  <w:abstractNum w:abstractNumId="25" w15:restartNumberingAfterBreak="0">
    <w:nsid w:val="00000037"/>
    <w:multiLevelType w:val="hybridMultilevel"/>
    <w:tmpl w:val="1381823A"/>
    <w:lvl w:ilvl="0" w:tplc="54FE1586">
      <w:start w:val="45"/>
      <w:numFmt w:val="decimal"/>
      <w:lvlText w:val="%1"/>
      <w:lvlJc w:val="left"/>
    </w:lvl>
    <w:lvl w:ilvl="1" w:tplc="07662846">
      <w:start w:val="1"/>
      <w:numFmt w:val="bullet"/>
      <w:lvlText w:val=""/>
      <w:lvlJc w:val="left"/>
    </w:lvl>
    <w:lvl w:ilvl="2" w:tplc="81DE968C">
      <w:start w:val="1"/>
      <w:numFmt w:val="bullet"/>
      <w:lvlText w:val=""/>
      <w:lvlJc w:val="left"/>
    </w:lvl>
    <w:lvl w:ilvl="3" w:tplc="0A34B6EE">
      <w:start w:val="1"/>
      <w:numFmt w:val="bullet"/>
      <w:lvlText w:val=""/>
      <w:lvlJc w:val="left"/>
    </w:lvl>
    <w:lvl w:ilvl="4" w:tplc="56045304">
      <w:start w:val="1"/>
      <w:numFmt w:val="bullet"/>
      <w:lvlText w:val=""/>
      <w:lvlJc w:val="left"/>
    </w:lvl>
    <w:lvl w:ilvl="5" w:tplc="3A58C5D2">
      <w:start w:val="1"/>
      <w:numFmt w:val="bullet"/>
      <w:lvlText w:val=""/>
      <w:lvlJc w:val="left"/>
    </w:lvl>
    <w:lvl w:ilvl="6" w:tplc="7B084B16">
      <w:start w:val="1"/>
      <w:numFmt w:val="bullet"/>
      <w:lvlText w:val=""/>
      <w:lvlJc w:val="left"/>
    </w:lvl>
    <w:lvl w:ilvl="7" w:tplc="DB366082">
      <w:start w:val="1"/>
      <w:numFmt w:val="bullet"/>
      <w:lvlText w:val=""/>
      <w:lvlJc w:val="left"/>
    </w:lvl>
    <w:lvl w:ilvl="8" w:tplc="B9487A40">
      <w:start w:val="1"/>
      <w:numFmt w:val="bullet"/>
      <w:lvlText w:val=""/>
      <w:lvlJc w:val="left"/>
    </w:lvl>
  </w:abstractNum>
  <w:abstractNum w:abstractNumId="26" w15:restartNumberingAfterBreak="0">
    <w:nsid w:val="00000038"/>
    <w:multiLevelType w:val="hybridMultilevel"/>
    <w:tmpl w:val="5DB70AE4"/>
    <w:lvl w:ilvl="0" w:tplc="553E9686">
      <w:start w:val="46"/>
      <w:numFmt w:val="decimal"/>
      <w:lvlText w:val="%1"/>
      <w:lvlJc w:val="left"/>
    </w:lvl>
    <w:lvl w:ilvl="1" w:tplc="32569B7C">
      <w:start w:val="1"/>
      <w:numFmt w:val="bullet"/>
      <w:lvlText w:val=""/>
      <w:lvlJc w:val="left"/>
    </w:lvl>
    <w:lvl w:ilvl="2" w:tplc="89F27BE8">
      <w:start w:val="1"/>
      <w:numFmt w:val="bullet"/>
      <w:lvlText w:val=""/>
      <w:lvlJc w:val="left"/>
    </w:lvl>
    <w:lvl w:ilvl="3" w:tplc="E2ECFD4E">
      <w:start w:val="1"/>
      <w:numFmt w:val="bullet"/>
      <w:lvlText w:val=""/>
      <w:lvlJc w:val="left"/>
    </w:lvl>
    <w:lvl w:ilvl="4" w:tplc="255475B8">
      <w:start w:val="1"/>
      <w:numFmt w:val="bullet"/>
      <w:lvlText w:val=""/>
      <w:lvlJc w:val="left"/>
    </w:lvl>
    <w:lvl w:ilvl="5" w:tplc="8422B044">
      <w:start w:val="1"/>
      <w:numFmt w:val="bullet"/>
      <w:lvlText w:val=""/>
      <w:lvlJc w:val="left"/>
    </w:lvl>
    <w:lvl w:ilvl="6" w:tplc="A7B0B084">
      <w:start w:val="1"/>
      <w:numFmt w:val="bullet"/>
      <w:lvlText w:val=""/>
      <w:lvlJc w:val="left"/>
    </w:lvl>
    <w:lvl w:ilvl="7" w:tplc="27A2FB98">
      <w:start w:val="1"/>
      <w:numFmt w:val="bullet"/>
      <w:lvlText w:val=""/>
      <w:lvlJc w:val="left"/>
    </w:lvl>
    <w:lvl w:ilvl="8" w:tplc="B42A22D0">
      <w:start w:val="1"/>
      <w:numFmt w:val="bullet"/>
      <w:lvlText w:val=""/>
      <w:lvlJc w:val="left"/>
    </w:lvl>
  </w:abstractNum>
  <w:abstractNum w:abstractNumId="27" w15:restartNumberingAfterBreak="0">
    <w:nsid w:val="00000039"/>
    <w:multiLevelType w:val="hybridMultilevel"/>
    <w:tmpl w:val="100F8FCA"/>
    <w:lvl w:ilvl="0" w:tplc="73702A36">
      <w:start w:val="50"/>
      <w:numFmt w:val="decimal"/>
      <w:lvlText w:val="%1"/>
      <w:lvlJc w:val="left"/>
    </w:lvl>
    <w:lvl w:ilvl="1" w:tplc="CC34815C">
      <w:start w:val="1"/>
      <w:numFmt w:val="bullet"/>
      <w:lvlText w:val=""/>
      <w:lvlJc w:val="left"/>
    </w:lvl>
    <w:lvl w:ilvl="2" w:tplc="421CBF8A">
      <w:start w:val="1"/>
      <w:numFmt w:val="bullet"/>
      <w:lvlText w:val=""/>
      <w:lvlJc w:val="left"/>
    </w:lvl>
    <w:lvl w:ilvl="3" w:tplc="82822C54">
      <w:start w:val="1"/>
      <w:numFmt w:val="bullet"/>
      <w:lvlText w:val=""/>
      <w:lvlJc w:val="left"/>
    </w:lvl>
    <w:lvl w:ilvl="4" w:tplc="20C6AFF4">
      <w:start w:val="1"/>
      <w:numFmt w:val="bullet"/>
      <w:lvlText w:val=""/>
      <w:lvlJc w:val="left"/>
    </w:lvl>
    <w:lvl w:ilvl="5" w:tplc="BF48AA76">
      <w:start w:val="1"/>
      <w:numFmt w:val="bullet"/>
      <w:lvlText w:val=""/>
      <w:lvlJc w:val="left"/>
    </w:lvl>
    <w:lvl w:ilvl="6" w:tplc="EA16DAE8">
      <w:start w:val="1"/>
      <w:numFmt w:val="bullet"/>
      <w:lvlText w:val=""/>
      <w:lvlJc w:val="left"/>
    </w:lvl>
    <w:lvl w:ilvl="7" w:tplc="79CC127E">
      <w:start w:val="1"/>
      <w:numFmt w:val="bullet"/>
      <w:lvlText w:val=""/>
      <w:lvlJc w:val="left"/>
    </w:lvl>
    <w:lvl w:ilvl="8" w:tplc="DFC8B86A">
      <w:start w:val="1"/>
      <w:numFmt w:val="bullet"/>
      <w:lvlText w:val=""/>
      <w:lvlJc w:val="left"/>
    </w:lvl>
  </w:abstractNum>
  <w:abstractNum w:abstractNumId="28" w15:restartNumberingAfterBreak="0">
    <w:nsid w:val="0000003C"/>
    <w:multiLevelType w:val="hybridMultilevel"/>
    <w:tmpl w:val="5F5E7FD0"/>
    <w:lvl w:ilvl="0" w:tplc="4244B164">
      <w:start w:val="1"/>
      <w:numFmt w:val="bullet"/>
      <w:lvlText w:val="-"/>
      <w:lvlJc w:val="left"/>
    </w:lvl>
    <w:lvl w:ilvl="1" w:tplc="F374646C">
      <w:start w:val="1"/>
      <w:numFmt w:val="bullet"/>
      <w:lvlText w:val=""/>
      <w:lvlJc w:val="left"/>
    </w:lvl>
    <w:lvl w:ilvl="2" w:tplc="21B4473A">
      <w:start w:val="1"/>
      <w:numFmt w:val="bullet"/>
      <w:lvlText w:val=""/>
      <w:lvlJc w:val="left"/>
    </w:lvl>
    <w:lvl w:ilvl="3" w:tplc="D3EC90F4">
      <w:start w:val="1"/>
      <w:numFmt w:val="bullet"/>
      <w:lvlText w:val=""/>
      <w:lvlJc w:val="left"/>
    </w:lvl>
    <w:lvl w:ilvl="4" w:tplc="6D1A1FDA">
      <w:start w:val="1"/>
      <w:numFmt w:val="bullet"/>
      <w:lvlText w:val=""/>
      <w:lvlJc w:val="left"/>
    </w:lvl>
    <w:lvl w:ilvl="5" w:tplc="4E3CE9B0">
      <w:start w:val="1"/>
      <w:numFmt w:val="bullet"/>
      <w:lvlText w:val=""/>
      <w:lvlJc w:val="left"/>
    </w:lvl>
    <w:lvl w:ilvl="6" w:tplc="B31A8AC0">
      <w:start w:val="1"/>
      <w:numFmt w:val="bullet"/>
      <w:lvlText w:val=""/>
      <w:lvlJc w:val="left"/>
    </w:lvl>
    <w:lvl w:ilvl="7" w:tplc="77D6BD60">
      <w:start w:val="1"/>
      <w:numFmt w:val="bullet"/>
      <w:lvlText w:val=""/>
      <w:lvlJc w:val="left"/>
    </w:lvl>
    <w:lvl w:ilvl="8" w:tplc="ADEA8222">
      <w:start w:val="1"/>
      <w:numFmt w:val="bullet"/>
      <w:lvlText w:val=""/>
      <w:lvlJc w:val="left"/>
    </w:lvl>
  </w:abstractNum>
  <w:abstractNum w:abstractNumId="29" w15:restartNumberingAfterBreak="0">
    <w:nsid w:val="0000003D"/>
    <w:multiLevelType w:val="hybridMultilevel"/>
    <w:tmpl w:val="098A3148"/>
    <w:lvl w:ilvl="0" w:tplc="636241C8">
      <w:start w:val="1"/>
      <w:numFmt w:val="bullet"/>
      <w:lvlText w:val="В"/>
      <w:lvlJc w:val="left"/>
    </w:lvl>
    <w:lvl w:ilvl="1" w:tplc="01A224A2">
      <w:start w:val="1"/>
      <w:numFmt w:val="bullet"/>
      <w:lvlText w:val="-"/>
      <w:lvlJc w:val="left"/>
    </w:lvl>
    <w:lvl w:ilvl="2" w:tplc="BE88EDEC">
      <w:start w:val="1"/>
      <w:numFmt w:val="bullet"/>
      <w:lvlText w:val=""/>
      <w:lvlJc w:val="left"/>
    </w:lvl>
    <w:lvl w:ilvl="3" w:tplc="0E0C1DBE">
      <w:start w:val="1"/>
      <w:numFmt w:val="bullet"/>
      <w:lvlText w:val=""/>
      <w:lvlJc w:val="left"/>
    </w:lvl>
    <w:lvl w:ilvl="4" w:tplc="896EC49E">
      <w:start w:val="1"/>
      <w:numFmt w:val="bullet"/>
      <w:lvlText w:val=""/>
      <w:lvlJc w:val="left"/>
    </w:lvl>
    <w:lvl w:ilvl="5" w:tplc="68D05604">
      <w:start w:val="1"/>
      <w:numFmt w:val="bullet"/>
      <w:lvlText w:val=""/>
      <w:lvlJc w:val="left"/>
    </w:lvl>
    <w:lvl w:ilvl="6" w:tplc="4D4AA252">
      <w:start w:val="1"/>
      <w:numFmt w:val="bullet"/>
      <w:lvlText w:val=""/>
      <w:lvlJc w:val="left"/>
    </w:lvl>
    <w:lvl w:ilvl="7" w:tplc="A5E61A80">
      <w:start w:val="1"/>
      <w:numFmt w:val="bullet"/>
      <w:lvlText w:val=""/>
      <w:lvlJc w:val="left"/>
    </w:lvl>
    <w:lvl w:ilvl="8" w:tplc="FC7486B6">
      <w:start w:val="1"/>
      <w:numFmt w:val="bullet"/>
      <w:lvlText w:val=""/>
      <w:lvlJc w:val="left"/>
    </w:lvl>
  </w:abstractNum>
  <w:abstractNum w:abstractNumId="30" w15:restartNumberingAfterBreak="0">
    <w:nsid w:val="0000003F"/>
    <w:multiLevelType w:val="hybridMultilevel"/>
    <w:tmpl w:val="06B94764"/>
    <w:lvl w:ilvl="0" w:tplc="FAD68A76">
      <w:start w:val="51"/>
      <w:numFmt w:val="decimal"/>
      <w:lvlText w:val="%1"/>
      <w:lvlJc w:val="left"/>
    </w:lvl>
    <w:lvl w:ilvl="1" w:tplc="6F6058A8">
      <w:start w:val="1"/>
      <w:numFmt w:val="bullet"/>
      <w:lvlText w:val=""/>
      <w:lvlJc w:val="left"/>
    </w:lvl>
    <w:lvl w:ilvl="2" w:tplc="7EEED57C">
      <w:start w:val="1"/>
      <w:numFmt w:val="bullet"/>
      <w:lvlText w:val=""/>
      <w:lvlJc w:val="left"/>
    </w:lvl>
    <w:lvl w:ilvl="3" w:tplc="8FA069F8">
      <w:start w:val="1"/>
      <w:numFmt w:val="bullet"/>
      <w:lvlText w:val=""/>
      <w:lvlJc w:val="left"/>
    </w:lvl>
    <w:lvl w:ilvl="4" w:tplc="CC00D8EA">
      <w:start w:val="1"/>
      <w:numFmt w:val="bullet"/>
      <w:lvlText w:val=""/>
      <w:lvlJc w:val="left"/>
    </w:lvl>
    <w:lvl w:ilvl="5" w:tplc="3C829B60">
      <w:start w:val="1"/>
      <w:numFmt w:val="bullet"/>
      <w:lvlText w:val=""/>
      <w:lvlJc w:val="left"/>
    </w:lvl>
    <w:lvl w:ilvl="6" w:tplc="5A002AD4">
      <w:start w:val="1"/>
      <w:numFmt w:val="bullet"/>
      <w:lvlText w:val=""/>
      <w:lvlJc w:val="left"/>
    </w:lvl>
    <w:lvl w:ilvl="7" w:tplc="7D2EDF88">
      <w:start w:val="1"/>
      <w:numFmt w:val="bullet"/>
      <w:lvlText w:val=""/>
      <w:lvlJc w:val="left"/>
    </w:lvl>
    <w:lvl w:ilvl="8" w:tplc="21C03CC8">
      <w:start w:val="1"/>
      <w:numFmt w:val="bullet"/>
      <w:lvlText w:val=""/>
      <w:lvlJc w:val="left"/>
    </w:lvl>
  </w:abstractNum>
  <w:abstractNum w:abstractNumId="31" w15:restartNumberingAfterBreak="0">
    <w:nsid w:val="00000041"/>
    <w:multiLevelType w:val="hybridMultilevel"/>
    <w:tmpl w:val="168E121E"/>
    <w:lvl w:ilvl="0" w:tplc="48461EB0">
      <w:start w:val="52"/>
      <w:numFmt w:val="decimal"/>
      <w:lvlText w:val="%1"/>
      <w:lvlJc w:val="left"/>
    </w:lvl>
    <w:lvl w:ilvl="1" w:tplc="CD363A42">
      <w:start w:val="1"/>
      <w:numFmt w:val="bullet"/>
      <w:lvlText w:val=""/>
      <w:lvlJc w:val="left"/>
    </w:lvl>
    <w:lvl w:ilvl="2" w:tplc="4C7A7B68">
      <w:start w:val="1"/>
      <w:numFmt w:val="bullet"/>
      <w:lvlText w:val=""/>
      <w:lvlJc w:val="left"/>
    </w:lvl>
    <w:lvl w:ilvl="3" w:tplc="C5F26E3C">
      <w:start w:val="1"/>
      <w:numFmt w:val="bullet"/>
      <w:lvlText w:val=""/>
      <w:lvlJc w:val="left"/>
    </w:lvl>
    <w:lvl w:ilvl="4" w:tplc="77FA4ECA">
      <w:start w:val="1"/>
      <w:numFmt w:val="bullet"/>
      <w:lvlText w:val=""/>
      <w:lvlJc w:val="left"/>
    </w:lvl>
    <w:lvl w:ilvl="5" w:tplc="F420F49A">
      <w:start w:val="1"/>
      <w:numFmt w:val="bullet"/>
      <w:lvlText w:val=""/>
      <w:lvlJc w:val="left"/>
    </w:lvl>
    <w:lvl w:ilvl="6" w:tplc="4FE0BEAC">
      <w:start w:val="1"/>
      <w:numFmt w:val="bullet"/>
      <w:lvlText w:val=""/>
      <w:lvlJc w:val="left"/>
    </w:lvl>
    <w:lvl w:ilvl="7" w:tplc="5C0232F6">
      <w:start w:val="1"/>
      <w:numFmt w:val="bullet"/>
      <w:lvlText w:val=""/>
      <w:lvlJc w:val="left"/>
    </w:lvl>
    <w:lvl w:ilvl="8" w:tplc="60F872C0">
      <w:start w:val="1"/>
      <w:numFmt w:val="bullet"/>
      <w:lvlText w:val=""/>
      <w:lvlJc w:val="left"/>
    </w:lvl>
  </w:abstractNum>
  <w:abstractNum w:abstractNumId="32" w15:restartNumberingAfterBreak="0">
    <w:nsid w:val="00000042"/>
    <w:multiLevelType w:val="hybridMultilevel"/>
    <w:tmpl w:val="1EBA5D22"/>
    <w:lvl w:ilvl="0" w:tplc="77B60FCC">
      <w:start w:val="61"/>
      <w:numFmt w:val="decimal"/>
      <w:lvlText w:val="%1"/>
      <w:lvlJc w:val="left"/>
    </w:lvl>
    <w:lvl w:ilvl="1" w:tplc="4BBCC08E">
      <w:start w:val="1"/>
      <w:numFmt w:val="bullet"/>
      <w:lvlText w:val=""/>
      <w:lvlJc w:val="left"/>
    </w:lvl>
    <w:lvl w:ilvl="2" w:tplc="B51EBB90">
      <w:start w:val="1"/>
      <w:numFmt w:val="bullet"/>
      <w:lvlText w:val=""/>
      <w:lvlJc w:val="left"/>
    </w:lvl>
    <w:lvl w:ilvl="3" w:tplc="36A82A08">
      <w:start w:val="1"/>
      <w:numFmt w:val="bullet"/>
      <w:lvlText w:val=""/>
      <w:lvlJc w:val="left"/>
    </w:lvl>
    <w:lvl w:ilvl="4" w:tplc="EF0AE862">
      <w:start w:val="1"/>
      <w:numFmt w:val="bullet"/>
      <w:lvlText w:val=""/>
      <w:lvlJc w:val="left"/>
    </w:lvl>
    <w:lvl w:ilvl="5" w:tplc="BD1206D0">
      <w:start w:val="1"/>
      <w:numFmt w:val="bullet"/>
      <w:lvlText w:val=""/>
      <w:lvlJc w:val="left"/>
    </w:lvl>
    <w:lvl w:ilvl="6" w:tplc="A1DC090E">
      <w:start w:val="1"/>
      <w:numFmt w:val="bullet"/>
      <w:lvlText w:val=""/>
      <w:lvlJc w:val="left"/>
    </w:lvl>
    <w:lvl w:ilvl="7" w:tplc="CFFA4E40">
      <w:start w:val="1"/>
      <w:numFmt w:val="bullet"/>
      <w:lvlText w:val=""/>
      <w:lvlJc w:val="left"/>
    </w:lvl>
    <w:lvl w:ilvl="8" w:tplc="6D4A0806">
      <w:start w:val="1"/>
      <w:numFmt w:val="bullet"/>
      <w:lvlText w:val=""/>
      <w:lvlJc w:val="left"/>
    </w:lvl>
  </w:abstractNum>
  <w:abstractNum w:abstractNumId="33" w15:restartNumberingAfterBreak="0">
    <w:nsid w:val="00000044"/>
    <w:multiLevelType w:val="hybridMultilevel"/>
    <w:tmpl w:val="5DC79EA8"/>
    <w:lvl w:ilvl="0" w:tplc="9B6AA2C6">
      <w:start w:val="62"/>
      <w:numFmt w:val="decimal"/>
      <w:lvlText w:val="%1"/>
      <w:lvlJc w:val="left"/>
    </w:lvl>
    <w:lvl w:ilvl="1" w:tplc="16A04A06">
      <w:start w:val="1"/>
      <w:numFmt w:val="bullet"/>
      <w:lvlText w:val=""/>
      <w:lvlJc w:val="left"/>
    </w:lvl>
    <w:lvl w:ilvl="2" w:tplc="3594E082">
      <w:start w:val="1"/>
      <w:numFmt w:val="bullet"/>
      <w:lvlText w:val=""/>
      <w:lvlJc w:val="left"/>
    </w:lvl>
    <w:lvl w:ilvl="3" w:tplc="9B8273DE">
      <w:start w:val="1"/>
      <w:numFmt w:val="bullet"/>
      <w:lvlText w:val=""/>
      <w:lvlJc w:val="left"/>
    </w:lvl>
    <w:lvl w:ilvl="4" w:tplc="9E8A8620">
      <w:start w:val="1"/>
      <w:numFmt w:val="bullet"/>
      <w:lvlText w:val=""/>
      <w:lvlJc w:val="left"/>
    </w:lvl>
    <w:lvl w:ilvl="5" w:tplc="0F2C7984">
      <w:start w:val="1"/>
      <w:numFmt w:val="bullet"/>
      <w:lvlText w:val=""/>
      <w:lvlJc w:val="left"/>
    </w:lvl>
    <w:lvl w:ilvl="6" w:tplc="51B058F2">
      <w:start w:val="1"/>
      <w:numFmt w:val="bullet"/>
      <w:lvlText w:val=""/>
      <w:lvlJc w:val="left"/>
    </w:lvl>
    <w:lvl w:ilvl="7" w:tplc="B13A9F4A">
      <w:start w:val="1"/>
      <w:numFmt w:val="bullet"/>
      <w:lvlText w:val=""/>
      <w:lvlJc w:val="left"/>
    </w:lvl>
    <w:lvl w:ilvl="8" w:tplc="608AF850">
      <w:start w:val="1"/>
      <w:numFmt w:val="bullet"/>
      <w:lvlText w:val=""/>
      <w:lvlJc w:val="left"/>
    </w:lvl>
  </w:abstractNum>
  <w:abstractNum w:abstractNumId="34" w15:restartNumberingAfterBreak="0">
    <w:nsid w:val="00000046"/>
    <w:multiLevelType w:val="hybridMultilevel"/>
    <w:tmpl w:val="7BD3EE7A"/>
    <w:lvl w:ilvl="0" w:tplc="94E00464">
      <w:start w:val="64"/>
      <w:numFmt w:val="decimal"/>
      <w:lvlText w:val="%1"/>
      <w:lvlJc w:val="left"/>
    </w:lvl>
    <w:lvl w:ilvl="1" w:tplc="ECA41010">
      <w:start w:val="1"/>
      <w:numFmt w:val="bullet"/>
      <w:lvlText w:val=""/>
      <w:lvlJc w:val="left"/>
    </w:lvl>
    <w:lvl w:ilvl="2" w:tplc="9A52B362">
      <w:start w:val="1"/>
      <w:numFmt w:val="bullet"/>
      <w:lvlText w:val=""/>
      <w:lvlJc w:val="left"/>
    </w:lvl>
    <w:lvl w:ilvl="3" w:tplc="2480C28A">
      <w:start w:val="1"/>
      <w:numFmt w:val="bullet"/>
      <w:lvlText w:val=""/>
      <w:lvlJc w:val="left"/>
    </w:lvl>
    <w:lvl w:ilvl="4" w:tplc="DC1E0784">
      <w:start w:val="1"/>
      <w:numFmt w:val="bullet"/>
      <w:lvlText w:val=""/>
      <w:lvlJc w:val="left"/>
    </w:lvl>
    <w:lvl w:ilvl="5" w:tplc="C9CEA1D0">
      <w:start w:val="1"/>
      <w:numFmt w:val="bullet"/>
      <w:lvlText w:val=""/>
      <w:lvlJc w:val="left"/>
    </w:lvl>
    <w:lvl w:ilvl="6" w:tplc="5246D3F4">
      <w:start w:val="1"/>
      <w:numFmt w:val="bullet"/>
      <w:lvlText w:val=""/>
      <w:lvlJc w:val="left"/>
    </w:lvl>
    <w:lvl w:ilvl="7" w:tplc="C532969A">
      <w:start w:val="1"/>
      <w:numFmt w:val="bullet"/>
      <w:lvlText w:val=""/>
      <w:lvlJc w:val="left"/>
    </w:lvl>
    <w:lvl w:ilvl="8" w:tplc="3A78831A">
      <w:start w:val="1"/>
      <w:numFmt w:val="bullet"/>
      <w:lvlText w:val=""/>
      <w:lvlJc w:val="left"/>
    </w:lvl>
  </w:abstractNum>
  <w:abstractNum w:abstractNumId="35" w15:restartNumberingAfterBreak="0">
    <w:nsid w:val="00000047"/>
    <w:multiLevelType w:val="hybridMultilevel"/>
    <w:tmpl w:val="51D9C564"/>
    <w:lvl w:ilvl="0" w:tplc="C278E80E">
      <w:start w:val="1"/>
      <w:numFmt w:val="bullet"/>
      <w:lvlText w:val="В"/>
      <w:lvlJc w:val="left"/>
    </w:lvl>
    <w:lvl w:ilvl="1" w:tplc="25244614">
      <w:start w:val="1"/>
      <w:numFmt w:val="bullet"/>
      <w:lvlText w:val=""/>
      <w:lvlJc w:val="left"/>
    </w:lvl>
    <w:lvl w:ilvl="2" w:tplc="C7DCE788">
      <w:start w:val="1"/>
      <w:numFmt w:val="bullet"/>
      <w:lvlText w:val=""/>
      <w:lvlJc w:val="left"/>
    </w:lvl>
    <w:lvl w:ilvl="3" w:tplc="FF60A38C">
      <w:start w:val="1"/>
      <w:numFmt w:val="bullet"/>
      <w:lvlText w:val=""/>
      <w:lvlJc w:val="left"/>
    </w:lvl>
    <w:lvl w:ilvl="4" w:tplc="BA6AE340">
      <w:start w:val="1"/>
      <w:numFmt w:val="bullet"/>
      <w:lvlText w:val=""/>
      <w:lvlJc w:val="left"/>
    </w:lvl>
    <w:lvl w:ilvl="5" w:tplc="9F30626A">
      <w:start w:val="1"/>
      <w:numFmt w:val="bullet"/>
      <w:lvlText w:val=""/>
      <w:lvlJc w:val="left"/>
    </w:lvl>
    <w:lvl w:ilvl="6" w:tplc="FC24B82E">
      <w:start w:val="1"/>
      <w:numFmt w:val="bullet"/>
      <w:lvlText w:val=""/>
      <w:lvlJc w:val="left"/>
    </w:lvl>
    <w:lvl w:ilvl="7" w:tplc="4BA6ACFC">
      <w:start w:val="1"/>
      <w:numFmt w:val="bullet"/>
      <w:lvlText w:val=""/>
      <w:lvlJc w:val="left"/>
    </w:lvl>
    <w:lvl w:ilvl="8" w:tplc="B6DA418A">
      <w:start w:val="1"/>
      <w:numFmt w:val="bullet"/>
      <w:lvlText w:val=""/>
      <w:lvlJc w:val="left"/>
    </w:lvl>
  </w:abstractNum>
  <w:abstractNum w:abstractNumId="36" w15:restartNumberingAfterBreak="0">
    <w:nsid w:val="00000048"/>
    <w:multiLevelType w:val="hybridMultilevel"/>
    <w:tmpl w:val="613EFDC4"/>
    <w:lvl w:ilvl="0" w:tplc="12D85DAE">
      <w:start w:val="65"/>
      <w:numFmt w:val="decimal"/>
      <w:lvlText w:val="%1"/>
      <w:lvlJc w:val="left"/>
    </w:lvl>
    <w:lvl w:ilvl="1" w:tplc="78B654FA">
      <w:start w:val="1"/>
      <w:numFmt w:val="bullet"/>
      <w:lvlText w:val=""/>
      <w:lvlJc w:val="left"/>
    </w:lvl>
    <w:lvl w:ilvl="2" w:tplc="6D2CCF34">
      <w:start w:val="1"/>
      <w:numFmt w:val="bullet"/>
      <w:lvlText w:val=""/>
      <w:lvlJc w:val="left"/>
    </w:lvl>
    <w:lvl w:ilvl="3" w:tplc="9EFCD20E">
      <w:start w:val="1"/>
      <w:numFmt w:val="bullet"/>
      <w:lvlText w:val=""/>
      <w:lvlJc w:val="left"/>
    </w:lvl>
    <w:lvl w:ilvl="4" w:tplc="FBA20F84">
      <w:start w:val="1"/>
      <w:numFmt w:val="bullet"/>
      <w:lvlText w:val=""/>
      <w:lvlJc w:val="left"/>
    </w:lvl>
    <w:lvl w:ilvl="5" w:tplc="9F8C6F56">
      <w:start w:val="1"/>
      <w:numFmt w:val="bullet"/>
      <w:lvlText w:val=""/>
      <w:lvlJc w:val="left"/>
    </w:lvl>
    <w:lvl w:ilvl="6" w:tplc="8E0CC38A">
      <w:start w:val="1"/>
      <w:numFmt w:val="bullet"/>
      <w:lvlText w:val=""/>
      <w:lvlJc w:val="left"/>
    </w:lvl>
    <w:lvl w:ilvl="7" w:tplc="2A788E58">
      <w:start w:val="1"/>
      <w:numFmt w:val="bullet"/>
      <w:lvlText w:val=""/>
      <w:lvlJc w:val="left"/>
    </w:lvl>
    <w:lvl w:ilvl="8" w:tplc="38D49FE8">
      <w:start w:val="1"/>
      <w:numFmt w:val="bullet"/>
      <w:lvlText w:val=""/>
      <w:lvlJc w:val="left"/>
    </w:lvl>
  </w:abstractNum>
  <w:abstractNum w:abstractNumId="37" w15:restartNumberingAfterBreak="0">
    <w:nsid w:val="00000049"/>
    <w:multiLevelType w:val="hybridMultilevel"/>
    <w:tmpl w:val="0BF72B14"/>
    <w:lvl w:ilvl="0" w:tplc="20CA2C10">
      <w:start w:val="66"/>
      <w:numFmt w:val="decimal"/>
      <w:lvlText w:val="%1"/>
      <w:lvlJc w:val="left"/>
    </w:lvl>
    <w:lvl w:ilvl="1" w:tplc="C71ACF32">
      <w:start w:val="1"/>
      <w:numFmt w:val="bullet"/>
      <w:lvlText w:val="с"/>
      <w:lvlJc w:val="left"/>
    </w:lvl>
    <w:lvl w:ilvl="2" w:tplc="6D48E72E">
      <w:start w:val="1"/>
      <w:numFmt w:val="bullet"/>
      <w:lvlText w:val=""/>
      <w:lvlJc w:val="left"/>
    </w:lvl>
    <w:lvl w:ilvl="3" w:tplc="702832C0">
      <w:start w:val="1"/>
      <w:numFmt w:val="bullet"/>
      <w:lvlText w:val=""/>
      <w:lvlJc w:val="left"/>
    </w:lvl>
    <w:lvl w:ilvl="4" w:tplc="5476A930">
      <w:start w:val="1"/>
      <w:numFmt w:val="bullet"/>
      <w:lvlText w:val=""/>
      <w:lvlJc w:val="left"/>
    </w:lvl>
    <w:lvl w:ilvl="5" w:tplc="19A64DAC">
      <w:start w:val="1"/>
      <w:numFmt w:val="bullet"/>
      <w:lvlText w:val=""/>
      <w:lvlJc w:val="left"/>
    </w:lvl>
    <w:lvl w:ilvl="6" w:tplc="4D4A668C">
      <w:start w:val="1"/>
      <w:numFmt w:val="bullet"/>
      <w:lvlText w:val=""/>
      <w:lvlJc w:val="left"/>
    </w:lvl>
    <w:lvl w:ilvl="7" w:tplc="63EE0444">
      <w:start w:val="1"/>
      <w:numFmt w:val="bullet"/>
      <w:lvlText w:val=""/>
      <w:lvlJc w:val="left"/>
    </w:lvl>
    <w:lvl w:ilvl="8" w:tplc="06B6F562">
      <w:start w:val="1"/>
      <w:numFmt w:val="bullet"/>
      <w:lvlText w:val=""/>
      <w:lvlJc w:val="left"/>
    </w:lvl>
  </w:abstractNum>
  <w:abstractNum w:abstractNumId="38" w15:restartNumberingAfterBreak="0">
    <w:nsid w:val="0000004A"/>
    <w:multiLevelType w:val="hybridMultilevel"/>
    <w:tmpl w:val="11447B72"/>
    <w:lvl w:ilvl="0" w:tplc="5156C1A0">
      <w:start w:val="68"/>
      <w:numFmt w:val="decimal"/>
      <w:lvlText w:val="%1"/>
      <w:lvlJc w:val="left"/>
    </w:lvl>
    <w:lvl w:ilvl="1" w:tplc="BCE66C98">
      <w:start w:val="1"/>
      <w:numFmt w:val="bullet"/>
      <w:lvlText w:val=""/>
      <w:lvlJc w:val="left"/>
    </w:lvl>
    <w:lvl w:ilvl="2" w:tplc="619C1602">
      <w:start w:val="1"/>
      <w:numFmt w:val="bullet"/>
      <w:lvlText w:val=""/>
      <w:lvlJc w:val="left"/>
    </w:lvl>
    <w:lvl w:ilvl="3" w:tplc="BD6EA8A4">
      <w:start w:val="1"/>
      <w:numFmt w:val="bullet"/>
      <w:lvlText w:val=""/>
      <w:lvlJc w:val="left"/>
    </w:lvl>
    <w:lvl w:ilvl="4" w:tplc="0726AE7A">
      <w:start w:val="1"/>
      <w:numFmt w:val="bullet"/>
      <w:lvlText w:val=""/>
      <w:lvlJc w:val="left"/>
    </w:lvl>
    <w:lvl w:ilvl="5" w:tplc="E908580A">
      <w:start w:val="1"/>
      <w:numFmt w:val="bullet"/>
      <w:lvlText w:val=""/>
      <w:lvlJc w:val="left"/>
    </w:lvl>
    <w:lvl w:ilvl="6" w:tplc="F8241F2C">
      <w:start w:val="1"/>
      <w:numFmt w:val="bullet"/>
      <w:lvlText w:val=""/>
      <w:lvlJc w:val="left"/>
    </w:lvl>
    <w:lvl w:ilvl="7" w:tplc="286ADC78">
      <w:start w:val="1"/>
      <w:numFmt w:val="bullet"/>
      <w:lvlText w:val=""/>
      <w:lvlJc w:val="left"/>
    </w:lvl>
    <w:lvl w:ilvl="8" w:tplc="8C7C00DE">
      <w:start w:val="1"/>
      <w:numFmt w:val="bullet"/>
      <w:lvlText w:val=""/>
      <w:lvlJc w:val="left"/>
    </w:lvl>
  </w:abstractNum>
  <w:abstractNum w:abstractNumId="39" w15:restartNumberingAfterBreak="0">
    <w:nsid w:val="0000004B"/>
    <w:multiLevelType w:val="hybridMultilevel"/>
    <w:tmpl w:val="42963E5A"/>
    <w:lvl w:ilvl="0" w:tplc="BA5C0CA2">
      <w:start w:val="70"/>
      <w:numFmt w:val="decimal"/>
      <w:lvlText w:val="%1"/>
      <w:lvlJc w:val="left"/>
    </w:lvl>
    <w:lvl w:ilvl="1" w:tplc="076C137E">
      <w:start w:val="1"/>
      <w:numFmt w:val="bullet"/>
      <w:lvlText w:val=""/>
      <w:lvlJc w:val="left"/>
    </w:lvl>
    <w:lvl w:ilvl="2" w:tplc="40382A26">
      <w:start w:val="1"/>
      <w:numFmt w:val="bullet"/>
      <w:lvlText w:val=""/>
      <w:lvlJc w:val="left"/>
    </w:lvl>
    <w:lvl w:ilvl="3" w:tplc="578E473C">
      <w:start w:val="1"/>
      <w:numFmt w:val="bullet"/>
      <w:lvlText w:val=""/>
      <w:lvlJc w:val="left"/>
    </w:lvl>
    <w:lvl w:ilvl="4" w:tplc="17D6EB78">
      <w:start w:val="1"/>
      <w:numFmt w:val="bullet"/>
      <w:lvlText w:val=""/>
      <w:lvlJc w:val="left"/>
    </w:lvl>
    <w:lvl w:ilvl="5" w:tplc="E53CB05A">
      <w:start w:val="1"/>
      <w:numFmt w:val="bullet"/>
      <w:lvlText w:val=""/>
      <w:lvlJc w:val="left"/>
    </w:lvl>
    <w:lvl w:ilvl="6" w:tplc="FC9470CC">
      <w:start w:val="1"/>
      <w:numFmt w:val="bullet"/>
      <w:lvlText w:val=""/>
      <w:lvlJc w:val="left"/>
    </w:lvl>
    <w:lvl w:ilvl="7" w:tplc="B7721084">
      <w:start w:val="1"/>
      <w:numFmt w:val="bullet"/>
      <w:lvlText w:val=""/>
      <w:lvlJc w:val="left"/>
    </w:lvl>
    <w:lvl w:ilvl="8" w:tplc="06FC40EE">
      <w:start w:val="1"/>
      <w:numFmt w:val="bullet"/>
      <w:lvlText w:val=""/>
      <w:lvlJc w:val="left"/>
    </w:lvl>
  </w:abstractNum>
  <w:abstractNum w:abstractNumId="40" w15:restartNumberingAfterBreak="0">
    <w:nsid w:val="0000004D"/>
    <w:multiLevelType w:val="hybridMultilevel"/>
    <w:tmpl w:val="08F2B15E"/>
    <w:lvl w:ilvl="0" w:tplc="F7AE945A">
      <w:start w:val="75"/>
      <w:numFmt w:val="decimal"/>
      <w:lvlText w:val="%1"/>
      <w:lvlJc w:val="left"/>
    </w:lvl>
    <w:lvl w:ilvl="1" w:tplc="AE92BB0E">
      <w:start w:val="1"/>
      <w:numFmt w:val="bullet"/>
      <w:lvlText w:val=""/>
      <w:lvlJc w:val="left"/>
    </w:lvl>
    <w:lvl w:ilvl="2" w:tplc="8BA4A610">
      <w:start w:val="1"/>
      <w:numFmt w:val="bullet"/>
      <w:lvlText w:val=""/>
      <w:lvlJc w:val="left"/>
    </w:lvl>
    <w:lvl w:ilvl="3" w:tplc="5C909CF4">
      <w:start w:val="1"/>
      <w:numFmt w:val="bullet"/>
      <w:lvlText w:val=""/>
      <w:lvlJc w:val="left"/>
    </w:lvl>
    <w:lvl w:ilvl="4" w:tplc="EB8E2FA8">
      <w:start w:val="1"/>
      <w:numFmt w:val="bullet"/>
      <w:lvlText w:val=""/>
      <w:lvlJc w:val="left"/>
    </w:lvl>
    <w:lvl w:ilvl="5" w:tplc="BF60709E">
      <w:start w:val="1"/>
      <w:numFmt w:val="bullet"/>
      <w:lvlText w:val=""/>
      <w:lvlJc w:val="left"/>
    </w:lvl>
    <w:lvl w:ilvl="6" w:tplc="F5E867DC">
      <w:start w:val="1"/>
      <w:numFmt w:val="bullet"/>
      <w:lvlText w:val=""/>
      <w:lvlJc w:val="left"/>
    </w:lvl>
    <w:lvl w:ilvl="7" w:tplc="D548E2B2">
      <w:start w:val="1"/>
      <w:numFmt w:val="bullet"/>
      <w:lvlText w:val=""/>
      <w:lvlJc w:val="left"/>
    </w:lvl>
    <w:lvl w:ilvl="8" w:tplc="51163FB0">
      <w:start w:val="1"/>
      <w:numFmt w:val="bullet"/>
      <w:lvlText w:val=""/>
      <w:lvlJc w:val="left"/>
    </w:lvl>
  </w:abstractNum>
  <w:abstractNum w:abstractNumId="41" w15:restartNumberingAfterBreak="0">
    <w:nsid w:val="0000004E"/>
    <w:multiLevelType w:val="hybridMultilevel"/>
    <w:tmpl w:val="1A32234A"/>
    <w:lvl w:ilvl="0" w:tplc="5156B928">
      <w:start w:val="81"/>
      <w:numFmt w:val="decimal"/>
      <w:lvlText w:val="%1"/>
      <w:lvlJc w:val="left"/>
    </w:lvl>
    <w:lvl w:ilvl="1" w:tplc="AFF6EC10">
      <w:start w:val="1"/>
      <w:numFmt w:val="bullet"/>
      <w:lvlText w:val=""/>
      <w:lvlJc w:val="left"/>
    </w:lvl>
    <w:lvl w:ilvl="2" w:tplc="A594B0E0">
      <w:start w:val="1"/>
      <w:numFmt w:val="bullet"/>
      <w:lvlText w:val=""/>
      <w:lvlJc w:val="left"/>
    </w:lvl>
    <w:lvl w:ilvl="3" w:tplc="2E527A5C">
      <w:start w:val="1"/>
      <w:numFmt w:val="bullet"/>
      <w:lvlText w:val=""/>
      <w:lvlJc w:val="left"/>
    </w:lvl>
    <w:lvl w:ilvl="4" w:tplc="9340951C">
      <w:start w:val="1"/>
      <w:numFmt w:val="bullet"/>
      <w:lvlText w:val=""/>
      <w:lvlJc w:val="left"/>
    </w:lvl>
    <w:lvl w:ilvl="5" w:tplc="D6F4CACE">
      <w:start w:val="1"/>
      <w:numFmt w:val="bullet"/>
      <w:lvlText w:val=""/>
      <w:lvlJc w:val="left"/>
    </w:lvl>
    <w:lvl w:ilvl="6" w:tplc="F0EE7B6A">
      <w:start w:val="1"/>
      <w:numFmt w:val="bullet"/>
      <w:lvlText w:val=""/>
      <w:lvlJc w:val="left"/>
    </w:lvl>
    <w:lvl w:ilvl="7" w:tplc="F13409D4">
      <w:start w:val="1"/>
      <w:numFmt w:val="bullet"/>
      <w:lvlText w:val=""/>
      <w:lvlJc w:val="left"/>
    </w:lvl>
    <w:lvl w:ilvl="8" w:tplc="49F0ED06">
      <w:start w:val="1"/>
      <w:numFmt w:val="bullet"/>
      <w:lvlText w:val=""/>
      <w:lvlJc w:val="left"/>
    </w:lvl>
  </w:abstractNum>
  <w:abstractNum w:abstractNumId="42" w15:restartNumberingAfterBreak="0">
    <w:nsid w:val="00000050"/>
    <w:multiLevelType w:val="hybridMultilevel"/>
    <w:tmpl w:val="68EB2F62"/>
    <w:lvl w:ilvl="0" w:tplc="A268DA1A">
      <w:start w:val="82"/>
      <w:numFmt w:val="decimal"/>
      <w:lvlText w:val="%1"/>
      <w:lvlJc w:val="left"/>
    </w:lvl>
    <w:lvl w:ilvl="1" w:tplc="CA141E4A">
      <w:start w:val="1"/>
      <w:numFmt w:val="bullet"/>
      <w:lvlText w:val=""/>
      <w:lvlJc w:val="left"/>
    </w:lvl>
    <w:lvl w:ilvl="2" w:tplc="4CE8EA0A">
      <w:start w:val="1"/>
      <w:numFmt w:val="bullet"/>
      <w:lvlText w:val=""/>
      <w:lvlJc w:val="left"/>
    </w:lvl>
    <w:lvl w:ilvl="3" w:tplc="2B12C5CE">
      <w:start w:val="1"/>
      <w:numFmt w:val="bullet"/>
      <w:lvlText w:val=""/>
      <w:lvlJc w:val="left"/>
    </w:lvl>
    <w:lvl w:ilvl="4" w:tplc="29EEE428">
      <w:start w:val="1"/>
      <w:numFmt w:val="bullet"/>
      <w:lvlText w:val=""/>
      <w:lvlJc w:val="left"/>
    </w:lvl>
    <w:lvl w:ilvl="5" w:tplc="70DE52AC">
      <w:start w:val="1"/>
      <w:numFmt w:val="bullet"/>
      <w:lvlText w:val=""/>
      <w:lvlJc w:val="left"/>
    </w:lvl>
    <w:lvl w:ilvl="6" w:tplc="E2380D10">
      <w:start w:val="1"/>
      <w:numFmt w:val="bullet"/>
      <w:lvlText w:val=""/>
      <w:lvlJc w:val="left"/>
    </w:lvl>
    <w:lvl w:ilvl="7" w:tplc="7384FB80">
      <w:start w:val="1"/>
      <w:numFmt w:val="bullet"/>
      <w:lvlText w:val=""/>
      <w:lvlJc w:val="left"/>
    </w:lvl>
    <w:lvl w:ilvl="8" w:tplc="2676EA6A">
      <w:start w:val="1"/>
      <w:numFmt w:val="bullet"/>
      <w:lvlText w:val=""/>
      <w:lvlJc w:val="left"/>
    </w:lvl>
  </w:abstractNum>
  <w:abstractNum w:abstractNumId="43" w15:restartNumberingAfterBreak="0">
    <w:nsid w:val="06E35BA2"/>
    <w:multiLevelType w:val="hybridMultilevel"/>
    <w:tmpl w:val="4D52CB22"/>
    <w:lvl w:ilvl="0" w:tplc="A56A6A24">
      <w:numFmt w:val="bullet"/>
      <w:lvlText w:val="-"/>
      <w:lvlJc w:val="left"/>
      <w:rPr>
        <w:rFonts w:ascii="Calibri" w:eastAsia="Calibri" w:hAnsi="Calibri" w:cs="Calibri" w:hint="default"/>
        <w:lang w:val="cs-CZ" w:eastAsia="cs-CZ" w:bidi="cs-CZ"/>
      </w:rPr>
    </w:lvl>
    <w:lvl w:ilvl="1" w:tplc="FFFFFFFF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4" w15:restartNumberingAfterBreak="0">
    <w:nsid w:val="07FC095A"/>
    <w:multiLevelType w:val="hybridMultilevel"/>
    <w:tmpl w:val="FCD085BE"/>
    <w:lvl w:ilvl="0" w:tplc="A56A6A24">
      <w:numFmt w:val="bullet"/>
      <w:lvlText w:val="-"/>
      <w:lvlJc w:val="left"/>
      <w:rPr>
        <w:rFonts w:ascii="Calibri" w:eastAsia="Calibri" w:hAnsi="Calibri" w:cs="Calibri" w:hint="default"/>
      </w:rPr>
    </w:lvl>
    <w:lvl w:ilvl="1" w:tplc="FFFFFFFF" w:tentative="1">
      <w:start w:val="1"/>
      <w:numFmt w:val="bullet"/>
      <w:lvlText w:val="o"/>
      <w:lvlJc w:val="left"/>
      <w:pPr>
        <w:ind w:left="177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49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1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3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5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7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09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18" w:hanging="360"/>
      </w:pPr>
      <w:rPr>
        <w:rFonts w:ascii="Wingdings" w:hAnsi="Wingdings" w:hint="default"/>
      </w:rPr>
    </w:lvl>
  </w:abstractNum>
  <w:abstractNum w:abstractNumId="45" w15:restartNumberingAfterBreak="0">
    <w:nsid w:val="08961F59"/>
    <w:multiLevelType w:val="hybridMultilevel"/>
    <w:tmpl w:val="7F22A8C6"/>
    <w:lvl w:ilvl="0" w:tplc="040C0001">
      <w:start w:val="1"/>
      <w:numFmt w:val="bullet"/>
      <w:lvlText w:val=""/>
      <w:lvlJc w:val="left"/>
      <w:rPr>
        <w:rFonts w:ascii="Symbol" w:hAnsi="Symbol" w:hint="default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6" w15:restartNumberingAfterBreak="0">
    <w:nsid w:val="0D4C5EF2"/>
    <w:multiLevelType w:val="hybridMultilevel"/>
    <w:tmpl w:val="566E5454"/>
    <w:lvl w:ilvl="0" w:tplc="A56A6A24">
      <w:numFmt w:val="bullet"/>
      <w:lvlText w:val="-"/>
      <w:lvlJc w:val="left"/>
      <w:rPr>
        <w:rFonts w:ascii="Calibri" w:eastAsia="Calibri" w:hAnsi="Calibri" w:cs="Calibri" w:hint="default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126C5BE4"/>
    <w:multiLevelType w:val="hybridMultilevel"/>
    <w:tmpl w:val="E7D698C0"/>
    <w:lvl w:ilvl="0" w:tplc="A56A6A24">
      <w:numFmt w:val="bullet"/>
      <w:lvlText w:val="-"/>
      <w:lvlJc w:val="left"/>
      <w:rPr>
        <w:rFonts w:ascii="Calibri" w:eastAsia="Calibri" w:hAnsi="Calibri" w:cs="Calibri" w:hint="default"/>
        <w:lang w:val="cs-CZ" w:eastAsia="cs-CZ" w:bidi="cs-CZ"/>
      </w:rPr>
    </w:lvl>
    <w:lvl w:ilvl="1" w:tplc="FFFFFFFF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8" w15:restartNumberingAfterBreak="0">
    <w:nsid w:val="14122F95"/>
    <w:multiLevelType w:val="hybridMultilevel"/>
    <w:tmpl w:val="43A44FB0"/>
    <w:lvl w:ilvl="0" w:tplc="04050001">
      <w:start w:val="1"/>
      <w:numFmt w:val="bullet"/>
      <w:lvlText w:val=""/>
      <w:lvlJc w:val="left"/>
      <w:pPr>
        <w:ind w:left="912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632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35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7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9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1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3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5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72" w:hanging="360"/>
      </w:pPr>
      <w:rPr>
        <w:rFonts w:ascii="Wingdings" w:hAnsi="Wingdings" w:hint="default"/>
      </w:rPr>
    </w:lvl>
  </w:abstractNum>
  <w:abstractNum w:abstractNumId="49" w15:restartNumberingAfterBreak="0">
    <w:nsid w:val="1E3336E5"/>
    <w:multiLevelType w:val="hybridMultilevel"/>
    <w:tmpl w:val="59D0DA68"/>
    <w:lvl w:ilvl="0" w:tplc="A56A6A24">
      <w:numFmt w:val="bullet"/>
      <w:lvlText w:val="-"/>
      <w:lvlJc w:val="left"/>
      <w:rPr>
        <w:rFonts w:ascii="Calibri" w:eastAsia="Calibri" w:hAnsi="Calibri" w:cs="Calibri" w:hint="default"/>
      </w:rPr>
    </w:lvl>
    <w:lvl w:ilvl="1" w:tplc="FFFFFFFF" w:tentative="1">
      <w:start w:val="1"/>
      <w:numFmt w:val="bullet"/>
      <w:lvlText w:val="o"/>
      <w:lvlJc w:val="left"/>
      <w:pPr>
        <w:ind w:left="1792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12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32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52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72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92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12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32" w:hanging="360"/>
      </w:pPr>
      <w:rPr>
        <w:rFonts w:ascii="Wingdings" w:hAnsi="Wingdings" w:hint="default"/>
      </w:rPr>
    </w:lvl>
  </w:abstractNum>
  <w:abstractNum w:abstractNumId="50" w15:restartNumberingAfterBreak="0">
    <w:nsid w:val="216D7BC9"/>
    <w:multiLevelType w:val="hybridMultilevel"/>
    <w:tmpl w:val="42948A7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2860168A"/>
    <w:multiLevelType w:val="hybridMultilevel"/>
    <w:tmpl w:val="AB0C5F90"/>
    <w:lvl w:ilvl="0" w:tplc="A56A6A24">
      <w:numFmt w:val="bullet"/>
      <w:lvlText w:val="-"/>
      <w:lvlJc w:val="left"/>
      <w:rPr>
        <w:rFonts w:ascii="Calibri" w:eastAsia="Calibri" w:hAnsi="Calibri" w:cs="Calibri" w:hint="default"/>
      </w:rPr>
    </w:lvl>
    <w:lvl w:ilvl="1" w:tplc="FFFFFFFF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2" w15:restartNumberingAfterBreak="0">
    <w:nsid w:val="295679D7"/>
    <w:multiLevelType w:val="hybridMultilevel"/>
    <w:tmpl w:val="DD46578E"/>
    <w:lvl w:ilvl="0" w:tplc="A56A6A24">
      <w:numFmt w:val="bullet"/>
      <w:lvlText w:val="-"/>
      <w:lvlJc w:val="left"/>
      <w:rPr>
        <w:rFonts w:ascii="Calibri" w:eastAsia="Calibri" w:hAnsi="Calibri" w:cs="Calibri" w:hint="default"/>
      </w:rPr>
    </w:lvl>
    <w:lvl w:ilvl="1" w:tplc="FFFFFFFF" w:tentative="1">
      <w:start w:val="1"/>
      <w:numFmt w:val="bullet"/>
      <w:lvlText w:val="o"/>
      <w:lvlJc w:val="left"/>
      <w:pPr>
        <w:ind w:left="192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64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36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8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80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52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24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68" w:hanging="360"/>
      </w:pPr>
      <w:rPr>
        <w:rFonts w:ascii="Wingdings" w:hAnsi="Wingdings" w:hint="default"/>
      </w:rPr>
    </w:lvl>
  </w:abstractNum>
  <w:abstractNum w:abstractNumId="53" w15:restartNumberingAfterBreak="0">
    <w:nsid w:val="2B533ADC"/>
    <w:multiLevelType w:val="hybridMultilevel"/>
    <w:tmpl w:val="A080F95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3371247F"/>
    <w:multiLevelType w:val="hybridMultilevel"/>
    <w:tmpl w:val="CB68CA6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34124F40"/>
    <w:multiLevelType w:val="hybridMultilevel"/>
    <w:tmpl w:val="07D83C8C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6" w15:restartNumberingAfterBreak="0">
    <w:nsid w:val="34B54846"/>
    <w:multiLevelType w:val="hybridMultilevel"/>
    <w:tmpl w:val="A22CF76A"/>
    <w:lvl w:ilvl="0" w:tplc="545815E0">
      <w:start w:val="1"/>
      <w:numFmt w:val="decimal"/>
      <w:lvlText w:val="%1."/>
      <w:lvlJc w:val="left"/>
      <w:pPr>
        <w:ind w:left="362" w:hanging="360"/>
      </w:pPr>
    </w:lvl>
    <w:lvl w:ilvl="1" w:tplc="040C0019" w:tentative="1">
      <w:start w:val="1"/>
      <w:numFmt w:val="lowerLetter"/>
      <w:lvlText w:val="%2."/>
      <w:lvlJc w:val="left"/>
      <w:pPr>
        <w:ind w:left="1082" w:hanging="360"/>
      </w:pPr>
    </w:lvl>
    <w:lvl w:ilvl="2" w:tplc="040C001B" w:tentative="1">
      <w:start w:val="1"/>
      <w:numFmt w:val="lowerRoman"/>
      <w:lvlText w:val="%3."/>
      <w:lvlJc w:val="right"/>
      <w:pPr>
        <w:ind w:left="1802" w:hanging="180"/>
      </w:pPr>
    </w:lvl>
    <w:lvl w:ilvl="3" w:tplc="040C000F" w:tentative="1">
      <w:start w:val="1"/>
      <w:numFmt w:val="decimal"/>
      <w:lvlText w:val="%4."/>
      <w:lvlJc w:val="left"/>
      <w:pPr>
        <w:ind w:left="2522" w:hanging="360"/>
      </w:pPr>
    </w:lvl>
    <w:lvl w:ilvl="4" w:tplc="040C0019" w:tentative="1">
      <w:start w:val="1"/>
      <w:numFmt w:val="lowerLetter"/>
      <w:lvlText w:val="%5."/>
      <w:lvlJc w:val="left"/>
      <w:pPr>
        <w:ind w:left="3242" w:hanging="360"/>
      </w:pPr>
    </w:lvl>
    <w:lvl w:ilvl="5" w:tplc="040C001B" w:tentative="1">
      <w:start w:val="1"/>
      <w:numFmt w:val="lowerRoman"/>
      <w:lvlText w:val="%6."/>
      <w:lvlJc w:val="right"/>
      <w:pPr>
        <w:ind w:left="3962" w:hanging="180"/>
      </w:pPr>
    </w:lvl>
    <w:lvl w:ilvl="6" w:tplc="040C000F" w:tentative="1">
      <w:start w:val="1"/>
      <w:numFmt w:val="decimal"/>
      <w:lvlText w:val="%7."/>
      <w:lvlJc w:val="left"/>
      <w:pPr>
        <w:ind w:left="4682" w:hanging="360"/>
      </w:pPr>
    </w:lvl>
    <w:lvl w:ilvl="7" w:tplc="040C0019" w:tentative="1">
      <w:start w:val="1"/>
      <w:numFmt w:val="lowerLetter"/>
      <w:lvlText w:val="%8."/>
      <w:lvlJc w:val="left"/>
      <w:pPr>
        <w:ind w:left="5402" w:hanging="360"/>
      </w:pPr>
    </w:lvl>
    <w:lvl w:ilvl="8" w:tplc="040C001B" w:tentative="1">
      <w:start w:val="1"/>
      <w:numFmt w:val="lowerRoman"/>
      <w:lvlText w:val="%9."/>
      <w:lvlJc w:val="right"/>
      <w:pPr>
        <w:ind w:left="6122" w:hanging="180"/>
      </w:pPr>
    </w:lvl>
  </w:abstractNum>
  <w:abstractNum w:abstractNumId="57" w15:restartNumberingAfterBreak="0">
    <w:nsid w:val="417B5FB8"/>
    <w:multiLevelType w:val="hybridMultilevel"/>
    <w:tmpl w:val="C3540184"/>
    <w:lvl w:ilvl="0" w:tplc="A56A6A24">
      <w:numFmt w:val="bullet"/>
      <w:lvlText w:val="-"/>
      <w:lvlJc w:val="left"/>
      <w:rPr>
        <w:rFonts w:ascii="Calibri" w:eastAsia="Calibri" w:hAnsi="Calibri" w:cs="Calibri" w:hint="default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8" w15:restartNumberingAfterBreak="0">
    <w:nsid w:val="43AA00C4"/>
    <w:multiLevelType w:val="hybridMultilevel"/>
    <w:tmpl w:val="338E4FD8"/>
    <w:lvl w:ilvl="0" w:tplc="A56A6A24">
      <w:numFmt w:val="bullet"/>
      <w:lvlText w:val="-"/>
      <w:lvlJc w:val="left"/>
      <w:rPr>
        <w:rFonts w:ascii="Calibri" w:eastAsia="Calibri" w:hAnsi="Calibri" w:cs="Calibri" w:hint="default"/>
      </w:rPr>
    </w:lvl>
    <w:lvl w:ilvl="1" w:tplc="FFFFFFFF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9" w15:restartNumberingAfterBreak="0">
    <w:nsid w:val="44AE18CE"/>
    <w:multiLevelType w:val="hybridMultilevel"/>
    <w:tmpl w:val="BC6C27F0"/>
    <w:lvl w:ilvl="0" w:tplc="A56A6A24">
      <w:numFmt w:val="bullet"/>
      <w:lvlText w:val="-"/>
      <w:lvlJc w:val="left"/>
      <w:rPr>
        <w:rFonts w:ascii="Calibri" w:eastAsia="Calibri" w:hAnsi="Calibri" w:cs="Calibri" w:hint="default"/>
      </w:rPr>
    </w:lvl>
    <w:lvl w:ilvl="1" w:tplc="FFFFFFFF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0" w15:restartNumberingAfterBreak="0">
    <w:nsid w:val="4EA67D5C"/>
    <w:multiLevelType w:val="hybridMultilevel"/>
    <w:tmpl w:val="31FAD074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575B091F"/>
    <w:multiLevelType w:val="hybridMultilevel"/>
    <w:tmpl w:val="5B984C38"/>
    <w:lvl w:ilvl="0" w:tplc="A56A6A24">
      <w:numFmt w:val="bullet"/>
      <w:lvlText w:val="-"/>
      <w:lvlJc w:val="left"/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5B2A168C"/>
    <w:multiLevelType w:val="hybridMultilevel"/>
    <w:tmpl w:val="58B0C90E"/>
    <w:lvl w:ilvl="0" w:tplc="040C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  <w:lang w:val="cs-CZ" w:eastAsia="cs-CZ" w:bidi="cs-CZ"/>
      </w:rPr>
    </w:lvl>
    <w:lvl w:ilvl="1" w:tplc="FFFFFFFF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63" w15:restartNumberingAfterBreak="0">
    <w:nsid w:val="5BE11B18"/>
    <w:multiLevelType w:val="hybridMultilevel"/>
    <w:tmpl w:val="2FF89DE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5CAB59B1"/>
    <w:multiLevelType w:val="hybridMultilevel"/>
    <w:tmpl w:val="63A4DE94"/>
    <w:lvl w:ilvl="0" w:tplc="A56A6A24">
      <w:numFmt w:val="bullet"/>
      <w:lvlText w:val="-"/>
      <w:lvlJc w:val="left"/>
      <w:rPr>
        <w:rFonts w:ascii="Calibri" w:eastAsia="Calibri" w:hAnsi="Calibri" w:cs="Calibri" w:hint="default"/>
      </w:rPr>
    </w:lvl>
    <w:lvl w:ilvl="1" w:tplc="FFFFFFFF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3" w:tplc="FFFFFFFF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65" w15:restartNumberingAfterBreak="0">
    <w:nsid w:val="607B11CE"/>
    <w:multiLevelType w:val="hybridMultilevel"/>
    <w:tmpl w:val="936AB25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69064940"/>
    <w:multiLevelType w:val="hybridMultilevel"/>
    <w:tmpl w:val="C0C02C60"/>
    <w:lvl w:ilvl="0" w:tplc="FFFFFFFF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2007" w:hanging="360"/>
      </w:pPr>
      <w:rPr>
        <w:rFonts w:ascii="Symbol" w:hAnsi="Symbol" w:hint="default"/>
      </w:rPr>
    </w:lvl>
    <w:lvl w:ilvl="2" w:tplc="FFFFFFFF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7" w15:restartNumberingAfterBreak="0">
    <w:nsid w:val="6EFB5AF2"/>
    <w:multiLevelType w:val="hybridMultilevel"/>
    <w:tmpl w:val="9BDE0384"/>
    <w:lvl w:ilvl="0" w:tplc="04050001">
      <w:start w:val="1"/>
      <w:numFmt w:val="bullet"/>
      <w:lvlText w:val=""/>
      <w:lvlJc w:val="left"/>
      <w:rPr>
        <w:rFonts w:ascii="Symbol" w:hAnsi="Symbol" w:hint="default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68" w15:restartNumberingAfterBreak="0">
    <w:nsid w:val="7802353D"/>
    <w:multiLevelType w:val="multilevel"/>
    <w:tmpl w:val="499681F2"/>
    <w:lvl w:ilvl="0">
      <w:start w:val="36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428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1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64" w:hanging="1800"/>
      </w:pPr>
      <w:rPr>
        <w:rFonts w:hint="default"/>
      </w:rPr>
    </w:lvl>
  </w:abstractNum>
  <w:abstractNum w:abstractNumId="69" w15:restartNumberingAfterBreak="0">
    <w:nsid w:val="7DF6165C"/>
    <w:multiLevelType w:val="hybridMultilevel"/>
    <w:tmpl w:val="15409F9C"/>
    <w:lvl w:ilvl="0" w:tplc="A56A6A24">
      <w:numFmt w:val="bullet"/>
      <w:lvlText w:val="-"/>
      <w:lvlJc w:val="left"/>
      <w:rPr>
        <w:rFonts w:ascii="Calibri" w:eastAsia="Calibri" w:hAnsi="Calibri" w:cs="Calibri" w:hint="default"/>
      </w:rPr>
    </w:lvl>
    <w:lvl w:ilvl="1" w:tplc="FFFFFFFF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70" w15:restartNumberingAfterBreak="0">
    <w:nsid w:val="7EA551C2"/>
    <w:multiLevelType w:val="hybridMultilevel"/>
    <w:tmpl w:val="A4A24C56"/>
    <w:lvl w:ilvl="0" w:tplc="040C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  <w:num w:numId="22">
    <w:abstractNumId w:val="21"/>
  </w:num>
  <w:num w:numId="23">
    <w:abstractNumId w:val="22"/>
  </w:num>
  <w:num w:numId="24">
    <w:abstractNumId w:val="23"/>
  </w:num>
  <w:num w:numId="25">
    <w:abstractNumId w:val="24"/>
  </w:num>
  <w:num w:numId="26">
    <w:abstractNumId w:val="25"/>
  </w:num>
  <w:num w:numId="27">
    <w:abstractNumId w:val="26"/>
  </w:num>
  <w:num w:numId="28">
    <w:abstractNumId w:val="27"/>
  </w:num>
  <w:num w:numId="29">
    <w:abstractNumId w:val="28"/>
  </w:num>
  <w:num w:numId="30">
    <w:abstractNumId w:val="29"/>
  </w:num>
  <w:num w:numId="31">
    <w:abstractNumId w:val="30"/>
  </w:num>
  <w:num w:numId="32">
    <w:abstractNumId w:val="31"/>
  </w:num>
  <w:num w:numId="33">
    <w:abstractNumId w:val="32"/>
  </w:num>
  <w:num w:numId="34">
    <w:abstractNumId w:val="33"/>
  </w:num>
  <w:num w:numId="35">
    <w:abstractNumId w:val="34"/>
  </w:num>
  <w:num w:numId="36">
    <w:abstractNumId w:val="35"/>
  </w:num>
  <w:num w:numId="37">
    <w:abstractNumId w:val="36"/>
  </w:num>
  <w:num w:numId="38">
    <w:abstractNumId w:val="37"/>
  </w:num>
  <w:num w:numId="39">
    <w:abstractNumId w:val="38"/>
  </w:num>
  <w:num w:numId="40">
    <w:abstractNumId w:val="39"/>
  </w:num>
  <w:num w:numId="41">
    <w:abstractNumId w:val="40"/>
  </w:num>
  <w:num w:numId="42">
    <w:abstractNumId w:val="41"/>
  </w:num>
  <w:num w:numId="43">
    <w:abstractNumId w:val="42"/>
  </w:num>
  <w:num w:numId="44">
    <w:abstractNumId w:val="48"/>
  </w:num>
  <w:num w:numId="45">
    <w:abstractNumId w:val="68"/>
  </w:num>
  <w:num w:numId="46">
    <w:abstractNumId w:val="56"/>
  </w:num>
  <w:num w:numId="47">
    <w:abstractNumId w:val="45"/>
  </w:num>
  <w:num w:numId="48">
    <w:abstractNumId w:val="54"/>
  </w:num>
  <w:num w:numId="49">
    <w:abstractNumId w:val="50"/>
  </w:num>
  <w:num w:numId="50">
    <w:abstractNumId w:val="55"/>
  </w:num>
  <w:num w:numId="51">
    <w:abstractNumId w:val="70"/>
  </w:num>
  <w:num w:numId="52">
    <w:abstractNumId w:val="53"/>
  </w:num>
  <w:num w:numId="53">
    <w:abstractNumId w:val="65"/>
  </w:num>
  <w:num w:numId="54">
    <w:abstractNumId w:val="63"/>
  </w:num>
  <w:num w:numId="55">
    <w:abstractNumId w:val="62"/>
  </w:num>
  <w:num w:numId="56">
    <w:abstractNumId w:val="61"/>
  </w:num>
  <w:num w:numId="57">
    <w:abstractNumId w:val="60"/>
  </w:num>
  <w:num w:numId="58">
    <w:abstractNumId w:val="46"/>
  </w:num>
  <w:num w:numId="59">
    <w:abstractNumId w:val="57"/>
  </w:num>
  <w:num w:numId="60">
    <w:abstractNumId w:val="49"/>
  </w:num>
  <w:num w:numId="61">
    <w:abstractNumId w:val="52"/>
  </w:num>
  <w:num w:numId="62">
    <w:abstractNumId w:val="43"/>
  </w:num>
  <w:num w:numId="63">
    <w:abstractNumId w:val="47"/>
  </w:num>
  <w:num w:numId="64">
    <w:abstractNumId w:val="64"/>
  </w:num>
  <w:num w:numId="65">
    <w:abstractNumId w:val="44"/>
  </w:num>
  <w:num w:numId="66">
    <w:abstractNumId w:val="59"/>
  </w:num>
  <w:num w:numId="67">
    <w:abstractNumId w:val="51"/>
  </w:num>
  <w:num w:numId="68">
    <w:abstractNumId w:val="58"/>
  </w:num>
  <w:num w:numId="69">
    <w:abstractNumId w:val="66"/>
  </w:num>
  <w:num w:numId="70">
    <w:abstractNumId w:val="69"/>
  </w:num>
  <w:num w:numId="71">
    <w:abstractNumId w:val="67"/>
  </w:num>
  <w:numIdMacAtCleanup w:val="71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Кострицька Аліна Вікторівна">
    <w15:presenceInfo w15:providerId="AD" w15:userId="S-1-5-21-4182531547-4202804860-1340703514-1001"/>
  </w15:person>
  <w15:person w15:author="Daniel Jvirblis">
    <w15:presenceInfo w15:providerId="Windows Live" w15:userId="02e417ac0b485a29"/>
  </w15:person>
  <w15:person w15:author="HOPPE Birgit">
    <w15:presenceInfo w15:providerId="AD" w15:userId="S::HOPPE@uic.org::b9af7664-29f6-4dcf-b07f-ff7017974726"/>
  </w15:person>
  <w15:person w15:author="Winkler Karl (PV)">
    <w15:presenceInfo w15:providerId="AD" w15:userId="S-1-5-21-1957259466-772815418-410060929-134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33DC"/>
    <w:rsid w:val="003133DC"/>
    <w:rsid w:val="005207A7"/>
    <w:rsid w:val="00653258"/>
    <w:rsid w:val="00655B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B5D880A-C2EF-4FF6-8708-FE8877CDD0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 w:qFormat="1"/>
    <w:lsdException w:name="toc 5" w:semiHidden="1" w:uiPriority="39" w:unhideWhenUsed="1" w:qFormat="1"/>
    <w:lsdException w:name="toc 6" w:semiHidden="1" w:uiPriority="39" w:unhideWhenUsed="1" w:qFormat="1"/>
    <w:lsdException w:name="toc 7" w:semiHidden="1" w:uiPriority="39" w:unhideWhenUsed="1" w:qFormat="1"/>
    <w:lsdException w:name="toc 8" w:semiHidden="1" w:uiPriority="39" w:unhideWhenUsed="1" w:qFormat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55B4D"/>
    <w:pPr>
      <w:spacing w:after="0" w:line="240" w:lineRule="auto"/>
    </w:pPr>
    <w:rPr>
      <w:rFonts w:ascii="Calibri" w:eastAsia="Calibri" w:hAnsi="Calibri" w:cs="Arial"/>
      <w:sz w:val="20"/>
      <w:szCs w:val="20"/>
      <w:lang w:val="cs-CZ" w:eastAsia="cs-CZ"/>
    </w:rPr>
  </w:style>
  <w:style w:type="paragraph" w:styleId="1">
    <w:name w:val="heading 1"/>
    <w:basedOn w:val="a"/>
    <w:link w:val="10"/>
    <w:uiPriority w:val="1"/>
    <w:qFormat/>
    <w:rsid w:val="00655B4D"/>
    <w:pPr>
      <w:widowControl w:val="0"/>
      <w:autoSpaceDE w:val="0"/>
      <w:autoSpaceDN w:val="0"/>
      <w:spacing w:before="218"/>
      <w:ind w:left="788"/>
      <w:outlineLvl w:val="0"/>
    </w:pPr>
    <w:rPr>
      <w:rFonts w:ascii="Arial" w:eastAsia="Arial" w:hAnsi="Arial"/>
      <w:b/>
      <w:bCs/>
      <w:sz w:val="28"/>
      <w:szCs w:val="28"/>
      <w:lang w:bidi="cs-CZ"/>
    </w:rPr>
  </w:style>
  <w:style w:type="paragraph" w:styleId="2">
    <w:name w:val="heading 2"/>
    <w:basedOn w:val="a"/>
    <w:link w:val="20"/>
    <w:uiPriority w:val="1"/>
    <w:qFormat/>
    <w:rsid w:val="00655B4D"/>
    <w:pPr>
      <w:widowControl w:val="0"/>
      <w:autoSpaceDE w:val="0"/>
      <w:autoSpaceDN w:val="0"/>
      <w:ind w:left="2444" w:right="2445"/>
      <w:jc w:val="center"/>
      <w:outlineLvl w:val="1"/>
    </w:pPr>
    <w:rPr>
      <w:rFonts w:ascii="Arial" w:eastAsia="Arial" w:hAnsi="Arial"/>
      <w:b/>
      <w:bCs/>
      <w:sz w:val="24"/>
      <w:szCs w:val="24"/>
      <w:lang w:bidi="cs-CZ"/>
    </w:rPr>
  </w:style>
  <w:style w:type="paragraph" w:styleId="3">
    <w:name w:val="heading 3"/>
    <w:basedOn w:val="a"/>
    <w:link w:val="30"/>
    <w:uiPriority w:val="1"/>
    <w:qFormat/>
    <w:rsid w:val="00655B4D"/>
    <w:pPr>
      <w:widowControl w:val="0"/>
      <w:autoSpaceDE w:val="0"/>
      <w:autoSpaceDN w:val="0"/>
      <w:ind w:left="1059" w:hanging="566"/>
      <w:outlineLvl w:val="2"/>
    </w:pPr>
    <w:rPr>
      <w:rFonts w:ascii="Arial" w:eastAsia="Arial" w:hAnsi="Arial"/>
      <w:b/>
      <w:bCs/>
      <w:sz w:val="22"/>
      <w:szCs w:val="22"/>
      <w:lang w:bidi="cs-CZ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655B4D"/>
    <w:rPr>
      <w:rFonts w:ascii="Arial" w:eastAsia="Arial" w:hAnsi="Arial" w:cs="Arial"/>
      <w:b/>
      <w:bCs/>
      <w:sz w:val="28"/>
      <w:szCs w:val="28"/>
      <w:lang w:val="cs-CZ" w:eastAsia="cs-CZ" w:bidi="cs-CZ"/>
    </w:rPr>
  </w:style>
  <w:style w:type="character" w:customStyle="1" w:styleId="20">
    <w:name w:val="Заголовок 2 Знак"/>
    <w:basedOn w:val="a0"/>
    <w:link w:val="2"/>
    <w:uiPriority w:val="1"/>
    <w:rsid w:val="00655B4D"/>
    <w:rPr>
      <w:rFonts w:ascii="Arial" w:eastAsia="Arial" w:hAnsi="Arial" w:cs="Arial"/>
      <w:b/>
      <w:bCs/>
      <w:sz w:val="24"/>
      <w:szCs w:val="24"/>
      <w:lang w:val="cs-CZ" w:eastAsia="cs-CZ" w:bidi="cs-CZ"/>
    </w:rPr>
  </w:style>
  <w:style w:type="character" w:customStyle="1" w:styleId="30">
    <w:name w:val="Заголовок 3 Знак"/>
    <w:basedOn w:val="a0"/>
    <w:link w:val="3"/>
    <w:uiPriority w:val="1"/>
    <w:rsid w:val="00655B4D"/>
    <w:rPr>
      <w:rFonts w:ascii="Arial" w:eastAsia="Arial" w:hAnsi="Arial" w:cs="Arial"/>
      <w:b/>
      <w:bCs/>
      <w:lang w:val="cs-CZ" w:eastAsia="cs-CZ" w:bidi="cs-CZ"/>
    </w:rPr>
  </w:style>
  <w:style w:type="table" w:customStyle="1" w:styleId="TableNormal">
    <w:name w:val="Table Normal"/>
    <w:uiPriority w:val="2"/>
    <w:semiHidden/>
    <w:unhideWhenUsed/>
    <w:qFormat/>
    <w:rsid w:val="00655B4D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655B4D"/>
    <w:pPr>
      <w:widowControl w:val="0"/>
      <w:autoSpaceDE w:val="0"/>
      <w:autoSpaceDN w:val="0"/>
    </w:pPr>
    <w:rPr>
      <w:rFonts w:ascii="Arial" w:eastAsia="Arial" w:hAnsi="Arial"/>
      <w:sz w:val="22"/>
      <w:szCs w:val="22"/>
      <w:lang w:bidi="cs-CZ"/>
    </w:rPr>
  </w:style>
  <w:style w:type="paragraph" w:styleId="a3">
    <w:name w:val="header"/>
    <w:basedOn w:val="a"/>
    <w:link w:val="a4"/>
    <w:uiPriority w:val="99"/>
    <w:unhideWhenUsed/>
    <w:rsid w:val="00655B4D"/>
    <w:pPr>
      <w:tabs>
        <w:tab w:val="center" w:pos="4536"/>
        <w:tab w:val="right" w:pos="9072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55B4D"/>
    <w:rPr>
      <w:rFonts w:ascii="Calibri" w:eastAsia="Calibri" w:hAnsi="Calibri" w:cs="Arial"/>
      <w:sz w:val="20"/>
      <w:szCs w:val="20"/>
      <w:lang w:val="cs-CZ" w:eastAsia="cs-CZ"/>
    </w:rPr>
  </w:style>
  <w:style w:type="paragraph" w:styleId="a5">
    <w:name w:val="footer"/>
    <w:basedOn w:val="a"/>
    <w:link w:val="a6"/>
    <w:uiPriority w:val="99"/>
    <w:unhideWhenUsed/>
    <w:rsid w:val="00655B4D"/>
    <w:pPr>
      <w:tabs>
        <w:tab w:val="center" w:pos="4536"/>
        <w:tab w:val="right" w:pos="9072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55B4D"/>
    <w:rPr>
      <w:rFonts w:ascii="Calibri" w:eastAsia="Calibri" w:hAnsi="Calibri" w:cs="Arial"/>
      <w:sz w:val="20"/>
      <w:szCs w:val="20"/>
      <w:lang w:val="cs-CZ" w:eastAsia="cs-CZ"/>
    </w:rPr>
  </w:style>
  <w:style w:type="character" w:styleId="a7">
    <w:name w:val="Emphasis"/>
    <w:uiPriority w:val="20"/>
    <w:qFormat/>
    <w:rsid w:val="00655B4D"/>
    <w:rPr>
      <w:b/>
      <w:bCs/>
      <w:i w:val="0"/>
      <w:iCs w:val="0"/>
    </w:rPr>
  </w:style>
  <w:style w:type="character" w:customStyle="1" w:styleId="st1">
    <w:name w:val="st1"/>
    <w:rsid w:val="00655B4D"/>
  </w:style>
  <w:style w:type="character" w:styleId="a8">
    <w:name w:val="annotation reference"/>
    <w:uiPriority w:val="99"/>
    <w:semiHidden/>
    <w:unhideWhenUsed/>
    <w:rsid w:val="00655B4D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655B4D"/>
  </w:style>
  <w:style w:type="character" w:customStyle="1" w:styleId="aa">
    <w:name w:val="Текст примечания Знак"/>
    <w:basedOn w:val="a0"/>
    <w:link w:val="a9"/>
    <w:uiPriority w:val="99"/>
    <w:semiHidden/>
    <w:rsid w:val="00655B4D"/>
    <w:rPr>
      <w:rFonts w:ascii="Calibri" w:eastAsia="Calibri" w:hAnsi="Calibri" w:cs="Arial"/>
      <w:sz w:val="20"/>
      <w:szCs w:val="20"/>
      <w:lang w:val="cs-CZ" w:eastAsia="cs-CZ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655B4D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655B4D"/>
    <w:rPr>
      <w:rFonts w:ascii="Calibri" w:eastAsia="Calibri" w:hAnsi="Calibri" w:cs="Arial"/>
      <w:b/>
      <w:bCs/>
      <w:sz w:val="20"/>
      <w:szCs w:val="20"/>
      <w:lang w:val="cs-CZ" w:eastAsia="cs-CZ"/>
    </w:rPr>
  </w:style>
  <w:style w:type="paragraph" w:styleId="ad">
    <w:name w:val="Revision"/>
    <w:hidden/>
    <w:uiPriority w:val="99"/>
    <w:semiHidden/>
    <w:rsid w:val="00655B4D"/>
    <w:pPr>
      <w:spacing w:after="0" w:line="240" w:lineRule="auto"/>
    </w:pPr>
    <w:rPr>
      <w:rFonts w:ascii="Calibri" w:eastAsia="Calibri" w:hAnsi="Calibri" w:cs="Arial"/>
      <w:sz w:val="20"/>
      <w:szCs w:val="20"/>
      <w:lang w:val="cs-CZ" w:eastAsia="cs-CZ"/>
    </w:rPr>
  </w:style>
  <w:style w:type="paragraph" w:styleId="ae">
    <w:name w:val="Body Text"/>
    <w:basedOn w:val="a"/>
    <w:link w:val="af"/>
    <w:uiPriority w:val="1"/>
    <w:qFormat/>
    <w:rsid w:val="00655B4D"/>
    <w:pPr>
      <w:widowControl w:val="0"/>
      <w:autoSpaceDE w:val="0"/>
      <w:autoSpaceDN w:val="0"/>
    </w:pPr>
    <w:rPr>
      <w:rFonts w:ascii="Arial" w:eastAsia="Arial" w:hAnsi="Arial"/>
      <w:sz w:val="22"/>
      <w:szCs w:val="22"/>
      <w:lang w:bidi="cs-CZ"/>
    </w:rPr>
  </w:style>
  <w:style w:type="character" w:customStyle="1" w:styleId="af">
    <w:name w:val="Основной текст Знак"/>
    <w:basedOn w:val="a0"/>
    <w:link w:val="ae"/>
    <w:uiPriority w:val="1"/>
    <w:rsid w:val="00655B4D"/>
    <w:rPr>
      <w:rFonts w:ascii="Arial" w:eastAsia="Arial" w:hAnsi="Arial" w:cs="Arial"/>
      <w:lang w:val="cs-CZ" w:eastAsia="cs-CZ" w:bidi="cs-CZ"/>
    </w:rPr>
  </w:style>
  <w:style w:type="character" w:styleId="af0">
    <w:name w:val="Hyperlink"/>
    <w:uiPriority w:val="99"/>
    <w:unhideWhenUsed/>
    <w:rsid w:val="00655B4D"/>
    <w:rPr>
      <w:color w:val="0000FF"/>
      <w:u w:val="single"/>
    </w:rPr>
  </w:style>
  <w:style w:type="paragraph" w:styleId="af1">
    <w:name w:val="List Paragraph"/>
    <w:basedOn w:val="a"/>
    <w:uiPriority w:val="1"/>
    <w:qFormat/>
    <w:rsid w:val="00655B4D"/>
    <w:pPr>
      <w:widowControl w:val="0"/>
      <w:autoSpaceDE w:val="0"/>
      <w:autoSpaceDN w:val="0"/>
      <w:ind w:left="1059" w:hanging="566"/>
    </w:pPr>
    <w:rPr>
      <w:rFonts w:ascii="Arial" w:eastAsia="Arial" w:hAnsi="Arial"/>
      <w:sz w:val="22"/>
      <w:szCs w:val="22"/>
      <w:lang w:bidi="cs-CZ"/>
    </w:rPr>
  </w:style>
  <w:style w:type="paragraph" w:styleId="11">
    <w:name w:val="toc 1"/>
    <w:basedOn w:val="a"/>
    <w:uiPriority w:val="39"/>
    <w:qFormat/>
    <w:rsid w:val="00655B4D"/>
    <w:pPr>
      <w:widowControl w:val="0"/>
      <w:autoSpaceDE w:val="0"/>
      <w:autoSpaceDN w:val="0"/>
      <w:spacing w:before="1"/>
      <w:ind w:right="258"/>
      <w:jc w:val="center"/>
    </w:pPr>
    <w:rPr>
      <w:rFonts w:ascii="Arial" w:eastAsia="Arial" w:hAnsi="Arial"/>
      <w:sz w:val="22"/>
      <w:szCs w:val="22"/>
      <w:lang w:bidi="cs-CZ"/>
    </w:rPr>
  </w:style>
  <w:style w:type="paragraph" w:styleId="21">
    <w:name w:val="toc 2"/>
    <w:basedOn w:val="a"/>
    <w:uiPriority w:val="39"/>
    <w:qFormat/>
    <w:rsid w:val="00655B4D"/>
    <w:pPr>
      <w:widowControl w:val="0"/>
      <w:autoSpaceDE w:val="0"/>
      <w:autoSpaceDN w:val="0"/>
      <w:spacing w:before="251"/>
      <w:ind w:left="493"/>
    </w:pPr>
    <w:rPr>
      <w:rFonts w:ascii="Arial" w:eastAsia="Arial" w:hAnsi="Arial"/>
      <w:b/>
      <w:bCs/>
      <w:sz w:val="22"/>
      <w:szCs w:val="22"/>
      <w:lang w:bidi="cs-CZ"/>
    </w:rPr>
  </w:style>
  <w:style w:type="paragraph" w:styleId="31">
    <w:name w:val="toc 3"/>
    <w:basedOn w:val="a"/>
    <w:uiPriority w:val="39"/>
    <w:qFormat/>
    <w:rsid w:val="00655B4D"/>
    <w:pPr>
      <w:widowControl w:val="0"/>
      <w:autoSpaceDE w:val="0"/>
      <w:autoSpaceDN w:val="0"/>
      <w:spacing w:before="243"/>
      <w:ind w:left="2194" w:hanging="1702"/>
    </w:pPr>
    <w:rPr>
      <w:rFonts w:ascii="Arial" w:eastAsia="Arial" w:hAnsi="Arial"/>
      <w:sz w:val="22"/>
      <w:szCs w:val="22"/>
      <w:lang w:bidi="cs-CZ"/>
    </w:rPr>
  </w:style>
  <w:style w:type="paragraph" w:styleId="4">
    <w:name w:val="toc 4"/>
    <w:basedOn w:val="a"/>
    <w:uiPriority w:val="39"/>
    <w:qFormat/>
    <w:rsid w:val="00655B4D"/>
    <w:pPr>
      <w:widowControl w:val="0"/>
      <w:autoSpaceDE w:val="0"/>
      <w:autoSpaceDN w:val="0"/>
      <w:spacing w:before="252"/>
      <w:ind w:left="493"/>
    </w:pPr>
    <w:rPr>
      <w:rFonts w:ascii="Arial" w:eastAsia="Arial" w:hAnsi="Arial"/>
      <w:b/>
      <w:bCs/>
      <w:i/>
      <w:sz w:val="22"/>
      <w:szCs w:val="22"/>
      <w:lang w:bidi="cs-CZ"/>
    </w:rPr>
  </w:style>
  <w:style w:type="paragraph" w:styleId="5">
    <w:name w:val="toc 5"/>
    <w:basedOn w:val="a"/>
    <w:uiPriority w:val="39"/>
    <w:qFormat/>
    <w:rsid w:val="00655B4D"/>
    <w:pPr>
      <w:widowControl w:val="0"/>
      <w:autoSpaceDE w:val="0"/>
      <w:autoSpaceDN w:val="0"/>
      <w:spacing w:line="252" w:lineRule="exact"/>
      <w:ind w:left="1083" w:right="500" w:hanging="307"/>
    </w:pPr>
    <w:rPr>
      <w:rFonts w:ascii="Arial" w:eastAsia="Arial" w:hAnsi="Arial"/>
      <w:sz w:val="22"/>
      <w:szCs w:val="22"/>
      <w:lang w:bidi="cs-CZ"/>
    </w:rPr>
  </w:style>
  <w:style w:type="paragraph" w:styleId="6">
    <w:name w:val="toc 6"/>
    <w:basedOn w:val="a"/>
    <w:uiPriority w:val="39"/>
    <w:qFormat/>
    <w:rsid w:val="00655B4D"/>
    <w:pPr>
      <w:widowControl w:val="0"/>
      <w:autoSpaceDE w:val="0"/>
      <w:autoSpaceDN w:val="0"/>
      <w:ind w:left="1035" w:hanging="184"/>
    </w:pPr>
    <w:rPr>
      <w:rFonts w:ascii="Arial" w:eastAsia="Arial" w:hAnsi="Arial"/>
      <w:sz w:val="22"/>
      <w:szCs w:val="22"/>
      <w:lang w:bidi="cs-CZ"/>
    </w:rPr>
  </w:style>
  <w:style w:type="paragraph" w:styleId="7">
    <w:name w:val="toc 7"/>
    <w:basedOn w:val="a"/>
    <w:uiPriority w:val="39"/>
    <w:qFormat/>
    <w:rsid w:val="00655B4D"/>
    <w:pPr>
      <w:widowControl w:val="0"/>
      <w:autoSpaceDE w:val="0"/>
      <w:autoSpaceDN w:val="0"/>
      <w:spacing w:before="447"/>
      <w:ind w:left="846"/>
    </w:pPr>
    <w:rPr>
      <w:rFonts w:ascii="Arial" w:eastAsia="Arial" w:hAnsi="Arial"/>
      <w:b/>
      <w:bCs/>
      <w:i/>
      <w:sz w:val="22"/>
      <w:szCs w:val="22"/>
      <w:lang w:bidi="cs-CZ"/>
    </w:rPr>
  </w:style>
  <w:style w:type="paragraph" w:styleId="8">
    <w:name w:val="toc 8"/>
    <w:basedOn w:val="a"/>
    <w:uiPriority w:val="39"/>
    <w:qFormat/>
    <w:rsid w:val="00655B4D"/>
    <w:pPr>
      <w:widowControl w:val="0"/>
      <w:autoSpaceDE w:val="0"/>
      <w:autoSpaceDN w:val="0"/>
      <w:spacing w:line="252" w:lineRule="exact"/>
      <w:ind w:left="1104" w:right="356" w:hanging="184"/>
    </w:pPr>
    <w:rPr>
      <w:rFonts w:ascii="Arial" w:eastAsia="Arial" w:hAnsi="Arial"/>
      <w:sz w:val="22"/>
      <w:szCs w:val="22"/>
      <w:lang w:bidi="cs-CZ"/>
    </w:rPr>
  </w:style>
  <w:style w:type="paragraph" w:styleId="9">
    <w:name w:val="toc 9"/>
    <w:basedOn w:val="a"/>
    <w:uiPriority w:val="39"/>
    <w:qFormat/>
    <w:rsid w:val="00655B4D"/>
    <w:pPr>
      <w:widowControl w:val="0"/>
      <w:autoSpaceDE w:val="0"/>
      <w:autoSpaceDN w:val="0"/>
      <w:spacing w:before="2" w:line="252" w:lineRule="exact"/>
      <w:ind w:left="1033"/>
    </w:pPr>
    <w:rPr>
      <w:rFonts w:ascii="Arial" w:eastAsia="Arial" w:hAnsi="Arial"/>
      <w:sz w:val="22"/>
      <w:szCs w:val="22"/>
      <w:lang w:bidi="cs-CZ"/>
    </w:rPr>
  </w:style>
  <w:style w:type="paragraph" w:styleId="af2">
    <w:name w:val="Balloon Text"/>
    <w:basedOn w:val="a"/>
    <w:link w:val="af3"/>
    <w:uiPriority w:val="99"/>
    <w:semiHidden/>
    <w:unhideWhenUsed/>
    <w:rsid w:val="00655B4D"/>
    <w:pPr>
      <w:widowControl w:val="0"/>
      <w:autoSpaceDE w:val="0"/>
      <w:autoSpaceDN w:val="0"/>
    </w:pPr>
    <w:rPr>
      <w:rFonts w:ascii="Tahoma" w:eastAsia="Arial" w:hAnsi="Tahoma" w:cs="Tahoma"/>
      <w:sz w:val="16"/>
      <w:szCs w:val="16"/>
      <w:lang w:bidi="cs-CZ"/>
    </w:rPr>
  </w:style>
  <w:style w:type="character" w:customStyle="1" w:styleId="af3">
    <w:name w:val="Текст выноски Знак"/>
    <w:basedOn w:val="a0"/>
    <w:link w:val="af2"/>
    <w:uiPriority w:val="99"/>
    <w:semiHidden/>
    <w:rsid w:val="00655B4D"/>
    <w:rPr>
      <w:rFonts w:ascii="Tahoma" w:eastAsia="Arial" w:hAnsi="Tahoma" w:cs="Tahoma"/>
      <w:sz w:val="16"/>
      <w:szCs w:val="16"/>
      <w:lang w:val="cs-CZ" w:eastAsia="cs-CZ" w:bidi="cs-CZ"/>
    </w:rPr>
  </w:style>
  <w:style w:type="paragraph" w:styleId="af4">
    <w:name w:val="TOC Heading"/>
    <w:basedOn w:val="1"/>
    <w:next w:val="a"/>
    <w:uiPriority w:val="39"/>
    <w:semiHidden/>
    <w:unhideWhenUsed/>
    <w:qFormat/>
    <w:rsid w:val="00655B4D"/>
    <w:pPr>
      <w:keepNext/>
      <w:keepLines/>
      <w:widowControl/>
      <w:autoSpaceDE/>
      <w:autoSpaceDN/>
      <w:spacing w:before="480" w:line="276" w:lineRule="auto"/>
      <w:ind w:left="0"/>
      <w:outlineLvl w:val="9"/>
    </w:pPr>
    <w:rPr>
      <w:rFonts w:ascii="Cambria" w:eastAsia="Times New Roman" w:hAnsi="Cambria" w:cs="Times New Roman"/>
      <w:color w:val="365F91"/>
      <w:lang w:bidi="ar-SA"/>
    </w:rPr>
  </w:style>
  <w:style w:type="character" w:customStyle="1" w:styleId="Mentionnonrsolue1">
    <w:name w:val="Mention non résolue1"/>
    <w:uiPriority w:val="99"/>
    <w:semiHidden/>
    <w:unhideWhenUsed/>
    <w:rsid w:val="00655B4D"/>
    <w:rPr>
      <w:color w:val="605E5C"/>
      <w:shd w:val="clear" w:color="auto" w:fill="E1DFDD"/>
    </w:rPr>
  </w:style>
  <w:style w:type="paragraph" w:styleId="af5">
    <w:name w:val="footnote text"/>
    <w:basedOn w:val="a"/>
    <w:link w:val="af6"/>
    <w:uiPriority w:val="99"/>
    <w:semiHidden/>
    <w:unhideWhenUsed/>
    <w:rsid w:val="00655B4D"/>
  </w:style>
  <w:style w:type="character" w:customStyle="1" w:styleId="af6">
    <w:name w:val="Текст сноски Знак"/>
    <w:basedOn w:val="a0"/>
    <w:link w:val="af5"/>
    <w:uiPriority w:val="99"/>
    <w:semiHidden/>
    <w:rsid w:val="00655B4D"/>
    <w:rPr>
      <w:rFonts w:ascii="Calibri" w:eastAsia="Calibri" w:hAnsi="Calibri" w:cs="Arial"/>
      <w:sz w:val="20"/>
      <w:szCs w:val="20"/>
      <w:lang w:val="cs-CZ" w:eastAsia="cs-CZ"/>
    </w:rPr>
  </w:style>
  <w:style w:type="character" w:styleId="af7">
    <w:name w:val="footnote reference"/>
    <w:uiPriority w:val="99"/>
    <w:semiHidden/>
    <w:unhideWhenUsed/>
    <w:rsid w:val="00655B4D"/>
    <w:rPr>
      <w:vertAlign w:val="superscript"/>
    </w:rPr>
  </w:style>
  <w:style w:type="table" w:styleId="af8">
    <w:name w:val="Table Grid"/>
    <w:basedOn w:val="a1"/>
    <w:uiPriority w:val="59"/>
    <w:rsid w:val="00655B4D"/>
    <w:pPr>
      <w:spacing w:after="0" w:line="240" w:lineRule="auto"/>
    </w:pPr>
    <w:rPr>
      <w:rFonts w:ascii="Calibri" w:eastAsia="Calibri" w:hAnsi="Calibri" w:cs="Arial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microsoft.com/office/2011/relationships/people" Target="people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39</Pages>
  <Words>11453</Words>
  <Characters>65283</Characters>
  <Application>Microsoft Office Word</Application>
  <DocSecurity>0</DocSecurity>
  <Lines>544</Lines>
  <Paragraphs>153</Paragraphs>
  <ScaleCrop>false</ScaleCrop>
  <Company/>
  <LinksUpToDate>false</LinksUpToDate>
  <CharactersWithSpaces>76583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Кострицька Аліна Вікторівна</dc:creator>
  <cp:keywords/>
  <dc:description/>
  <cp:lastModifiedBy>Кострицька Аліна Вікторівна</cp:lastModifiedBy>
  <cp:revision>2</cp:revision>
  <dcterms:created xsi:type="dcterms:W3CDTF">2021-12-03T09:15:00Z</dcterms:created>
  <dcterms:modified xsi:type="dcterms:W3CDTF">2021-12-03T09:15:00Z</dcterms:modified>
</cp:coreProperties>
</file>