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DFE" w:rsidRPr="00D64DFE" w:rsidRDefault="00D64DFE" w:rsidP="00D64DFE">
      <w:pPr>
        <w:jc w:val="center"/>
        <w:rPr>
          <w:b/>
          <w:caps/>
        </w:rPr>
      </w:pPr>
      <w:r w:rsidRPr="00D64DFE">
        <w:rPr>
          <w:b/>
          <w:caps/>
        </w:rPr>
        <w:t xml:space="preserve">Зміни до конкурсної документації </w:t>
      </w:r>
    </w:p>
    <w:p w:rsidR="00D64DFE" w:rsidRDefault="00D64DFE" w:rsidP="00D64DFE">
      <w:pPr>
        <w:jc w:val="center"/>
      </w:pPr>
    </w:p>
    <w:p w:rsidR="00D64DFE" w:rsidRDefault="00D64DFE" w:rsidP="00D64DFE">
      <w:pPr>
        <w:jc w:val="center"/>
      </w:pPr>
      <w:r w:rsidRPr="00361080">
        <w:t>ВІДКРИТОГО</w:t>
      </w:r>
      <w:r w:rsidRPr="004B3FAA">
        <w:t xml:space="preserve"> </w:t>
      </w:r>
      <w:r w:rsidRPr="003D040F">
        <w:t xml:space="preserve">КОНКУРСУ </w:t>
      </w:r>
    </w:p>
    <w:p w:rsidR="00D64DFE" w:rsidRPr="00605A3D" w:rsidRDefault="00D64DFE" w:rsidP="00D64D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</w:rPr>
      </w:pPr>
      <w:r w:rsidRPr="007201E1">
        <w:rPr>
          <w:color w:val="000000"/>
        </w:rPr>
        <w:t xml:space="preserve">на </w:t>
      </w:r>
      <w:r>
        <w:rPr>
          <w:color w:val="000000"/>
        </w:rPr>
        <w:t xml:space="preserve">обрання страховика, </w:t>
      </w:r>
      <w:r w:rsidRPr="00605A3D">
        <w:rPr>
          <w:color w:val="000000"/>
        </w:rPr>
        <w:t xml:space="preserve">що надаватиме послуги обов’язкового особистого страхування пасажирів від нещасних випадків на залізничному транспорті </w:t>
      </w:r>
    </w:p>
    <w:p w:rsidR="00B77A1B" w:rsidRDefault="00B77A1B"/>
    <w:p w:rsidR="00D64DFE" w:rsidRDefault="00D64DFE"/>
    <w:tbl>
      <w:tblPr>
        <w:tblpPr w:leftFromText="180" w:rightFromText="180" w:vertAnchor="text" w:tblpXSpec="right" w:tblpY="1"/>
        <w:tblOverlap w:val="never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"/>
        <w:gridCol w:w="3104"/>
        <w:gridCol w:w="15"/>
        <w:gridCol w:w="7483"/>
        <w:gridCol w:w="15"/>
      </w:tblGrid>
      <w:tr w:rsidR="00D64DFE" w:rsidRPr="00D64DFE" w:rsidTr="00D64DFE">
        <w:trPr>
          <w:gridAfter w:val="1"/>
          <w:wAfter w:w="15" w:type="dxa"/>
          <w:trHeight w:val="143"/>
        </w:trPr>
        <w:tc>
          <w:tcPr>
            <w:tcW w:w="3119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D64DFE" w:rsidRPr="00D64DFE" w:rsidRDefault="00D64DFE" w:rsidP="00D64DFE">
            <w:pPr>
              <w:spacing w:before="60" w:after="60"/>
              <w:ind w:left="68"/>
              <w:rPr>
                <w:bCs/>
              </w:rPr>
            </w:pPr>
            <w:r w:rsidRPr="00D64DFE">
              <w:rPr>
                <w:bCs/>
              </w:rPr>
              <w:t>1.2.2. Місцезнаходження:</w:t>
            </w:r>
          </w:p>
        </w:tc>
        <w:tc>
          <w:tcPr>
            <w:tcW w:w="7498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D64DFE" w:rsidRPr="00D64DFE" w:rsidRDefault="00D64DFE" w:rsidP="00D64DFE">
            <w:pPr>
              <w:spacing w:before="60" w:after="120"/>
              <w:rPr>
                <w:lang w:eastAsia="uk-UA"/>
              </w:rPr>
            </w:pPr>
            <w:r w:rsidRPr="00D64DFE">
              <w:rPr>
                <w:bCs/>
                <w:lang w:eastAsia="uk-UA"/>
              </w:rPr>
              <w:t xml:space="preserve">вул. </w:t>
            </w:r>
            <w:del w:id="0" w:author="Гребешкова Вікторія Вячеславівна" w:date="2020-06-15T09:22:00Z">
              <w:r w:rsidDel="00D64DFE">
                <w:rPr>
                  <w:bCs/>
                  <w:lang w:eastAsia="uk-UA"/>
                </w:rPr>
                <w:delText>Тверська (</w:delText>
              </w:r>
            </w:del>
            <w:proofErr w:type="spellStart"/>
            <w:r w:rsidRPr="00D64DFE">
              <w:rPr>
                <w:bCs/>
                <w:lang w:eastAsia="uk-UA"/>
              </w:rPr>
              <w:t>Єжи</w:t>
            </w:r>
            <w:proofErr w:type="spellEnd"/>
            <w:r w:rsidRPr="00D64DFE">
              <w:rPr>
                <w:bCs/>
                <w:lang w:eastAsia="uk-UA"/>
              </w:rPr>
              <w:t xml:space="preserve"> </w:t>
            </w:r>
            <w:proofErr w:type="spellStart"/>
            <w:r w:rsidRPr="00D64DFE">
              <w:rPr>
                <w:bCs/>
                <w:lang w:eastAsia="uk-UA"/>
              </w:rPr>
              <w:t>Ґедройця</w:t>
            </w:r>
            <w:proofErr w:type="spellEnd"/>
            <w:del w:id="1" w:author="Гребешкова Вікторія Вячеславівна" w:date="2020-06-15T09:22:00Z">
              <w:r w:rsidDel="00D64DFE">
                <w:rPr>
                  <w:bCs/>
                  <w:lang w:eastAsia="uk-UA"/>
                </w:rPr>
                <w:delText>)</w:delText>
              </w:r>
            </w:del>
            <w:r w:rsidRPr="00D64DFE">
              <w:rPr>
                <w:bCs/>
                <w:lang w:eastAsia="uk-UA"/>
              </w:rPr>
              <w:t>, 5 м. Київ, 03150</w:t>
            </w:r>
          </w:p>
        </w:tc>
      </w:tr>
      <w:tr w:rsidR="00D64DFE" w:rsidRPr="00D64DFE" w:rsidTr="00D64DFE">
        <w:trPr>
          <w:gridBefore w:val="1"/>
          <w:wBefore w:w="15" w:type="dxa"/>
          <w:trHeight w:val="143"/>
        </w:trPr>
        <w:tc>
          <w:tcPr>
            <w:tcW w:w="3119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D64DFE" w:rsidRPr="00D64DFE" w:rsidRDefault="00D64DFE" w:rsidP="00D64DFE">
            <w:pPr>
              <w:spacing w:before="60" w:after="60"/>
              <w:ind w:left="68"/>
              <w:rPr>
                <w:bCs/>
              </w:rPr>
            </w:pPr>
            <w:r w:rsidRPr="00D64DFE">
              <w:rPr>
                <w:bCs/>
              </w:rPr>
              <w:t>1.2.3. Посадова особа Замовника, уповноважена здійснювати зв’язок з учасниками:</w:t>
            </w:r>
          </w:p>
        </w:tc>
        <w:tc>
          <w:tcPr>
            <w:tcW w:w="7498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D64DFE" w:rsidRPr="00D64DFE" w:rsidRDefault="00D64DFE" w:rsidP="00D64DFE">
            <w:pPr>
              <w:spacing w:before="60" w:after="120"/>
              <w:ind w:left="19" w:right="34"/>
              <w:jc w:val="both"/>
              <w:rPr>
                <w:lang w:eastAsia="uk-UA"/>
              </w:rPr>
            </w:pPr>
            <w:r w:rsidRPr="00D64DFE">
              <w:rPr>
                <w:u w:val="single"/>
                <w:lang w:eastAsia="uk-UA"/>
              </w:rPr>
              <w:t>Довідки з питань конкурсу:</w:t>
            </w:r>
            <w:r w:rsidRPr="00D64DFE">
              <w:rPr>
                <w:lang w:eastAsia="uk-UA"/>
              </w:rPr>
              <w:t xml:space="preserve"> </w:t>
            </w:r>
          </w:p>
          <w:p w:rsidR="00D64DFE" w:rsidRPr="00D64DFE" w:rsidRDefault="00D64DFE" w:rsidP="00D64DFE">
            <w:pPr>
              <w:spacing w:after="120"/>
              <w:ind w:left="19" w:right="34"/>
              <w:jc w:val="both"/>
              <w:rPr>
                <w:lang w:eastAsia="uk-UA"/>
              </w:rPr>
            </w:pPr>
            <w:r w:rsidRPr="00D64DFE">
              <w:rPr>
                <w:lang w:eastAsia="uk-UA"/>
              </w:rPr>
              <w:t xml:space="preserve">Гребешкова Вікторія В’ячеславівна – менеджер - начальник відділу </w:t>
            </w:r>
            <w:del w:id="2" w:author="Гребешкова Вікторія Вячеславівна" w:date="2020-06-16T09:53:00Z">
              <w:r w:rsidRPr="00D64DFE" w:rsidDel="00720ED6">
                <w:rPr>
                  <w:lang w:eastAsia="uk-UA"/>
                </w:rPr>
                <w:delText>організації та контролю операцій з фінансовими інструментами</w:delText>
              </w:r>
            </w:del>
            <w:ins w:id="3" w:author="Гребешкова Вікторія Вячеславівна" w:date="2020-06-16T09:53:00Z">
              <w:r w:rsidR="00720ED6">
                <w:rPr>
                  <w:lang w:eastAsia="uk-UA"/>
                </w:rPr>
                <w:t xml:space="preserve"> лізингу і страхування</w:t>
              </w:r>
            </w:ins>
            <w:r w:rsidRPr="00D64DFE">
              <w:rPr>
                <w:lang w:eastAsia="uk-UA"/>
              </w:rPr>
              <w:t xml:space="preserve"> Департаменту казначейства АТ «Укрзалізниця», </w:t>
            </w:r>
          </w:p>
          <w:p w:rsidR="00D64DFE" w:rsidRPr="00D64DFE" w:rsidRDefault="00D64DFE" w:rsidP="00D64DFE">
            <w:pPr>
              <w:spacing w:after="120"/>
              <w:ind w:left="19" w:right="34"/>
              <w:jc w:val="both"/>
              <w:rPr>
                <w:lang w:eastAsia="uk-UA"/>
              </w:rPr>
            </w:pPr>
            <w:proofErr w:type="spellStart"/>
            <w:r w:rsidRPr="00D64DFE">
              <w:rPr>
                <w:lang w:eastAsia="uk-UA"/>
              </w:rPr>
              <w:t>тел</w:t>
            </w:r>
            <w:proofErr w:type="spellEnd"/>
            <w:r w:rsidRPr="00D64DFE">
              <w:rPr>
                <w:lang w:eastAsia="uk-UA"/>
              </w:rPr>
              <w:t xml:space="preserve">. +38 (044) 465-31-54 </w:t>
            </w:r>
          </w:p>
          <w:p w:rsidR="00D64DFE" w:rsidRPr="00D64DFE" w:rsidRDefault="00D64DFE" w:rsidP="00D64DFE">
            <w:pPr>
              <w:spacing w:after="120"/>
              <w:ind w:left="19" w:right="34"/>
              <w:jc w:val="both"/>
              <w:rPr>
                <w:lang w:eastAsia="uk-UA"/>
              </w:rPr>
            </w:pPr>
            <w:r w:rsidRPr="00D64DFE">
              <w:rPr>
                <w:lang w:eastAsia="uk-UA"/>
              </w:rPr>
              <w:t>Чмел</w:t>
            </w:r>
            <w:ins w:id="4" w:author="Пустовойт Лілія Вікторівна" w:date="2020-06-16T14:48:00Z">
              <w:r w:rsidR="0032246F">
                <w:rPr>
                  <w:lang w:eastAsia="uk-UA"/>
                </w:rPr>
                <w:t>е</w:t>
              </w:r>
            </w:ins>
            <w:r w:rsidRPr="00D64DFE">
              <w:rPr>
                <w:lang w:eastAsia="uk-UA"/>
              </w:rPr>
              <w:t xml:space="preserve">вська Марина Олександрівна  – менеджер – начальник  відділу </w:t>
            </w:r>
            <w:del w:id="5" w:author="Гребешкова Вікторія Вячеславівна" w:date="2020-06-16T09:53:00Z">
              <w:r w:rsidRPr="00D64DFE" w:rsidDel="00720ED6">
                <w:rPr>
                  <w:lang w:eastAsia="uk-UA"/>
                </w:rPr>
                <w:delText>аналізу та управління фінансовими ризиками</w:delText>
              </w:r>
            </w:del>
            <w:ins w:id="6" w:author="Гребешкова Вікторія Вячеславівна" w:date="2020-06-16T09:53:00Z">
              <w:r w:rsidR="00720ED6">
                <w:rPr>
                  <w:lang w:eastAsia="uk-UA"/>
                </w:rPr>
                <w:t xml:space="preserve"> контролю </w:t>
              </w:r>
              <w:proofErr w:type="spellStart"/>
              <w:r w:rsidR="00720ED6">
                <w:rPr>
                  <w:lang w:eastAsia="uk-UA"/>
                </w:rPr>
                <w:t>ковенант</w:t>
              </w:r>
              <w:proofErr w:type="spellEnd"/>
              <w:r w:rsidR="00720ED6">
                <w:rPr>
                  <w:lang w:eastAsia="uk-UA"/>
                </w:rPr>
                <w:t xml:space="preserve"> та управління фінансовими ризиками</w:t>
              </w:r>
            </w:ins>
            <w:r w:rsidRPr="00D64DFE">
              <w:rPr>
                <w:lang w:eastAsia="uk-UA"/>
              </w:rPr>
              <w:t xml:space="preserve"> Департаменту казначейства АТ «Укрзалізниця», </w:t>
            </w:r>
            <w:proofErr w:type="spellStart"/>
            <w:r w:rsidRPr="00D64DFE">
              <w:rPr>
                <w:lang w:eastAsia="uk-UA"/>
              </w:rPr>
              <w:t>тел</w:t>
            </w:r>
            <w:proofErr w:type="spellEnd"/>
            <w:r w:rsidRPr="00D64DFE">
              <w:rPr>
                <w:lang w:eastAsia="uk-UA"/>
              </w:rPr>
              <w:t>. +38 (044) 465-04-79</w:t>
            </w:r>
          </w:p>
          <w:p w:rsidR="00D64DFE" w:rsidRPr="006144F7" w:rsidDel="00D64DFE" w:rsidRDefault="00D64DFE" w:rsidP="00D64DFE">
            <w:pPr>
              <w:spacing w:after="120"/>
              <w:ind w:left="19" w:right="34"/>
              <w:jc w:val="both"/>
              <w:rPr>
                <w:del w:id="7" w:author="Гребешкова Вікторія Вячеславівна" w:date="2020-06-15T09:23:00Z"/>
                <w:lang w:eastAsia="uk-UA"/>
              </w:rPr>
            </w:pPr>
            <w:del w:id="8" w:author="Гребешкова Вікторія Вячеславівна" w:date="2020-06-15T09:23:00Z">
              <w:r w:rsidRPr="006144F7" w:rsidDel="00D64DFE">
                <w:rPr>
                  <w:lang w:eastAsia="uk-UA"/>
                </w:rPr>
                <w:delText>Мельник Олена Борисівна</w:delText>
              </w:r>
              <w:r w:rsidRPr="007201E1" w:rsidDel="00D64DFE">
                <w:rPr>
                  <w:lang w:eastAsia="uk-UA"/>
                </w:rPr>
                <w:delText xml:space="preserve"> – головний фахівець відділу організації та контролю операцій з фінансовими інструментами Департаменту казначейства АТ «Укрзалізниця»</w:delText>
              </w:r>
              <w:r w:rsidDel="00D64DFE">
                <w:rPr>
                  <w:lang w:eastAsia="uk-UA"/>
                </w:rPr>
                <w:delText xml:space="preserve">, </w:delText>
              </w:r>
              <w:r w:rsidRPr="007201E1" w:rsidDel="00D64DFE">
                <w:rPr>
                  <w:lang w:eastAsia="uk-UA"/>
                </w:rPr>
                <w:delText>тел. +38 (044) 465-40-20</w:delText>
              </w:r>
              <w:r w:rsidRPr="006144F7" w:rsidDel="00D64DFE">
                <w:rPr>
                  <w:lang w:eastAsia="uk-UA"/>
                </w:rPr>
                <w:delText xml:space="preserve"> </w:delText>
              </w:r>
            </w:del>
          </w:p>
          <w:p w:rsidR="00D64DFE" w:rsidRPr="00D64DFE" w:rsidRDefault="00D64DFE" w:rsidP="00D64DFE">
            <w:pPr>
              <w:spacing w:after="120"/>
              <w:ind w:right="34"/>
              <w:jc w:val="both"/>
              <w:rPr>
                <w:lang w:eastAsia="uk-UA"/>
              </w:rPr>
            </w:pPr>
            <w:r w:rsidRPr="00D64DFE">
              <w:rPr>
                <w:lang w:eastAsia="uk-UA"/>
              </w:rPr>
              <w:t xml:space="preserve">Пустовойт Лілія Вікторівна – головний фахівець відділу </w:t>
            </w:r>
            <w:del w:id="9" w:author="Гребешкова Вікторія Вячеславівна" w:date="2020-06-16T09:54:00Z">
              <w:r w:rsidRPr="00D64DFE" w:rsidDel="00720ED6">
                <w:rPr>
                  <w:lang w:eastAsia="uk-UA"/>
                </w:rPr>
                <w:delText>організації та контролю операцій з фінансовими інструментами</w:delText>
              </w:r>
            </w:del>
            <w:ins w:id="10" w:author="Гребешкова Вікторія Вячеславівна" w:date="2020-06-16T09:54:00Z">
              <w:r w:rsidR="00720ED6">
                <w:rPr>
                  <w:lang w:eastAsia="uk-UA"/>
                </w:rPr>
                <w:t xml:space="preserve"> контролю </w:t>
              </w:r>
              <w:proofErr w:type="spellStart"/>
              <w:r w:rsidR="00720ED6">
                <w:rPr>
                  <w:lang w:eastAsia="uk-UA"/>
                </w:rPr>
                <w:t>ковенант</w:t>
              </w:r>
              <w:proofErr w:type="spellEnd"/>
              <w:r w:rsidR="00720ED6">
                <w:rPr>
                  <w:lang w:eastAsia="uk-UA"/>
                </w:rPr>
                <w:t xml:space="preserve"> та управління фінансовими ризиками</w:t>
              </w:r>
            </w:ins>
            <w:r w:rsidRPr="00D64DFE">
              <w:rPr>
                <w:lang w:eastAsia="uk-UA"/>
              </w:rPr>
              <w:t xml:space="preserve"> Департаменту казначейства АТ «Укрзалізниця», </w:t>
            </w:r>
            <w:proofErr w:type="spellStart"/>
            <w:r w:rsidRPr="00D64DFE">
              <w:rPr>
                <w:lang w:eastAsia="uk-UA"/>
              </w:rPr>
              <w:t>тел</w:t>
            </w:r>
            <w:proofErr w:type="spellEnd"/>
            <w:r w:rsidRPr="00D64DFE">
              <w:rPr>
                <w:lang w:eastAsia="uk-UA"/>
              </w:rPr>
              <w:t>. +38 (044) 309-65-41</w:t>
            </w:r>
          </w:p>
          <w:p w:rsidR="00D64DFE" w:rsidRPr="00D64DFE" w:rsidRDefault="00D64DFE" w:rsidP="00D64DFE">
            <w:pPr>
              <w:spacing w:after="120"/>
              <w:ind w:left="19" w:right="34"/>
              <w:jc w:val="both"/>
              <w:rPr>
                <w:lang w:eastAsia="uk-UA"/>
              </w:rPr>
            </w:pPr>
            <w:r w:rsidRPr="00D64DFE">
              <w:rPr>
                <w:lang w:val="en-US" w:eastAsia="uk-UA"/>
              </w:rPr>
              <w:t>e</w:t>
            </w:r>
            <w:r w:rsidRPr="00D64DFE">
              <w:rPr>
                <w:lang w:eastAsia="uk-UA"/>
              </w:rPr>
              <w:t>-</w:t>
            </w:r>
            <w:r w:rsidRPr="00D64DFE">
              <w:rPr>
                <w:lang w:val="en-US" w:eastAsia="uk-UA"/>
              </w:rPr>
              <w:t>mail</w:t>
            </w:r>
            <w:r w:rsidRPr="00D64DFE">
              <w:rPr>
                <w:lang w:eastAsia="uk-UA"/>
              </w:rPr>
              <w:t xml:space="preserve">: </w:t>
            </w:r>
            <w:hyperlink r:id="rId5" w:history="1">
              <w:r w:rsidRPr="00D64DFE">
                <w:rPr>
                  <w:color w:val="0000FF"/>
                  <w:u w:val="single"/>
                  <w:lang w:val="en-US" w:eastAsia="uk-UA"/>
                </w:rPr>
                <w:t>insurance</w:t>
              </w:r>
              <w:r w:rsidRPr="00D64DFE">
                <w:rPr>
                  <w:color w:val="0000FF"/>
                  <w:u w:val="single"/>
                  <w:lang w:eastAsia="uk-UA"/>
                </w:rPr>
                <w:t>2019@</w:t>
              </w:r>
              <w:proofErr w:type="spellStart"/>
              <w:r w:rsidRPr="00D64DFE">
                <w:rPr>
                  <w:color w:val="0000FF"/>
                  <w:u w:val="single"/>
                  <w:lang w:val="en-US" w:eastAsia="uk-UA"/>
                </w:rPr>
                <w:t>uz</w:t>
              </w:r>
              <w:proofErr w:type="spellEnd"/>
              <w:r w:rsidRPr="00D64DFE">
                <w:rPr>
                  <w:color w:val="0000FF"/>
                  <w:u w:val="single"/>
                  <w:lang w:eastAsia="uk-UA"/>
                </w:rPr>
                <w:t>.</w:t>
              </w:r>
              <w:proofErr w:type="spellStart"/>
              <w:r w:rsidRPr="00D64DFE">
                <w:rPr>
                  <w:color w:val="0000FF"/>
                  <w:u w:val="single"/>
                  <w:lang w:val="en-US" w:eastAsia="uk-UA"/>
                </w:rPr>
                <w:t>gov</w:t>
              </w:r>
              <w:proofErr w:type="spellEnd"/>
              <w:r w:rsidRPr="00D64DFE">
                <w:rPr>
                  <w:color w:val="0000FF"/>
                  <w:u w:val="single"/>
                  <w:lang w:eastAsia="uk-UA"/>
                </w:rPr>
                <w:t>.</w:t>
              </w:r>
              <w:proofErr w:type="spellStart"/>
              <w:r w:rsidRPr="00D64DFE">
                <w:rPr>
                  <w:color w:val="0000FF"/>
                  <w:u w:val="single"/>
                  <w:lang w:val="en-US" w:eastAsia="uk-UA"/>
                </w:rPr>
                <w:t>ua</w:t>
              </w:r>
              <w:proofErr w:type="spellEnd"/>
            </w:hyperlink>
          </w:p>
        </w:tc>
      </w:tr>
      <w:tr w:rsidR="00D64DFE" w:rsidRPr="00D64DFE" w:rsidTr="00D64DFE">
        <w:trPr>
          <w:gridBefore w:val="1"/>
          <w:wBefore w:w="15" w:type="dxa"/>
          <w:trHeight w:val="283"/>
        </w:trPr>
        <w:tc>
          <w:tcPr>
            <w:tcW w:w="3119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4DFE" w:rsidRPr="00D64DFE" w:rsidRDefault="00D64DFE" w:rsidP="00D64DFE">
            <w:pPr>
              <w:spacing w:beforeLines="60" w:before="144" w:afterLines="60" w:after="144"/>
              <w:rPr>
                <w:rFonts w:eastAsia="Calibri"/>
              </w:rPr>
            </w:pPr>
            <w:r w:rsidRPr="00D64DFE">
              <w:rPr>
                <w:rFonts w:eastAsia="Calibri"/>
              </w:rPr>
              <w:t>4.1. Кінцевий строк подання конкурсної пропозиції:</w:t>
            </w:r>
          </w:p>
        </w:tc>
        <w:tc>
          <w:tcPr>
            <w:tcW w:w="7498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4DFE" w:rsidRPr="00D64DFE" w:rsidRDefault="00D64DFE" w:rsidP="00D64DFE">
            <w:pPr>
              <w:jc w:val="both"/>
              <w:rPr>
                <w:rFonts w:eastAsia="Calibri"/>
                <w:lang w:val="ru-RU" w:eastAsia="uk-UA"/>
              </w:rPr>
            </w:pPr>
            <w:r w:rsidRPr="00D64DFE">
              <w:rPr>
                <w:rFonts w:eastAsia="Calibri"/>
                <w:lang w:eastAsia="uk-UA"/>
              </w:rPr>
              <w:t xml:space="preserve">Кінцевий строк подання конкурсної пропозиції до 17:00 години                </w:t>
            </w:r>
            <w:r w:rsidRPr="00D64DFE">
              <w:rPr>
                <w:rFonts w:eastAsia="Calibri"/>
                <w:lang w:val="ru-RU" w:eastAsia="uk-UA"/>
              </w:rPr>
              <w:t xml:space="preserve"> </w:t>
            </w:r>
            <w:del w:id="11" w:author="Гребешкова Вікторія Вячеславівна" w:date="2020-06-15T09:25:00Z">
              <w:r w:rsidDel="00D64DFE">
                <w:rPr>
                  <w:lang w:val="ru-RU" w:eastAsia="uk-UA"/>
                </w:rPr>
                <w:delText xml:space="preserve">«23» березня </w:delText>
              </w:r>
            </w:del>
            <w:r w:rsidRPr="00D64DFE">
              <w:rPr>
                <w:rFonts w:eastAsia="Calibri"/>
                <w:lang w:val="ru-RU" w:eastAsia="uk-UA"/>
              </w:rPr>
              <w:t xml:space="preserve">«02» </w:t>
            </w:r>
            <w:proofErr w:type="spellStart"/>
            <w:r w:rsidRPr="00D64DFE">
              <w:rPr>
                <w:rFonts w:eastAsia="Calibri"/>
                <w:lang w:val="ru-RU" w:eastAsia="uk-UA"/>
              </w:rPr>
              <w:t>липня</w:t>
            </w:r>
            <w:proofErr w:type="spellEnd"/>
            <w:r w:rsidRPr="00D64DFE">
              <w:rPr>
                <w:rFonts w:eastAsia="Calibri"/>
                <w:lang w:val="ru-RU" w:eastAsia="uk-UA"/>
              </w:rPr>
              <w:t xml:space="preserve"> 2020 року</w:t>
            </w:r>
          </w:p>
          <w:p w:rsidR="00D64DFE" w:rsidRPr="00D64DFE" w:rsidRDefault="00D64DFE" w:rsidP="00D64DFE">
            <w:pPr>
              <w:autoSpaceDE w:val="0"/>
              <w:autoSpaceDN w:val="0"/>
              <w:adjustRightInd w:val="0"/>
              <w:jc w:val="both"/>
              <w:rPr>
                <w:color w:val="000000"/>
                <w:lang w:val="ru-RU"/>
              </w:rPr>
            </w:pPr>
            <w:proofErr w:type="spellStart"/>
            <w:r w:rsidRPr="00D64DFE">
              <w:rPr>
                <w:color w:val="000000"/>
                <w:lang w:val="ru-RU"/>
              </w:rPr>
              <w:t>Конкурсна</w:t>
            </w:r>
            <w:proofErr w:type="spellEnd"/>
            <w:r w:rsidRPr="00D64DFE">
              <w:rPr>
                <w:color w:val="000000"/>
                <w:lang w:val="ru-RU"/>
              </w:rPr>
              <w:t xml:space="preserve"> </w:t>
            </w:r>
            <w:proofErr w:type="spellStart"/>
            <w:r w:rsidRPr="00D64DFE">
              <w:rPr>
                <w:color w:val="000000"/>
                <w:lang w:val="ru-RU"/>
              </w:rPr>
              <w:t>пропозиція</w:t>
            </w:r>
            <w:proofErr w:type="spellEnd"/>
            <w:r w:rsidRPr="00D64DFE">
              <w:rPr>
                <w:color w:val="000000"/>
                <w:lang w:val="ru-RU"/>
              </w:rPr>
              <w:t xml:space="preserve"> </w:t>
            </w:r>
            <w:proofErr w:type="spellStart"/>
            <w:r w:rsidRPr="00D64DFE">
              <w:rPr>
                <w:color w:val="000000"/>
                <w:lang w:val="ru-RU"/>
              </w:rPr>
              <w:t>вважається</w:t>
            </w:r>
            <w:proofErr w:type="spellEnd"/>
            <w:r w:rsidRPr="00D64DFE">
              <w:rPr>
                <w:color w:val="000000"/>
                <w:lang w:val="ru-RU"/>
              </w:rPr>
              <w:t xml:space="preserve"> </w:t>
            </w:r>
            <w:proofErr w:type="spellStart"/>
            <w:r w:rsidRPr="00D64DFE">
              <w:rPr>
                <w:color w:val="000000"/>
                <w:lang w:val="ru-RU"/>
              </w:rPr>
              <w:t>поданою</w:t>
            </w:r>
            <w:proofErr w:type="spellEnd"/>
            <w:r w:rsidRPr="00D64DFE">
              <w:rPr>
                <w:color w:val="000000"/>
                <w:lang w:val="ru-RU"/>
              </w:rPr>
              <w:t xml:space="preserve"> </w:t>
            </w:r>
            <w:proofErr w:type="gramStart"/>
            <w:r w:rsidRPr="00D64DFE">
              <w:rPr>
                <w:color w:val="000000"/>
                <w:lang w:val="ru-RU"/>
              </w:rPr>
              <w:t>в строк</w:t>
            </w:r>
            <w:proofErr w:type="gramEnd"/>
            <w:r w:rsidRPr="00D64DFE">
              <w:rPr>
                <w:color w:val="000000"/>
                <w:lang w:val="ru-RU"/>
              </w:rPr>
              <w:t xml:space="preserve"> з </w:t>
            </w:r>
            <w:proofErr w:type="spellStart"/>
            <w:r w:rsidRPr="00D64DFE">
              <w:rPr>
                <w:color w:val="000000"/>
                <w:lang w:val="ru-RU"/>
              </w:rPr>
              <w:t>урахуванням</w:t>
            </w:r>
            <w:proofErr w:type="spellEnd"/>
            <w:r w:rsidRPr="00D64DFE">
              <w:rPr>
                <w:color w:val="000000"/>
                <w:lang w:val="ru-RU"/>
              </w:rPr>
              <w:t xml:space="preserve"> п. 1.2.3. та 3.1. КД. </w:t>
            </w:r>
          </w:p>
          <w:p w:rsidR="00D64DFE" w:rsidRPr="00D64DFE" w:rsidRDefault="00D64DFE" w:rsidP="00D64DFE">
            <w:pPr>
              <w:autoSpaceDE w:val="0"/>
              <w:autoSpaceDN w:val="0"/>
              <w:adjustRightInd w:val="0"/>
              <w:jc w:val="both"/>
              <w:rPr>
                <w:color w:val="000000"/>
                <w:lang w:val="ru-RU"/>
              </w:rPr>
            </w:pPr>
            <w:proofErr w:type="spellStart"/>
            <w:r w:rsidRPr="00D64DFE">
              <w:rPr>
                <w:color w:val="000000"/>
                <w:lang w:val="ru-RU"/>
              </w:rPr>
              <w:t>Положення</w:t>
            </w:r>
            <w:proofErr w:type="spellEnd"/>
            <w:r w:rsidRPr="00D64DFE">
              <w:rPr>
                <w:color w:val="000000"/>
                <w:lang w:val="ru-RU"/>
              </w:rPr>
              <w:t xml:space="preserve"> ч. 2 ст. 255 </w:t>
            </w:r>
            <w:proofErr w:type="spellStart"/>
            <w:r w:rsidRPr="00D64DFE">
              <w:rPr>
                <w:color w:val="000000"/>
                <w:lang w:val="ru-RU"/>
              </w:rPr>
              <w:t>Цивільного</w:t>
            </w:r>
            <w:proofErr w:type="spellEnd"/>
            <w:r w:rsidRPr="00D64DFE">
              <w:rPr>
                <w:color w:val="000000"/>
                <w:lang w:val="ru-RU"/>
              </w:rPr>
              <w:t xml:space="preserve"> кодексу </w:t>
            </w:r>
            <w:proofErr w:type="spellStart"/>
            <w:r w:rsidRPr="00D64DFE">
              <w:rPr>
                <w:color w:val="000000"/>
                <w:lang w:val="ru-RU"/>
              </w:rPr>
              <w:t>України</w:t>
            </w:r>
            <w:proofErr w:type="spellEnd"/>
            <w:r w:rsidRPr="00D64DFE">
              <w:rPr>
                <w:color w:val="000000"/>
                <w:lang w:val="ru-RU"/>
              </w:rPr>
              <w:t xml:space="preserve"> не </w:t>
            </w:r>
            <w:proofErr w:type="spellStart"/>
            <w:r w:rsidRPr="00D64DFE">
              <w:rPr>
                <w:color w:val="000000"/>
                <w:lang w:val="ru-RU"/>
              </w:rPr>
              <w:t>враховуються</w:t>
            </w:r>
            <w:proofErr w:type="spellEnd"/>
            <w:r w:rsidRPr="00D64DFE">
              <w:rPr>
                <w:color w:val="000000"/>
                <w:lang w:val="ru-RU"/>
              </w:rPr>
              <w:t xml:space="preserve"> при </w:t>
            </w:r>
            <w:proofErr w:type="spellStart"/>
            <w:r w:rsidRPr="00D64DFE">
              <w:rPr>
                <w:color w:val="000000"/>
                <w:lang w:val="ru-RU"/>
              </w:rPr>
              <w:t>поданні</w:t>
            </w:r>
            <w:proofErr w:type="spellEnd"/>
            <w:r w:rsidRPr="00D64DFE">
              <w:rPr>
                <w:color w:val="000000"/>
                <w:lang w:val="ru-RU"/>
              </w:rPr>
              <w:t xml:space="preserve"> </w:t>
            </w:r>
            <w:proofErr w:type="spellStart"/>
            <w:r w:rsidRPr="00D64DFE">
              <w:rPr>
                <w:color w:val="000000"/>
                <w:lang w:val="ru-RU"/>
              </w:rPr>
              <w:t>конкурсної</w:t>
            </w:r>
            <w:proofErr w:type="spellEnd"/>
            <w:r w:rsidRPr="00D64DFE">
              <w:rPr>
                <w:color w:val="000000"/>
                <w:lang w:val="ru-RU"/>
              </w:rPr>
              <w:t xml:space="preserve"> </w:t>
            </w:r>
            <w:proofErr w:type="spellStart"/>
            <w:r w:rsidRPr="00D64DFE">
              <w:rPr>
                <w:color w:val="000000"/>
                <w:lang w:val="ru-RU"/>
              </w:rPr>
              <w:t>пропозиції</w:t>
            </w:r>
            <w:proofErr w:type="spellEnd"/>
            <w:r w:rsidRPr="00D64DFE">
              <w:rPr>
                <w:color w:val="000000"/>
                <w:lang w:val="ru-RU"/>
              </w:rPr>
              <w:t>.</w:t>
            </w:r>
          </w:p>
          <w:p w:rsidR="00D64DFE" w:rsidRPr="00D64DFE" w:rsidRDefault="00D64DFE" w:rsidP="00D64DFE">
            <w:pPr>
              <w:jc w:val="both"/>
              <w:rPr>
                <w:rFonts w:eastAsia="Calibri"/>
                <w:color w:val="000000"/>
                <w:lang w:val="ru-RU"/>
              </w:rPr>
            </w:pPr>
            <w:proofErr w:type="spellStart"/>
            <w:r w:rsidRPr="00D64DFE">
              <w:rPr>
                <w:rFonts w:eastAsia="Calibri"/>
                <w:color w:val="000000"/>
                <w:lang w:val="ru-RU"/>
              </w:rPr>
              <w:t>Отримана</w:t>
            </w:r>
            <w:proofErr w:type="spellEnd"/>
            <w:r w:rsidRPr="00D64DFE">
              <w:rPr>
                <w:rFonts w:eastAsia="Calibri"/>
                <w:color w:val="000000"/>
                <w:lang w:val="ru-RU"/>
              </w:rPr>
              <w:t xml:space="preserve"> </w:t>
            </w:r>
            <w:proofErr w:type="spellStart"/>
            <w:r w:rsidRPr="00D64DFE">
              <w:rPr>
                <w:rFonts w:eastAsia="Calibri"/>
                <w:color w:val="000000"/>
                <w:lang w:val="ru-RU"/>
              </w:rPr>
              <w:t>конкурсна</w:t>
            </w:r>
            <w:proofErr w:type="spellEnd"/>
            <w:r w:rsidRPr="00D64DFE">
              <w:rPr>
                <w:rFonts w:eastAsia="Calibri"/>
                <w:color w:val="000000"/>
                <w:lang w:val="ru-RU"/>
              </w:rPr>
              <w:t xml:space="preserve"> </w:t>
            </w:r>
            <w:proofErr w:type="spellStart"/>
            <w:r w:rsidRPr="00D64DFE">
              <w:rPr>
                <w:rFonts w:eastAsia="Calibri"/>
                <w:color w:val="000000"/>
                <w:lang w:val="ru-RU"/>
              </w:rPr>
              <w:t>пропозиція</w:t>
            </w:r>
            <w:proofErr w:type="spellEnd"/>
            <w:r w:rsidRPr="00D64DFE">
              <w:rPr>
                <w:rFonts w:eastAsia="Calibri"/>
                <w:color w:val="000000"/>
                <w:lang w:val="ru-RU"/>
              </w:rPr>
              <w:t xml:space="preserve"> вноситься до </w:t>
            </w:r>
            <w:proofErr w:type="spellStart"/>
            <w:r w:rsidRPr="00D64DFE">
              <w:rPr>
                <w:rFonts w:eastAsia="Calibri"/>
                <w:color w:val="000000"/>
                <w:lang w:val="ru-RU"/>
              </w:rPr>
              <w:t>реєстру</w:t>
            </w:r>
            <w:proofErr w:type="spellEnd"/>
            <w:r w:rsidRPr="00D64DFE">
              <w:rPr>
                <w:rFonts w:eastAsia="Calibri"/>
                <w:color w:val="000000"/>
                <w:lang w:val="ru-RU"/>
              </w:rPr>
              <w:t xml:space="preserve"> </w:t>
            </w:r>
            <w:proofErr w:type="spellStart"/>
            <w:r w:rsidRPr="00D64DFE">
              <w:rPr>
                <w:rFonts w:eastAsia="Calibri"/>
                <w:color w:val="000000"/>
                <w:lang w:val="ru-RU"/>
              </w:rPr>
              <w:t>конкурсних</w:t>
            </w:r>
            <w:proofErr w:type="spellEnd"/>
            <w:r w:rsidRPr="00D64DFE">
              <w:rPr>
                <w:rFonts w:eastAsia="Calibri"/>
                <w:color w:val="000000"/>
                <w:lang w:val="ru-RU"/>
              </w:rPr>
              <w:t xml:space="preserve"> </w:t>
            </w:r>
            <w:proofErr w:type="spellStart"/>
            <w:r w:rsidRPr="00D64DFE">
              <w:rPr>
                <w:rFonts w:eastAsia="Calibri"/>
                <w:color w:val="000000"/>
                <w:lang w:val="ru-RU"/>
              </w:rPr>
              <w:t>пропозицій</w:t>
            </w:r>
            <w:proofErr w:type="spellEnd"/>
            <w:r w:rsidRPr="00D64DFE">
              <w:rPr>
                <w:rFonts w:eastAsia="Calibri"/>
                <w:lang w:eastAsia="uk-UA"/>
              </w:rPr>
              <w:t>.</w:t>
            </w:r>
          </w:p>
        </w:tc>
      </w:tr>
      <w:tr w:rsidR="00D64DFE" w:rsidRPr="00D64DFE" w:rsidTr="00D64DFE">
        <w:trPr>
          <w:gridBefore w:val="1"/>
          <w:wBefore w:w="15" w:type="dxa"/>
          <w:trHeight w:val="1256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D64DFE" w:rsidRPr="00D64DFE" w:rsidRDefault="00D64DFE" w:rsidP="00D64DFE">
            <w:pPr>
              <w:spacing w:beforeLines="60" w:before="144" w:afterLines="60" w:after="144"/>
              <w:rPr>
                <w:rFonts w:eastAsia="Calibri"/>
              </w:rPr>
            </w:pPr>
            <w:r w:rsidRPr="00D64DFE">
              <w:rPr>
                <w:rFonts w:eastAsia="Calibri"/>
                <w:bCs/>
              </w:rPr>
              <w:t>4.2. Дата та час розкриття конкурсних пропозицій</w:t>
            </w:r>
            <w:r w:rsidRPr="00D64DFE">
              <w:rPr>
                <w:rFonts w:eastAsia="Calibri"/>
              </w:rPr>
              <w:t>:</w:t>
            </w:r>
          </w:p>
        </w:tc>
        <w:tc>
          <w:tcPr>
            <w:tcW w:w="7498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D64DFE" w:rsidRPr="00D64DFE" w:rsidRDefault="00D64DFE" w:rsidP="00D64DFE">
            <w:pPr>
              <w:spacing w:after="120"/>
              <w:jc w:val="both"/>
              <w:rPr>
                <w:rFonts w:eastAsia="Calibri"/>
                <w:lang w:eastAsia="uk-UA"/>
              </w:rPr>
            </w:pPr>
            <w:r w:rsidRPr="00D64DFE">
              <w:rPr>
                <w:rFonts w:eastAsia="Calibri"/>
                <w:lang w:eastAsia="uk-UA"/>
              </w:rPr>
              <w:t>До участі у процедурі розкриття конкурсних пропозицій Замовником конкурсу допускаються всі Учасники або їх уповноважені представники. Відсутність Учасника або його уповноваженого представника під час процедури розкриття конкурсних пропозицій не є підставою  для відмови в розкритті чи розгляді або відхилення його конкурсної пропозиції.</w:t>
            </w:r>
          </w:p>
          <w:p w:rsidR="00D64DFE" w:rsidRPr="00D64DFE" w:rsidRDefault="00D64DFE" w:rsidP="00D64DFE">
            <w:pPr>
              <w:spacing w:after="120"/>
              <w:jc w:val="both"/>
              <w:rPr>
                <w:rFonts w:eastAsia="Calibri"/>
                <w:lang w:eastAsia="uk-UA"/>
              </w:rPr>
            </w:pPr>
            <w:r w:rsidRPr="00D64DFE">
              <w:rPr>
                <w:rFonts w:eastAsia="Calibri"/>
                <w:lang w:eastAsia="uk-UA"/>
              </w:rPr>
              <w:t>Для підтвердження особи такий представник повинен надати паспорт або інший документ, що посвідчує особу уповноваженого представника Учасника.</w:t>
            </w:r>
          </w:p>
          <w:p w:rsidR="00D64DFE" w:rsidRPr="00D64DFE" w:rsidRDefault="00D64DFE" w:rsidP="00D64DFE">
            <w:pPr>
              <w:spacing w:after="120"/>
              <w:jc w:val="both"/>
              <w:rPr>
                <w:rFonts w:eastAsia="Calibri"/>
                <w:lang w:eastAsia="uk-UA"/>
              </w:rPr>
            </w:pPr>
            <w:r w:rsidRPr="00D64DFE">
              <w:rPr>
                <w:rFonts w:eastAsia="Calibri"/>
                <w:lang w:eastAsia="uk-UA"/>
              </w:rPr>
              <w:t>Результати розкриття конкурсних пропозицій оформлюються протоколом Комісії з розгляду питань страхування.</w:t>
            </w:r>
          </w:p>
          <w:p w:rsidR="00D64DFE" w:rsidRPr="00D64DFE" w:rsidRDefault="00D64DFE" w:rsidP="00D64DFE">
            <w:pPr>
              <w:spacing w:after="120"/>
              <w:jc w:val="both"/>
              <w:rPr>
                <w:rFonts w:eastAsia="Calibri"/>
                <w:lang w:eastAsia="uk-UA"/>
              </w:rPr>
            </w:pPr>
            <w:r w:rsidRPr="00D64DFE">
              <w:rPr>
                <w:rFonts w:eastAsia="Calibri"/>
              </w:rPr>
              <w:t xml:space="preserve">Дата і час розкриття зазначаються в оголошенні про проведення конкурсу. Розкриття відбудеться за </w:t>
            </w:r>
            <w:proofErr w:type="spellStart"/>
            <w:r w:rsidRPr="00D64DFE">
              <w:rPr>
                <w:rFonts w:eastAsia="Calibri"/>
              </w:rPr>
              <w:t>адресою</w:t>
            </w:r>
            <w:proofErr w:type="spellEnd"/>
            <w:r w:rsidRPr="00D64DFE">
              <w:rPr>
                <w:rFonts w:eastAsia="Calibri"/>
              </w:rPr>
              <w:t xml:space="preserve">: </w:t>
            </w:r>
            <w:proofErr w:type="spellStart"/>
            <w:r w:rsidRPr="00D64DFE">
              <w:rPr>
                <w:rFonts w:eastAsia="Calibri"/>
              </w:rPr>
              <w:t>м.</w:t>
            </w:r>
            <w:r w:rsidRPr="00D64DFE">
              <w:rPr>
                <w:rFonts w:eastAsia="Calibri"/>
                <w:lang w:eastAsia="uk-UA"/>
              </w:rPr>
              <w:t>Київ</w:t>
            </w:r>
            <w:proofErr w:type="spellEnd"/>
            <w:r w:rsidRPr="00D64DFE">
              <w:rPr>
                <w:rFonts w:eastAsia="Calibri"/>
                <w:lang w:eastAsia="uk-UA"/>
              </w:rPr>
              <w:t xml:space="preserve">, вул. </w:t>
            </w:r>
            <w:del w:id="12" w:author="Гребешкова Вікторія Вячеславівна" w:date="2020-06-15T09:26:00Z">
              <w:r w:rsidDel="00D64DFE">
                <w:rPr>
                  <w:rFonts w:eastAsia="Calibri"/>
                  <w:lang w:eastAsia="uk-UA"/>
                </w:rPr>
                <w:delText>Тверська (</w:delText>
              </w:r>
            </w:del>
            <w:proofErr w:type="spellStart"/>
            <w:r w:rsidRPr="00D64DFE">
              <w:rPr>
                <w:rFonts w:eastAsia="Calibri"/>
                <w:lang w:eastAsia="uk-UA"/>
              </w:rPr>
              <w:t>Єжи</w:t>
            </w:r>
            <w:proofErr w:type="spellEnd"/>
            <w:r w:rsidRPr="00D64DFE">
              <w:rPr>
                <w:rFonts w:eastAsia="Calibri"/>
                <w:lang w:eastAsia="uk-UA"/>
              </w:rPr>
              <w:t xml:space="preserve"> </w:t>
            </w:r>
            <w:proofErr w:type="spellStart"/>
            <w:r w:rsidRPr="00D64DFE">
              <w:rPr>
                <w:rFonts w:eastAsia="Calibri"/>
                <w:bCs/>
                <w:lang w:eastAsia="uk-UA"/>
              </w:rPr>
              <w:t>Ґ</w:t>
            </w:r>
            <w:r w:rsidRPr="00D64DFE">
              <w:rPr>
                <w:rFonts w:eastAsia="Calibri"/>
                <w:lang w:eastAsia="uk-UA"/>
              </w:rPr>
              <w:t>едройця</w:t>
            </w:r>
            <w:proofErr w:type="spellEnd"/>
            <w:del w:id="13" w:author="Гребешкова Вікторія Вячеславівна" w:date="2020-06-15T09:26:00Z">
              <w:r w:rsidDel="00D64DFE">
                <w:rPr>
                  <w:rFonts w:eastAsia="Calibri"/>
                  <w:lang w:eastAsia="uk-UA"/>
                </w:rPr>
                <w:delText>)</w:delText>
              </w:r>
            </w:del>
            <w:r w:rsidRPr="00D64DFE">
              <w:rPr>
                <w:rFonts w:eastAsia="Calibri"/>
                <w:lang w:eastAsia="uk-UA"/>
              </w:rPr>
              <w:t>,  5.</w:t>
            </w:r>
          </w:p>
        </w:tc>
      </w:tr>
    </w:tbl>
    <w:p w:rsidR="00D950B4" w:rsidRDefault="00D950B4" w:rsidP="00D950B4">
      <w:pPr>
        <w:widowControl w:val="0"/>
        <w:numPr>
          <w:ilvl w:val="1"/>
          <w:numId w:val="2"/>
        </w:numPr>
        <w:tabs>
          <w:tab w:val="left" w:pos="709"/>
          <w:tab w:val="left" w:pos="851"/>
          <w:tab w:val="left" w:pos="1276"/>
        </w:tabs>
        <w:autoSpaceDE w:val="0"/>
        <w:autoSpaceDN w:val="0"/>
        <w:adjustRightInd w:val="0"/>
        <w:ind w:left="0" w:right="22" w:firstLine="709"/>
        <w:contextualSpacing/>
        <w:jc w:val="both"/>
      </w:pPr>
      <w:r w:rsidRPr="006144F7">
        <w:t xml:space="preserve">Сторона не несе відповідальності за порушення умов Договору, якщо воно сталося не з її вини. Сторона звільняється від відповідальності за порушення зобов’язання, якщо вона доведе,  що це порушення сталося внаслідок випадку </w:t>
      </w:r>
      <w:r>
        <w:t xml:space="preserve">або </w:t>
      </w:r>
      <w:r w:rsidRPr="006144F7">
        <w:t>непереборної сили.</w:t>
      </w:r>
      <w:r>
        <w:t xml:space="preserve"> </w:t>
      </w:r>
    </w:p>
    <w:p w:rsidR="00D950B4" w:rsidRPr="00134488" w:rsidRDefault="00D950B4" w:rsidP="00D950B4">
      <w:pPr>
        <w:widowControl w:val="0"/>
        <w:tabs>
          <w:tab w:val="left" w:pos="709"/>
          <w:tab w:val="left" w:pos="851"/>
          <w:tab w:val="left" w:pos="1276"/>
        </w:tabs>
        <w:autoSpaceDE w:val="0"/>
        <w:autoSpaceDN w:val="0"/>
        <w:adjustRightInd w:val="0"/>
        <w:ind w:right="22" w:firstLine="709"/>
        <w:contextualSpacing/>
        <w:jc w:val="both"/>
        <w:rPr>
          <w:ins w:id="14" w:author="Пустовойт Лілія Вікторівна" w:date="2020-06-17T16:19:00Z"/>
        </w:rPr>
      </w:pPr>
      <w:ins w:id="15" w:author="Пустовойт Лілія Вікторівна" w:date="2020-06-17T16:19:00Z">
        <w:r w:rsidRPr="00134488">
          <w:t>Не вважається випадком, зокрема, недодержан</w:t>
        </w:r>
        <w:bookmarkStart w:id="16" w:name="_GoBack"/>
        <w:bookmarkEnd w:id="16"/>
        <w:r w:rsidRPr="00134488">
          <w:t>ня Стороною своїх обов'язків за Договором, відсутність на ринку товарів, потрібних для виконання Стороною свого зобов'язання, відсутність у Сторони необхідних коштів.</w:t>
        </w:r>
      </w:ins>
    </w:p>
    <w:p w:rsidR="00D950B4" w:rsidRPr="006144F7" w:rsidRDefault="00D950B4" w:rsidP="00D950B4">
      <w:pPr>
        <w:widowControl w:val="0"/>
        <w:tabs>
          <w:tab w:val="left" w:pos="426"/>
          <w:tab w:val="left" w:pos="709"/>
          <w:tab w:val="left" w:pos="851"/>
          <w:tab w:val="left" w:pos="1276"/>
        </w:tabs>
        <w:autoSpaceDE w:val="0"/>
        <w:autoSpaceDN w:val="0"/>
        <w:adjustRightInd w:val="0"/>
        <w:ind w:left="709" w:right="22"/>
        <w:contextualSpacing/>
        <w:jc w:val="both"/>
        <w:rPr>
          <w:ins w:id="17" w:author="Пустовойт Лілія Вікторівна" w:date="2020-06-17T16:19:00Z"/>
        </w:rPr>
      </w:pPr>
    </w:p>
    <w:p w:rsidR="00D64DFE" w:rsidRPr="00D64DFE" w:rsidRDefault="00D64DFE" w:rsidP="00D64DFE"/>
    <w:sectPr w:rsidR="00D64DFE" w:rsidRPr="00D64DFE" w:rsidSect="00D64DFE">
      <w:pgSz w:w="11906" w:h="16838"/>
      <w:pgMar w:top="1134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673CF"/>
    <w:multiLevelType w:val="multilevel"/>
    <w:tmpl w:val="1A8EFA14"/>
    <w:lvl w:ilvl="0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FF865BF"/>
    <w:multiLevelType w:val="multilevel"/>
    <w:tmpl w:val="1A6E2D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Гребешкова Вікторія Вячеславівна">
    <w15:presenceInfo w15:providerId="AD" w15:userId="S-1-5-21-2779480928-1803479507-3129550264-1479"/>
  </w15:person>
  <w15:person w15:author="Пустовойт Лілія Вікторівна">
    <w15:presenceInfo w15:providerId="AD" w15:userId="S-1-5-21-2779480928-1803479507-3129550264-1102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DFE"/>
    <w:rsid w:val="002439B0"/>
    <w:rsid w:val="002A7116"/>
    <w:rsid w:val="0032246F"/>
    <w:rsid w:val="00430FE5"/>
    <w:rsid w:val="00720ED6"/>
    <w:rsid w:val="00B77A1B"/>
    <w:rsid w:val="00D64DFE"/>
    <w:rsid w:val="00D95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9F4221-11A1-47B1-B9C6-E0A111FD9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4DF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4DFE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5">
    <w:name w:val="List Paragraph"/>
    <w:basedOn w:val="a"/>
    <w:uiPriority w:val="34"/>
    <w:qFormat/>
    <w:rsid w:val="002439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surance2019@uz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Гребешкова Вікторія Вячеславівна</dc:creator>
  <cp:keywords/>
  <dc:description/>
  <cp:lastModifiedBy>Пустовойт Лілія Вікторівна</cp:lastModifiedBy>
  <cp:revision>2</cp:revision>
  <cp:lastPrinted>2020-06-17T05:49:00Z</cp:lastPrinted>
  <dcterms:created xsi:type="dcterms:W3CDTF">2020-06-17T13:22:00Z</dcterms:created>
  <dcterms:modified xsi:type="dcterms:W3CDTF">2020-06-17T13:22:00Z</dcterms:modified>
</cp:coreProperties>
</file>